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5B7A9C" w14:textId="1D09CF93" w:rsidR="00465C37" w:rsidRPr="00F102C4" w:rsidRDefault="00C92B76" w:rsidP="004C3431">
      <w:pPr>
        <w:tabs>
          <w:tab w:val="left" w:pos="2780"/>
        </w:tabs>
        <w:spacing w:after="0"/>
        <w:ind w:right="39"/>
        <w:jc w:val="center"/>
        <w:rPr>
          <w:rFonts w:ascii="Arial" w:hAnsi="Arial" w:cs="Arial"/>
          <w:b/>
          <w:bCs/>
        </w:rPr>
      </w:pPr>
      <w:r w:rsidRPr="00F102C4">
        <w:rPr>
          <w:rFonts w:ascii="Arial" w:hAnsi="Arial" w:cs="Arial"/>
          <w:b/>
          <w:bCs/>
        </w:rPr>
        <w:t xml:space="preserve">UMOWA </w:t>
      </w:r>
    </w:p>
    <w:p w14:paraId="327B9D4C" w14:textId="77777777" w:rsidR="00C92B76" w:rsidRPr="00F102C4" w:rsidRDefault="00DD7F88" w:rsidP="00970E6B">
      <w:pPr>
        <w:spacing w:after="0"/>
        <w:jc w:val="center"/>
        <w:rPr>
          <w:rFonts w:ascii="Arial" w:hAnsi="Arial" w:cs="Arial"/>
          <w:b/>
          <w:bCs/>
        </w:rPr>
      </w:pPr>
      <w:r w:rsidRPr="00F102C4">
        <w:rPr>
          <w:rFonts w:ascii="Arial" w:hAnsi="Arial" w:cs="Arial"/>
          <w:b/>
          <w:bCs/>
        </w:rPr>
        <w:t>Nr ………………..</w:t>
      </w:r>
    </w:p>
    <w:p w14:paraId="4B4E324B" w14:textId="77777777" w:rsidR="00AA485B" w:rsidRPr="00F102C4" w:rsidRDefault="00AA485B" w:rsidP="002D1C57">
      <w:pPr>
        <w:spacing w:after="0"/>
        <w:jc w:val="center"/>
        <w:rPr>
          <w:rFonts w:ascii="Arial" w:hAnsi="Arial"/>
          <w:b/>
        </w:rPr>
      </w:pPr>
    </w:p>
    <w:p w14:paraId="11EC3E3E" w14:textId="574AFCAD" w:rsidR="00852FB9" w:rsidRPr="00F102C4" w:rsidRDefault="00852FB9" w:rsidP="002D1C57">
      <w:pPr>
        <w:spacing w:after="0"/>
        <w:jc w:val="both"/>
        <w:rPr>
          <w:rFonts w:ascii="Arial" w:eastAsia="Times New Roman" w:hAnsi="Arial" w:cs="Arial"/>
          <w:bCs/>
          <w:lang w:bidi="en-US"/>
        </w:rPr>
      </w:pPr>
      <w:r w:rsidRPr="00F102C4">
        <w:rPr>
          <w:rFonts w:ascii="Arial" w:eastAsia="Times New Roman" w:hAnsi="Arial" w:cs="Arial"/>
          <w:bCs/>
          <w:lang w:bidi="en-US"/>
        </w:rPr>
        <w:t>zawarta w dniu …………………… w ………………………</w:t>
      </w:r>
      <w:r w:rsidR="00C2462E">
        <w:rPr>
          <w:rStyle w:val="Odwoanieprzypisudolnego"/>
          <w:rFonts w:ascii="Arial" w:eastAsia="Times New Roman" w:hAnsi="Arial" w:cs="Arial"/>
          <w:bCs/>
          <w:lang w:bidi="en-US"/>
        </w:rPr>
        <w:footnoteReference w:id="2"/>
      </w:r>
      <w:r w:rsidRPr="00F102C4">
        <w:rPr>
          <w:rFonts w:ascii="Arial" w:eastAsia="Times New Roman" w:hAnsi="Arial" w:cs="Arial"/>
          <w:bCs/>
          <w:lang w:bidi="en-US"/>
        </w:rPr>
        <w:t xml:space="preserve"> (dalej</w:t>
      </w:r>
      <w:r w:rsidR="00D44AF6" w:rsidRPr="00F102C4">
        <w:rPr>
          <w:rFonts w:ascii="Arial" w:eastAsia="Times New Roman" w:hAnsi="Arial" w:cs="Arial"/>
          <w:bCs/>
          <w:lang w:bidi="en-US"/>
        </w:rPr>
        <w:t>:</w:t>
      </w:r>
      <w:r w:rsidRPr="00F102C4">
        <w:rPr>
          <w:rFonts w:ascii="Arial" w:eastAsia="Times New Roman" w:hAnsi="Arial" w:cs="Arial"/>
          <w:bCs/>
          <w:lang w:bidi="en-US"/>
        </w:rPr>
        <w:t xml:space="preserve"> </w:t>
      </w:r>
      <w:r w:rsidRPr="00F102C4">
        <w:rPr>
          <w:rFonts w:ascii="Arial" w:eastAsia="Times New Roman" w:hAnsi="Arial" w:cs="Arial"/>
          <w:b/>
          <w:bCs/>
          <w:lang w:bidi="en-US"/>
        </w:rPr>
        <w:t>Umowa</w:t>
      </w:r>
      <w:r w:rsidR="00682146" w:rsidRPr="00F102C4">
        <w:rPr>
          <w:rFonts w:ascii="Arial" w:eastAsia="Times New Roman" w:hAnsi="Arial" w:cs="Arial"/>
          <w:bCs/>
          <w:lang w:bidi="en-US"/>
        </w:rPr>
        <w:t xml:space="preserve">) </w:t>
      </w:r>
      <w:r w:rsidRPr="00F102C4">
        <w:rPr>
          <w:rFonts w:ascii="Arial" w:eastAsia="Times New Roman" w:hAnsi="Arial" w:cs="Arial"/>
          <w:bCs/>
          <w:lang w:bidi="en-US"/>
        </w:rPr>
        <w:t>pomiędzy:</w:t>
      </w:r>
    </w:p>
    <w:p w14:paraId="2F1C7F94" w14:textId="77777777" w:rsidR="00852FB9" w:rsidRPr="00F102C4" w:rsidRDefault="00852FB9" w:rsidP="002D1C57">
      <w:pPr>
        <w:spacing w:after="0"/>
        <w:jc w:val="both"/>
        <w:rPr>
          <w:rFonts w:ascii="Arial" w:eastAsia="Times New Roman" w:hAnsi="Arial" w:cs="Arial"/>
          <w:bCs/>
          <w:lang w:bidi="en-US"/>
        </w:rPr>
      </w:pPr>
    </w:p>
    <w:p w14:paraId="73572D4D" w14:textId="5E8A6AD7" w:rsidR="00852FB9" w:rsidRPr="00F102C4" w:rsidRDefault="00852FB9" w:rsidP="00652BD9">
      <w:pPr>
        <w:spacing w:after="0" w:line="240" w:lineRule="auto"/>
        <w:jc w:val="both"/>
        <w:rPr>
          <w:rFonts w:ascii="Arial" w:eastAsia="Times New Roman" w:hAnsi="Arial" w:cs="Arial"/>
          <w:bCs/>
          <w:lang w:bidi="en-US"/>
        </w:rPr>
      </w:pPr>
      <w:r w:rsidRPr="00F102C4">
        <w:rPr>
          <w:rFonts w:ascii="Arial" w:eastAsia="Times New Roman" w:hAnsi="Arial" w:cs="Arial"/>
          <w:b/>
          <w:bCs/>
          <w:lang w:bidi="en-US"/>
        </w:rPr>
        <w:t>……………………………… z siedzibą w …………………….</w:t>
      </w:r>
      <w:r w:rsidRPr="00F102C4">
        <w:rPr>
          <w:rFonts w:ascii="Arial" w:eastAsia="Times New Roman" w:hAnsi="Arial" w:cs="Arial"/>
          <w:bCs/>
          <w:lang w:bidi="en-US"/>
        </w:rPr>
        <w:t xml:space="preserve">, ul. ……………., …………….., wpisaną do </w:t>
      </w:r>
      <w:r w:rsidR="00E87FDB" w:rsidRPr="00F102C4">
        <w:rPr>
          <w:rFonts w:ascii="Arial" w:eastAsia="Times New Roman" w:hAnsi="Arial" w:cs="Arial"/>
          <w:bCs/>
          <w:lang w:bidi="en-US"/>
        </w:rPr>
        <w:t>r</w:t>
      </w:r>
      <w:r w:rsidRPr="00F102C4">
        <w:rPr>
          <w:rFonts w:ascii="Arial" w:eastAsia="Times New Roman" w:hAnsi="Arial" w:cs="Arial"/>
          <w:bCs/>
          <w:lang w:bidi="en-US"/>
        </w:rPr>
        <w:t xml:space="preserve">ejestru </w:t>
      </w:r>
      <w:r w:rsidR="00E87FDB" w:rsidRPr="00F102C4">
        <w:rPr>
          <w:rFonts w:ascii="Arial" w:eastAsia="Times New Roman" w:hAnsi="Arial" w:cs="Arial"/>
          <w:bCs/>
          <w:lang w:bidi="en-US"/>
        </w:rPr>
        <w:t>p</w:t>
      </w:r>
      <w:r w:rsidRPr="00F102C4">
        <w:rPr>
          <w:rFonts w:ascii="Arial" w:eastAsia="Times New Roman" w:hAnsi="Arial" w:cs="Arial"/>
          <w:bCs/>
          <w:lang w:bidi="en-US"/>
        </w:rPr>
        <w:t xml:space="preserve">rzedsiębiorców Krajowego Rejestru Sądowego prowadzonego przez Sąd Rejonowy …………………… w …………………, ….. Wydział Gospodarczy Krajowego Rejestru Sądowego pod numerem KRS ……………….., NIP ………….., REGON …………………., </w:t>
      </w:r>
      <w:r w:rsidR="005C4C6A">
        <w:rPr>
          <w:rFonts w:ascii="Arial" w:eastAsia="Times New Roman" w:hAnsi="Arial" w:cs="Arial"/>
          <w:bCs/>
          <w:lang w:bidi="en-US"/>
        </w:rPr>
        <w:t xml:space="preserve">BDO ………….., </w:t>
      </w:r>
      <w:r w:rsidRPr="00F102C4">
        <w:rPr>
          <w:rFonts w:ascii="Arial" w:eastAsia="Times New Roman" w:hAnsi="Arial" w:cs="Arial"/>
          <w:bCs/>
          <w:lang w:bidi="en-US"/>
        </w:rPr>
        <w:t>o kapitale zakładowym ……………… zł (wpłaconym w ……………), reprezentowaną przez</w:t>
      </w:r>
      <w:r w:rsidR="00C2462E">
        <w:rPr>
          <w:rStyle w:val="Odwoanieprzypisudolnego"/>
          <w:rFonts w:ascii="Arial" w:eastAsia="Times New Roman" w:hAnsi="Arial" w:cs="Arial"/>
          <w:bCs/>
          <w:lang w:bidi="en-US"/>
        </w:rPr>
        <w:footnoteReference w:id="3"/>
      </w:r>
      <w:r w:rsidRPr="00F102C4">
        <w:rPr>
          <w:rFonts w:ascii="Arial" w:eastAsia="Times New Roman" w:hAnsi="Arial" w:cs="Arial"/>
          <w:bCs/>
          <w:lang w:bidi="en-US"/>
        </w:rPr>
        <w:t>:</w:t>
      </w:r>
    </w:p>
    <w:p w14:paraId="7271C952" w14:textId="77777777" w:rsidR="00652BD9" w:rsidRPr="00F102C4" w:rsidRDefault="00652BD9" w:rsidP="002D1C57">
      <w:pPr>
        <w:spacing w:after="0"/>
        <w:jc w:val="both"/>
        <w:rPr>
          <w:rFonts w:ascii="Arial" w:eastAsia="Times New Roman" w:hAnsi="Arial" w:cs="Arial"/>
          <w:bCs/>
          <w:lang w:bidi="en-US"/>
        </w:rPr>
      </w:pPr>
    </w:p>
    <w:p w14:paraId="124553CA" w14:textId="77777777" w:rsidR="00852FB9" w:rsidRPr="00F102C4" w:rsidRDefault="00852FB9" w:rsidP="002D1C57">
      <w:pPr>
        <w:spacing w:after="0"/>
        <w:jc w:val="both"/>
        <w:rPr>
          <w:rFonts w:ascii="Arial" w:eastAsia="Times New Roman" w:hAnsi="Arial" w:cs="Arial"/>
          <w:bCs/>
          <w:lang w:bidi="en-US"/>
        </w:rPr>
      </w:pPr>
      <w:r w:rsidRPr="00F102C4">
        <w:rPr>
          <w:rFonts w:ascii="Arial" w:eastAsia="Times New Roman" w:hAnsi="Arial" w:cs="Arial"/>
          <w:bCs/>
          <w:lang w:bidi="en-US"/>
        </w:rPr>
        <w:t>1. …………………………………………..</w:t>
      </w:r>
    </w:p>
    <w:p w14:paraId="08AC2FBF" w14:textId="77777777" w:rsidR="00852FB9" w:rsidRPr="00F102C4" w:rsidRDefault="00852FB9" w:rsidP="002D1C57">
      <w:pPr>
        <w:spacing w:after="0"/>
        <w:jc w:val="both"/>
        <w:rPr>
          <w:rFonts w:ascii="Arial" w:eastAsia="Times New Roman" w:hAnsi="Arial" w:cs="Arial"/>
          <w:bCs/>
          <w:lang w:bidi="en-US"/>
        </w:rPr>
      </w:pPr>
      <w:r w:rsidRPr="00F102C4">
        <w:rPr>
          <w:rFonts w:ascii="Arial" w:eastAsia="Times New Roman" w:hAnsi="Arial" w:cs="Arial"/>
          <w:bCs/>
          <w:lang w:bidi="en-US"/>
        </w:rPr>
        <w:t>2.</w:t>
      </w:r>
      <w:r w:rsidR="00D81833" w:rsidRPr="00F102C4">
        <w:rPr>
          <w:rFonts w:ascii="Arial" w:eastAsia="Times New Roman" w:hAnsi="Arial" w:cs="Arial"/>
          <w:bCs/>
          <w:lang w:bidi="en-US"/>
        </w:rPr>
        <w:t xml:space="preserve"> </w:t>
      </w:r>
      <w:r w:rsidRPr="00F102C4">
        <w:rPr>
          <w:rFonts w:ascii="Arial" w:eastAsia="Times New Roman" w:hAnsi="Arial" w:cs="Arial"/>
          <w:bCs/>
          <w:lang w:bidi="en-US"/>
        </w:rPr>
        <w:t>…………………………………………</w:t>
      </w:r>
      <w:r w:rsidR="00D81833" w:rsidRPr="00F102C4">
        <w:rPr>
          <w:rFonts w:ascii="Arial" w:eastAsia="Times New Roman" w:hAnsi="Arial" w:cs="Arial"/>
          <w:bCs/>
          <w:lang w:bidi="en-US"/>
        </w:rPr>
        <w:t>..</w:t>
      </w:r>
    </w:p>
    <w:p w14:paraId="50B0712D" w14:textId="77777777" w:rsidR="00652BD9" w:rsidRPr="00F102C4" w:rsidRDefault="00652BD9" w:rsidP="002D1C57">
      <w:pPr>
        <w:spacing w:after="0"/>
        <w:jc w:val="both"/>
        <w:rPr>
          <w:rFonts w:ascii="Arial" w:eastAsia="Times New Roman" w:hAnsi="Arial" w:cs="Arial"/>
          <w:lang w:bidi="en-US"/>
        </w:rPr>
      </w:pPr>
    </w:p>
    <w:p w14:paraId="1BF2AD6E" w14:textId="460BBE4C" w:rsidR="00852FB9" w:rsidRPr="00F102C4" w:rsidRDefault="00852FB9" w:rsidP="002D1C57">
      <w:pPr>
        <w:spacing w:after="0"/>
        <w:jc w:val="both"/>
        <w:rPr>
          <w:rFonts w:ascii="Arial" w:eastAsia="Times New Roman" w:hAnsi="Arial" w:cs="Arial"/>
          <w:lang w:bidi="en-US"/>
        </w:rPr>
      </w:pPr>
      <w:r w:rsidRPr="00F102C4">
        <w:rPr>
          <w:rFonts w:ascii="Arial" w:eastAsia="Times New Roman" w:hAnsi="Arial" w:cs="Arial"/>
          <w:lang w:bidi="en-US"/>
        </w:rPr>
        <w:t xml:space="preserve">zwaną w dalszej części Umowy </w:t>
      </w:r>
      <w:r w:rsidR="00EC5A6A">
        <w:rPr>
          <w:rFonts w:ascii="Arial" w:eastAsia="Times New Roman" w:hAnsi="Arial" w:cs="Arial"/>
          <w:lang w:bidi="en-US"/>
        </w:rPr>
        <w:t>„</w:t>
      </w:r>
      <w:r w:rsidR="00E63D73" w:rsidRPr="00F102C4">
        <w:rPr>
          <w:rFonts w:ascii="Arial" w:eastAsia="Times New Roman" w:hAnsi="Arial" w:cs="Arial"/>
          <w:b/>
          <w:lang w:bidi="en-US"/>
        </w:rPr>
        <w:t>Zamawiającym</w:t>
      </w:r>
      <w:r w:rsidR="00EC5A6A">
        <w:rPr>
          <w:rFonts w:ascii="Arial" w:eastAsia="Times New Roman" w:hAnsi="Arial" w:cs="Arial"/>
          <w:b/>
          <w:lang w:bidi="en-US"/>
        </w:rPr>
        <w:t>”</w:t>
      </w:r>
      <w:r w:rsidRPr="00F102C4">
        <w:rPr>
          <w:rFonts w:ascii="Arial" w:eastAsia="Times New Roman" w:hAnsi="Arial" w:cs="Arial"/>
          <w:b/>
          <w:lang w:bidi="en-US"/>
        </w:rPr>
        <w:t>,</w:t>
      </w:r>
    </w:p>
    <w:p w14:paraId="47F425E2" w14:textId="77777777" w:rsidR="00852FB9" w:rsidRPr="00F102C4" w:rsidRDefault="00852FB9" w:rsidP="002D1C57">
      <w:pPr>
        <w:pStyle w:val="Nagwek4"/>
        <w:tabs>
          <w:tab w:val="left" w:pos="0"/>
        </w:tabs>
        <w:spacing w:before="0" w:after="0"/>
        <w:jc w:val="both"/>
        <w:rPr>
          <w:rFonts w:ascii="Arial" w:hAnsi="Arial"/>
          <w:b w:val="0"/>
          <w:sz w:val="22"/>
        </w:rPr>
      </w:pPr>
    </w:p>
    <w:p w14:paraId="7C5E2F88" w14:textId="77777777" w:rsidR="00852FB9" w:rsidRPr="00F102C4" w:rsidRDefault="00852FB9" w:rsidP="002D1C57">
      <w:pPr>
        <w:pStyle w:val="Nagwek4"/>
        <w:tabs>
          <w:tab w:val="left" w:pos="0"/>
        </w:tabs>
        <w:spacing w:before="0" w:after="0"/>
        <w:jc w:val="both"/>
        <w:rPr>
          <w:rFonts w:ascii="Arial" w:hAnsi="Arial"/>
          <w:b w:val="0"/>
          <w:sz w:val="22"/>
        </w:rPr>
      </w:pPr>
      <w:r w:rsidRPr="00F102C4">
        <w:rPr>
          <w:rFonts w:ascii="Arial" w:hAnsi="Arial"/>
          <w:b w:val="0"/>
          <w:sz w:val="22"/>
        </w:rPr>
        <w:t>a</w:t>
      </w:r>
    </w:p>
    <w:p w14:paraId="44526BD8" w14:textId="58044AD2" w:rsidR="00B63B19" w:rsidRPr="00F61770" w:rsidRDefault="00B63B19" w:rsidP="00B63B19">
      <w:pPr>
        <w:widowControl w:val="0"/>
        <w:spacing w:after="120"/>
        <w:jc w:val="both"/>
        <w:rPr>
          <w:rFonts w:ascii="Arial" w:hAnsi="Arial" w:cs="Arial"/>
          <w:bCs/>
        </w:rPr>
      </w:pPr>
      <w:r w:rsidRPr="00F61770">
        <w:rPr>
          <w:rFonts w:ascii="Arial" w:hAnsi="Arial" w:cs="Arial"/>
          <w:b/>
        </w:rPr>
        <w:t>……………………………………………………………………………………………………..........</w:t>
      </w:r>
      <w:r w:rsidRPr="00F61770">
        <w:rPr>
          <w:rFonts w:ascii="Arial" w:hAnsi="Arial" w:cs="Arial"/>
        </w:rPr>
        <w:t>z siedzibą w [miejscowość]…………………………………………………………….………………….., adres:</w:t>
      </w:r>
      <w:r w:rsidR="002425C3">
        <w:rPr>
          <w:rFonts w:ascii="Arial" w:hAnsi="Arial" w:cs="Arial"/>
        </w:rPr>
        <w:t xml:space="preserve"> </w:t>
      </w:r>
      <w:r w:rsidRPr="00F61770">
        <w:rPr>
          <w:rFonts w:ascii="Arial" w:hAnsi="Arial" w:cs="Arial"/>
        </w:rPr>
        <w:t xml:space="preserve">…[ulica, kod pocztowy, miejscowość]………………………………..., </w:t>
      </w:r>
      <w:r w:rsidRPr="00F61770">
        <w:rPr>
          <w:rFonts w:ascii="Arial" w:hAnsi="Arial" w:cs="Arial"/>
          <w:bCs/>
        </w:rPr>
        <w:t xml:space="preserve">posiadającą nr identyfikacyjny NIP …………………………. , Regon ………………… wpisaną do Krajowego Rejestru Sądowego przez Sąd Rejonowy ………….. w …………………………, …….. Wydział Gospodarczy Krajowego Rejestru Sądowego pod nr KRS …………………., o kapitale zakładowym w wysokości ……………………….. zł (wpłacony w całości </w:t>
      </w:r>
      <w:r w:rsidRPr="00F61770">
        <w:rPr>
          <w:rStyle w:val="Odwoanieprzypisudolnego"/>
          <w:rFonts w:ascii="Arial" w:hAnsi="Arial" w:cs="Arial"/>
        </w:rPr>
        <w:footnoteReference w:id="4"/>
      </w:r>
      <w:r w:rsidRPr="00F61770">
        <w:rPr>
          <w:rFonts w:ascii="Arial" w:hAnsi="Arial" w:cs="Arial"/>
          <w:bCs/>
        </w:rPr>
        <w:t>),</w:t>
      </w:r>
    </w:p>
    <w:p w14:paraId="290005A0" w14:textId="06317087" w:rsidR="00B63B19" w:rsidRPr="00F61770" w:rsidRDefault="00B63B19" w:rsidP="00B63B19">
      <w:pPr>
        <w:widowControl w:val="0"/>
        <w:spacing w:after="120"/>
        <w:jc w:val="both"/>
        <w:rPr>
          <w:rFonts w:ascii="Arial" w:hAnsi="Arial" w:cs="Arial"/>
          <w:bCs/>
        </w:rPr>
      </w:pPr>
      <w:r w:rsidRPr="00F61770">
        <w:rPr>
          <w:rFonts w:ascii="Arial" w:hAnsi="Arial" w:cs="Arial"/>
        </w:rPr>
        <w:t xml:space="preserve">zwaną dalej </w:t>
      </w:r>
      <w:r w:rsidR="00EC5A6A" w:rsidRPr="005A096C">
        <w:rPr>
          <w:rFonts w:ascii="Arial" w:hAnsi="Arial" w:cs="Arial"/>
        </w:rPr>
        <w:t>„</w:t>
      </w:r>
      <w:r w:rsidRPr="00F61770">
        <w:rPr>
          <w:rFonts w:ascii="Arial" w:hAnsi="Arial" w:cs="Arial"/>
          <w:b/>
        </w:rPr>
        <w:t>Wykonawcą</w:t>
      </w:r>
      <w:r w:rsidRPr="00F61770">
        <w:rPr>
          <w:rFonts w:ascii="Arial" w:hAnsi="Arial" w:cs="Arial"/>
        </w:rPr>
        <w:t>”, w imieniu którego działają</w:t>
      </w:r>
      <w:r w:rsidR="00C2462E">
        <w:rPr>
          <w:rStyle w:val="Odwoanieprzypisudolnego"/>
          <w:rFonts w:ascii="Arial" w:hAnsi="Arial" w:cs="Arial"/>
        </w:rPr>
        <w:footnoteReference w:id="5"/>
      </w:r>
      <w:r w:rsidRPr="00F61770">
        <w:rPr>
          <w:rFonts w:ascii="Arial" w:hAnsi="Arial" w:cs="Arial"/>
          <w:bCs/>
        </w:rPr>
        <w:t>:</w:t>
      </w:r>
    </w:p>
    <w:p w14:paraId="00E4A1E5" w14:textId="77777777" w:rsidR="00B63B19" w:rsidRPr="00F61770" w:rsidRDefault="00B63B19" w:rsidP="00C46513">
      <w:pPr>
        <w:widowControl w:val="0"/>
        <w:numPr>
          <w:ilvl w:val="0"/>
          <w:numId w:val="25"/>
        </w:numPr>
        <w:spacing w:after="120" w:line="240" w:lineRule="auto"/>
        <w:jc w:val="both"/>
        <w:rPr>
          <w:rFonts w:ascii="Arial" w:hAnsi="Arial" w:cs="Arial"/>
        </w:rPr>
      </w:pPr>
      <w:r w:rsidRPr="00F61770">
        <w:rPr>
          <w:rFonts w:ascii="Arial" w:hAnsi="Arial" w:cs="Arial"/>
        </w:rPr>
        <w:t>…………………………………………………………………………………………</w:t>
      </w:r>
    </w:p>
    <w:p w14:paraId="1526784B" w14:textId="44D8BD32" w:rsidR="00B63B19" w:rsidRPr="00701DE0" w:rsidRDefault="00B63B19" w:rsidP="00C46513">
      <w:pPr>
        <w:widowControl w:val="0"/>
        <w:numPr>
          <w:ilvl w:val="0"/>
          <w:numId w:val="25"/>
        </w:numPr>
        <w:spacing w:after="120" w:line="240" w:lineRule="auto"/>
        <w:jc w:val="both"/>
        <w:rPr>
          <w:rFonts w:ascii="Arial" w:hAnsi="Arial" w:cs="Arial"/>
        </w:rPr>
      </w:pPr>
      <w:r w:rsidRPr="00F61770">
        <w:rPr>
          <w:rFonts w:ascii="Arial" w:hAnsi="Arial" w:cs="Arial"/>
        </w:rPr>
        <w:t>…………………………………………………………………………………………</w:t>
      </w:r>
    </w:p>
    <w:p w14:paraId="7FE19F92" w14:textId="77777777" w:rsidR="00B63B19" w:rsidRPr="00F61770" w:rsidRDefault="00B63B19" w:rsidP="00B63B19">
      <w:pPr>
        <w:widowControl w:val="0"/>
        <w:spacing w:after="120"/>
        <w:jc w:val="both"/>
        <w:rPr>
          <w:rFonts w:ascii="Arial" w:hAnsi="Arial" w:cs="Arial"/>
          <w:bCs/>
        </w:rPr>
      </w:pPr>
      <w:r w:rsidRPr="00F61770">
        <w:rPr>
          <w:rFonts w:ascii="Arial" w:hAnsi="Arial" w:cs="Arial"/>
          <w:bCs/>
          <w:i/>
          <w:iCs/>
        </w:rPr>
        <w:t>[jeżeli Wykonawcą jest osoba fizyczna prowadząca działalność gospodarczą, należy oznaczyć Wykonawcę w następujący sposób:</w:t>
      </w:r>
    </w:p>
    <w:p w14:paraId="40C4A3DB" w14:textId="6F5C74E3" w:rsidR="00B63B19" w:rsidRPr="00701DE0" w:rsidRDefault="00B63B19" w:rsidP="00B63B19">
      <w:pPr>
        <w:widowControl w:val="0"/>
        <w:spacing w:after="120"/>
        <w:jc w:val="both"/>
        <w:rPr>
          <w:rFonts w:ascii="Arial" w:hAnsi="Arial" w:cs="Arial"/>
          <w:bCs/>
        </w:rPr>
      </w:pPr>
      <w:r w:rsidRPr="00F61770">
        <w:rPr>
          <w:rFonts w:ascii="Arial" w:hAnsi="Arial" w:cs="Arial"/>
          <w:b/>
          <w:bCs/>
          <w:i/>
          <w:iCs/>
        </w:rPr>
        <w:t xml:space="preserve">..................................................... </w:t>
      </w:r>
      <w:r w:rsidRPr="00F61770">
        <w:rPr>
          <w:rFonts w:ascii="Arial" w:hAnsi="Arial" w:cs="Arial"/>
          <w:bCs/>
          <w:i/>
          <w:iCs/>
        </w:rPr>
        <w:t>zam. w [miejscowość]………………….. adres:</w:t>
      </w:r>
      <w:r w:rsidR="002425C3">
        <w:rPr>
          <w:rFonts w:ascii="Arial" w:hAnsi="Arial" w:cs="Arial"/>
          <w:bCs/>
          <w:i/>
          <w:iCs/>
        </w:rPr>
        <w:t xml:space="preserve"> </w:t>
      </w:r>
      <w:r w:rsidRPr="00F61770">
        <w:rPr>
          <w:rFonts w:ascii="Arial" w:hAnsi="Arial" w:cs="Arial"/>
          <w:bCs/>
          <w:i/>
          <w:iCs/>
        </w:rPr>
        <w:t>…[ulica, kod pocztowy, miejscowość]……………………………………, legitymującym/ą się dowodem osobistym …………………… (seria i numer dowodu osobistego), wydanym przez</w:t>
      </w:r>
      <w:r w:rsidR="002425C3">
        <w:rPr>
          <w:rFonts w:ascii="Arial" w:hAnsi="Arial" w:cs="Arial"/>
          <w:bCs/>
          <w:i/>
          <w:iCs/>
        </w:rPr>
        <w:t xml:space="preserve"> </w:t>
      </w:r>
      <w:r w:rsidRPr="00F61770">
        <w:rPr>
          <w:rFonts w:ascii="Arial" w:hAnsi="Arial" w:cs="Arial"/>
          <w:bCs/>
          <w:i/>
          <w:iCs/>
        </w:rPr>
        <w:t>....................................................... (organ wydający dokument), PESEL: …………………………., prowadzącym działalność gospodarczą pod firmą : ……………………………………. w ………………… przy ul. …………………………….., wpisanym/ą do Centralnej Ewidencji i Informacji o Działalności Gospodarczej, NIP: ………………………, REGON ………………zwanym/ą dalej „</w:t>
      </w:r>
      <w:r w:rsidRPr="00F61770">
        <w:rPr>
          <w:rFonts w:ascii="Arial" w:hAnsi="Arial" w:cs="Arial"/>
          <w:b/>
          <w:bCs/>
          <w:i/>
          <w:iCs/>
        </w:rPr>
        <w:t>Wykonawcą</w:t>
      </w:r>
      <w:r w:rsidRPr="00C20BAB">
        <w:rPr>
          <w:rFonts w:ascii="Arial" w:hAnsi="Arial"/>
          <w:i/>
        </w:rPr>
        <w:t>”.</w:t>
      </w:r>
      <w:r w:rsidRPr="00EC5A6A">
        <w:rPr>
          <w:rFonts w:ascii="Arial" w:hAnsi="Arial" w:cs="Arial"/>
          <w:bCs/>
          <w:i/>
          <w:iCs/>
        </w:rPr>
        <w:t>]</w:t>
      </w:r>
    </w:p>
    <w:p w14:paraId="52CEDCED" w14:textId="77777777" w:rsidR="00B63B19" w:rsidRPr="00F61770" w:rsidRDefault="00B63B19" w:rsidP="00B63B19">
      <w:pPr>
        <w:widowControl w:val="0"/>
        <w:spacing w:after="120"/>
        <w:jc w:val="both"/>
        <w:rPr>
          <w:rFonts w:ascii="Arial" w:hAnsi="Arial" w:cs="Arial"/>
          <w:bCs/>
        </w:rPr>
      </w:pPr>
    </w:p>
    <w:p w14:paraId="64FE5E2A" w14:textId="77777777" w:rsidR="00B63B19" w:rsidRDefault="00B63B19" w:rsidP="00B63B19">
      <w:pPr>
        <w:widowControl w:val="0"/>
        <w:spacing w:after="120"/>
        <w:jc w:val="both"/>
        <w:rPr>
          <w:rFonts w:ascii="Arial" w:hAnsi="Arial" w:cs="Arial"/>
          <w:bCs/>
          <w:i/>
          <w:iCs/>
        </w:rPr>
      </w:pPr>
      <w:r w:rsidRPr="00F61770">
        <w:rPr>
          <w:rFonts w:ascii="Arial" w:hAnsi="Arial" w:cs="Arial"/>
          <w:bCs/>
          <w:i/>
          <w:iCs/>
        </w:rPr>
        <w:t xml:space="preserve">[Jeżeli Wykonawcą są wspólnicy spółki cywilnej, należy wymienić każdego wspólnika tej </w:t>
      </w:r>
      <w:r w:rsidRPr="00F61770">
        <w:rPr>
          <w:rFonts w:ascii="Arial" w:hAnsi="Arial" w:cs="Arial"/>
          <w:bCs/>
          <w:i/>
          <w:iCs/>
        </w:rPr>
        <w:lastRenderedPageBreak/>
        <w:t>spółki]</w:t>
      </w:r>
    </w:p>
    <w:p w14:paraId="0D6F6AF2" w14:textId="77777777" w:rsidR="00B63B19" w:rsidRPr="00F61770" w:rsidRDefault="00B63B19" w:rsidP="00B63B19">
      <w:pPr>
        <w:widowControl w:val="0"/>
        <w:spacing w:after="120"/>
        <w:jc w:val="both"/>
        <w:rPr>
          <w:rFonts w:ascii="Arial" w:hAnsi="Arial" w:cs="Arial"/>
          <w:bCs/>
          <w:i/>
          <w:iCs/>
        </w:rPr>
      </w:pPr>
      <w:r>
        <w:rPr>
          <w:rFonts w:ascii="Arial" w:hAnsi="Arial" w:cs="Arial"/>
          <w:bCs/>
          <w:i/>
          <w:iCs/>
        </w:rPr>
        <w:t xml:space="preserve">[Jeżeli Wykonawcą jest spółka komandytowa należy wymienić jako reprezentującego komplementariusza, a następnie w razie potrzeby – osoby uprawnione do reprezentowania komplementariusza] </w:t>
      </w:r>
    </w:p>
    <w:p w14:paraId="066678CB" w14:textId="77777777" w:rsidR="00AF5330" w:rsidRPr="00F102C4" w:rsidRDefault="00AF5330" w:rsidP="00652BD9">
      <w:pPr>
        <w:spacing w:after="0" w:line="240" w:lineRule="auto"/>
        <w:jc w:val="both"/>
        <w:rPr>
          <w:rFonts w:ascii="Arial" w:hAnsi="Arial" w:cs="Arial"/>
          <w:b/>
        </w:rPr>
      </w:pPr>
      <w:r w:rsidRPr="00F102C4">
        <w:rPr>
          <w:rFonts w:ascii="Arial" w:hAnsi="Arial" w:cs="Arial"/>
        </w:rPr>
        <w:t xml:space="preserve">zwanymi dalej łącznie </w:t>
      </w:r>
      <w:r w:rsidRPr="00F102C4">
        <w:rPr>
          <w:rFonts w:ascii="Arial" w:hAnsi="Arial" w:cs="Arial"/>
          <w:b/>
        </w:rPr>
        <w:t>Stronami</w:t>
      </w:r>
      <w:r w:rsidRPr="00F102C4">
        <w:rPr>
          <w:rFonts w:ascii="Arial" w:hAnsi="Arial" w:cs="Arial"/>
        </w:rPr>
        <w:t xml:space="preserve">, a oddzielnie </w:t>
      </w:r>
      <w:r w:rsidRPr="00F102C4">
        <w:rPr>
          <w:rFonts w:ascii="Arial" w:hAnsi="Arial" w:cs="Arial"/>
          <w:b/>
        </w:rPr>
        <w:t>Stroną</w:t>
      </w:r>
      <w:r w:rsidR="00652BD9" w:rsidRPr="00F102C4">
        <w:rPr>
          <w:rFonts w:ascii="Arial" w:hAnsi="Arial" w:cs="Arial"/>
        </w:rPr>
        <w:t>.</w:t>
      </w:r>
    </w:p>
    <w:p w14:paraId="2434C409" w14:textId="77777777" w:rsidR="00AF5330" w:rsidRPr="00F102C4" w:rsidRDefault="00AF5330" w:rsidP="00003FA9">
      <w:pPr>
        <w:spacing w:after="0"/>
        <w:rPr>
          <w:rFonts w:ascii="Arial" w:hAnsi="Arial" w:cs="Arial"/>
          <w:b/>
        </w:rPr>
      </w:pPr>
    </w:p>
    <w:p w14:paraId="6306224C" w14:textId="67C9A85A" w:rsidR="00701DE0" w:rsidRPr="00701DE0" w:rsidRDefault="00701DE0" w:rsidP="00701DE0">
      <w:pPr>
        <w:spacing w:after="0"/>
        <w:jc w:val="both"/>
        <w:rPr>
          <w:rFonts w:ascii="Arial" w:hAnsi="Arial" w:cs="Arial"/>
          <w:b/>
        </w:rPr>
      </w:pPr>
      <w:r w:rsidRPr="00701DE0">
        <w:rPr>
          <w:rFonts w:ascii="Arial" w:hAnsi="Arial" w:cs="Arial"/>
        </w:rPr>
        <w:t>W rezultacie wyboru Wykonawcy w przeprowadzonym postępowaniu nr [</w:t>
      </w:r>
      <w:r w:rsidRPr="00701DE0">
        <w:rPr>
          <w:rFonts w:ascii="Arial" w:hAnsi="Arial" w:cs="Arial"/>
        </w:rPr>
        <w:t xml:space="preserve">] o udzielenie zamówienia na zadanie </w:t>
      </w:r>
      <w:r w:rsidR="008D6D99" w:rsidRPr="00701DE0">
        <w:rPr>
          <w:rFonts w:ascii="Arial" w:hAnsi="Arial" w:cs="Arial"/>
        </w:rPr>
        <w:t>pn</w:t>
      </w:r>
      <w:r w:rsidR="008D6D99">
        <w:rPr>
          <w:rFonts w:ascii="Arial" w:hAnsi="Arial" w:cs="Arial"/>
        </w:rPr>
        <w:t xml:space="preserve">. </w:t>
      </w:r>
      <w:r w:rsidR="008D6D99" w:rsidRPr="008D6D99">
        <w:rPr>
          <w:rFonts w:ascii="Arial" w:hAnsi="Arial" w:cs="Arial"/>
          <w:b/>
          <w:bCs/>
        </w:rPr>
        <w:t>”Siedziba</w:t>
      </w:r>
      <w:r w:rsidR="008D6D99">
        <w:rPr>
          <w:rFonts w:ascii="Arial" w:hAnsi="Arial" w:cs="Arial"/>
          <w:b/>
          <w:bCs/>
        </w:rPr>
        <w:t xml:space="preserve"> spółki – wykonanie przebudowy (adaptacji) pomieszczenia technicznego na biura z połączeniem komunikacyjnym budynku „C” – koncepcja, projekt</w:t>
      </w:r>
      <w:r w:rsidR="00221E2C" w:rsidRPr="00221E2C">
        <w:rPr>
          <w:rFonts w:ascii="Arial" w:hAnsi="Arial" w:cs="Arial"/>
          <w:b/>
          <w:bCs/>
          <w:color w:val="000000" w:themeColor="text1"/>
        </w:rPr>
        <w:t>”</w:t>
      </w:r>
      <w:r w:rsidR="00221E2C" w:rsidRPr="00221E2C">
        <w:rPr>
          <w:rFonts w:ascii="Arial" w:hAnsi="Arial" w:cs="Arial"/>
          <w:color w:val="000000" w:themeColor="text1"/>
        </w:rPr>
        <w:t xml:space="preserve"> </w:t>
      </w:r>
      <w:r w:rsidRPr="00701DE0">
        <w:rPr>
          <w:rFonts w:ascii="Arial" w:hAnsi="Arial" w:cs="Arial"/>
        </w:rPr>
        <w:t>w trybie przetargu nieograniczonego, została zawarta Umowa o następującej treści:</w:t>
      </w:r>
      <w:r w:rsidRPr="00701DE0">
        <w:rPr>
          <w:rFonts w:ascii="Arial" w:hAnsi="Arial" w:cs="Arial"/>
          <w:vertAlign w:val="superscript"/>
        </w:rPr>
        <w:t xml:space="preserve"> </w:t>
      </w:r>
    </w:p>
    <w:p w14:paraId="280D38EF" w14:textId="77777777" w:rsidR="00AF5330" w:rsidRPr="00F102C4" w:rsidRDefault="00AF5330" w:rsidP="00003FA9">
      <w:pPr>
        <w:spacing w:after="0"/>
        <w:rPr>
          <w:rFonts w:ascii="Arial" w:hAnsi="Arial" w:cs="Arial"/>
          <w:b/>
        </w:rPr>
      </w:pPr>
    </w:p>
    <w:p w14:paraId="1E4DEA64" w14:textId="77777777" w:rsidR="00683F5F" w:rsidRPr="00F102C4" w:rsidRDefault="00EE3890" w:rsidP="00635D9C">
      <w:pPr>
        <w:spacing w:after="0"/>
        <w:contextualSpacing/>
        <w:jc w:val="center"/>
        <w:rPr>
          <w:rFonts w:ascii="Arial" w:eastAsia="Times New Roman" w:hAnsi="Arial" w:cs="Arial"/>
          <w:b/>
          <w:lang w:bidi="en-US"/>
        </w:rPr>
      </w:pPr>
      <w:r w:rsidRPr="00F102C4">
        <w:rPr>
          <w:rFonts w:ascii="Arial" w:hAnsi="Arial" w:cs="Arial"/>
          <w:b/>
        </w:rPr>
        <w:t xml:space="preserve">§ </w:t>
      </w:r>
      <w:r w:rsidR="00683F5F" w:rsidRPr="00F102C4">
        <w:rPr>
          <w:rFonts w:ascii="Arial" w:eastAsia="Times New Roman" w:hAnsi="Arial" w:cs="Arial"/>
          <w:b/>
          <w:lang w:bidi="en-US"/>
        </w:rPr>
        <w:t>1</w:t>
      </w:r>
    </w:p>
    <w:p w14:paraId="2E25AF55" w14:textId="77777777" w:rsidR="00F13014" w:rsidRPr="00F102C4" w:rsidRDefault="001748FC" w:rsidP="00652BD9">
      <w:pPr>
        <w:spacing w:after="0" w:line="240" w:lineRule="auto"/>
        <w:contextualSpacing/>
        <w:jc w:val="center"/>
        <w:rPr>
          <w:rFonts w:ascii="Arial" w:eastAsia="Times New Roman" w:hAnsi="Arial" w:cs="Arial"/>
          <w:b/>
          <w:lang w:bidi="en-US"/>
        </w:rPr>
      </w:pPr>
      <w:r w:rsidRPr="00F102C4">
        <w:rPr>
          <w:rFonts w:ascii="Arial" w:eastAsia="Times New Roman" w:hAnsi="Arial" w:cs="Arial"/>
          <w:b/>
          <w:lang w:bidi="en-US"/>
        </w:rPr>
        <w:t xml:space="preserve">Przedmiot </w:t>
      </w:r>
      <w:r w:rsidR="00460CA4" w:rsidRPr="00F102C4">
        <w:rPr>
          <w:rFonts w:ascii="Arial" w:eastAsia="Times New Roman" w:hAnsi="Arial" w:cs="Arial"/>
          <w:b/>
          <w:lang w:bidi="en-US"/>
        </w:rPr>
        <w:t>Umowy</w:t>
      </w:r>
    </w:p>
    <w:p w14:paraId="76C421C6" w14:textId="77777777" w:rsidR="006652DD" w:rsidRPr="00F102C4" w:rsidRDefault="006652DD" w:rsidP="00652BD9">
      <w:pPr>
        <w:spacing w:after="0" w:line="240" w:lineRule="auto"/>
        <w:contextualSpacing/>
        <w:jc w:val="center"/>
        <w:rPr>
          <w:rFonts w:ascii="Arial" w:eastAsia="Times New Roman" w:hAnsi="Arial" w:cs="Arial"/>
          <w:b/>
          <w:sz w:val="18"/>
          <w:szCs w:val="18"/>
          <w:lang w:bidi="en-US"/>
        </w:rPr>
      </w:pPr>
    </w:p>
    <w:p w14:paraId="5D509739" w14:textId="6691DE0A" w:rsidR="00392644" w:rsidRPr="0052767C" w:rsidRDefault="00B72265" w:rsidP="00B72265">
      <w:pPr>
        <w:numPr>
          <w:ilvl w:val="0"/>
          <w:numId w:val="3"/>
        </w:numPr>
        <w:tabs>
          <w:tab w:val="clear" w:pos="720"/>
        </w:tabs>
        <w:spacing w:after="0" w:line="240" w:lineRule="auto"/>
        <w:ind w:left="426" w:hanging="426"/>
        <w:jc w:val="both"/>
        <w:rPr>
          <w:rFonts w:ascii="Arial" w:hAnsi="Arial" w:cs="Arial"/>
        </w:rPr>
      </w:pPr>
      <w:r w:rsidRPr="00B72265">
        <w:rPr>
          <w:rFonts w:ascii="Arial" w:eastAsia="Times New Roman" w:hAnsi="Arial" w:cs="Arial"/>
          <w:lang w:bidi="en-US"/>
        </w:rPr>
        <w:t xml:space="preserve">Przedmiotem zamówienia jest </w:t>
      </w:r>
      <w:r w:rsidR="00B5594C">
        <w:rPr>
          <w:rFonts w:ascii="Arial" w:eastAsia="Times New Roman" w:hAnsi="Arial" w:cs="Arial"/>
          <w:lang w:bidi="en-US"/>
        </w:rPr>
        <w:t>opracowanie dokumentacji</w:t>
      </w:r>
      <w:r w:rsidRPr="00B72265">
        <w:rPr>
          <w:rFonts w:ascii="Arial" w:eastAsia="Times New Roman" w:hAnsi="Arial" w:cs="Arial"/>
          <w:lang w:bidi="en-US"/>
        </w:rPr>
        <w:t xml:space="preserve"> </w:t>
      </w:r>
      <w:r w:rsidR="00B5594C">
        <w:rPr>
          <w:rFonts w:ascii="Arial" w:hAnsi="Arial" w:cs="Arial"/>
        </w:rPr>
        <w:t xml:space="preserve">projektowej </w:t>
      </w:r>
      <w:r w:rsidR="008D6D99">
        <w:rPr>
          <w:rFonts w:ascii="Arial" w:hAnsi="Arial" w:cs="Arial"/>
          <w:color w:val="000000" w:themeColor="text1"/>
        </w:rPr>
        <w:t>przebudowy istniejącego pomieszczenia technicznego zlokalizowanego w Siedzibie Spółki, w budynku C na pomieszczenia biurowe z przejściem komunikacyjnym na pozostałą część budynku</w:t>
      </w:r>
      <w:r>
        <w:rPr>
          <w:rFonts w:ascii="Arial" w:eastAsia="Times New Roman" w:hAnsi="Arial" w:cs="Arial"/>
          <w:lang w:bidi="en-US"/>
        </w:rPr>
        <w:t xml:space="preserve"> </w:t>
      </w:r>
      <w:r w:rsidR="00081612" w:rsidRPr="0052767C">
        <w:rPr>
          <w:rFonts w:ascii="Arial" w:hAnsi="Arial" w:cs="Arial"/>
        </w:rPr>
        <w:t xml:space="preserve">(dalej </w:t>
      </w:r>
      <w:r w:rsidR="00081612" w:rsidRPr="0052767C">
        <w:rPr>
          <w:rFonts w:ascii="Arial" w:hAnsi="Arial" w:cs="Arial"/>
          <w:b/>
        </w:rPr>
        <w:t xml:space="preserve">Przedmiot </w:t>
      </w:r>
      <w:r w:rsidR="00D63CE4" w:rsidRPr="0052767C">
        <w:rPr>
          <w:rFonts w:ascii="Arial" w:hAnsi="Arial" w:cs="Arial"/>
          <w:b/>
        </w:rPr>
        <w:t>Umowy</w:t>
      </w:r>
      <w:r w:rsidR="00D63CE4" w:rsidRPr="0052767C">
        <w:rPr>
          <w:rFonts w:ascii="Arial" w:hAnsi="Arial" w:cs="Arial"/>
        </w:rPr>
        <w:t>)</w:t>
      </w:r>
      <w:r w:rsidR="006A736F" w:rsidRPr="0052767C">
        <w:rPr>
          <w:rFonts w:ascii="Arial" w:hAnsi="Arial" w:cs="Arial"/>
        </w:rPr>
        <w:t>, zgodnie ze specyfikacją i złożoną ofertą</w:t>
      </w:r>
      <w:r w:rsidR="00A87258" w:rsidRPr="0052767C">
        <w:rPr>
          <w:rFonts w:ascii="Arial" w:hAnsi="Arial" w:cs="Arial"/>
        </w:rPr>
        <w:t>.</w:t>
      </w:r>
    </w:p>
    <w:p w14:paraId="77C64DEE" w14:textId="6ABD629B" w:rsidR="00392644" w:rsidRPr="0052767C" w:rsidRDefault="00392644" w:rsidP="00C20BAB">
      <w:pPr>
        <w:numPr>
          <w:ilvl w:val="0"/>
          <w:numId w:val="3"/>
        </w:numPr>
        <w:tabs>
          <w:tab w:val="clear" w:pos="720"/>
        </w:tabs>
        <w:spacing w:after="0" w:line="240" w:lineRule="auto"/>
        <w:ind w:left="426" w:hanging="426"/>
        <w:jc w:val="both"/>
        <w:rPr>
          <w:rFonts w:ascii="Arial" w:hAnsi="Arial" w:cs="Arial"/>
        </w:rPr>
      </w:pPr>
      <w:r w:rsidRPr="0052767C">
        <w:rPr>
          <w:rFonts w:ascii="Arial" w:hAnsi="Arial" w:cs="Arial"/>
        </w:rPr>
        <w:t xml:space="preserve">Przedmiot </w:t>
      </w:r>
      <w:r w:rsidR="00F221C6" w:rsidRPr="0052767C">
        <w:rPr>
          <w:rFonts w:ascii="Arial" w:hAnsi="Arial" w:cs="Arial"/>
        </w:rPr>
        <w:t>Umowy</w:t>
      </w:r>
      <w:r w:rsidRPr="0052767C">
        <w:rPr>
          <w:rFonts w:ascii="Arial" w:hAnsi="Arial" w:cs="Arial"/>
        </w:rPr>
        <w:t xml:space="preserve"> został szczegółowo opisany w </w:t>
      </w:r>
      <w:r w:rsidR="001E2470" w:rsidRPr="0052767C">
        <w:rPr>
          <w:rFonts w:ascii="Arial" w:hAnsi="Arial" w:cs="Arial"/>
        </w:rPr>
        <w:t>Z</w:t>
      </w:r>
      <w:r w:rsidRPr="0052767C">
        <w:rPr>
          <w:rFonts w:ascii="Arial" w:hAnsi="Arial" w:cs="Arial"/>
        </w:rPr>
        <w:t>ałączniku nr [</w:t>
      </w:r>
      <w:r w:rsidR="0052767C" w:rsidRPr="0052767C">
        <w:rPr>
          <w:rFonts w:ascii="Arial" w:hAnsi="Arial" w:cs="Arial"/>
        </w:rPr>
        <w:t>1</w:t>
      </w:r>
      <w:r w:rsidRPr="0052767C">
        <w:rPr>
          <w:rFonts w:ascii="Arial" w:hAnsi="Arial" w:cs="Arial"/>
        </w:rPr>
        <w:t>] do Umowy</w:t>
      </w:r>
      <w:r w:rsidR="00A87258" w:rsidRPr="0052767C">
        <w:rPr>
          <w:rFonts w:ascii="Arial" w:hAnsi="Arial" w:cs="Arial"/>
        </w:rPr>
        <w:t>.</w:t>
      </w:r>
    </w:p>
    <w:p w14:paraId="0DA896B4" w14:textId="77777777" w:rsidR="00E30D8A" w:rsidRPr="00F102C4" w:rsidRDefault="00E30D8A" w:rsidP="003405C4">
      <w:pPr>
        <w:spacing w:after="0" w:line="240" w:lineRule="auto"/>
        <w:ind w:left="284"/>
        <w:jc w:val="both"/>
        <w:rPr>
          <w:rFonts w:ascii="Arial" w:eastAsia="Times New Roman" w:hAnsi="Arial" w:cs="Arial"/>
          <w:lang w:bidi="en-US"/>
        </w:rPr>
      </w:pPr>
    </w:p>
    <w:p w14:paraId="17AA38F5" w14:textId="77777777" w:rsidR="00683F5F" w:rsidRPr="00F102C4" w:rsidRDefault="004C3431" w:rsidP="006652DD">
      <w:pPr>
        <w:spacing w:after="0"/>
        <w:jc w:val="center"/>
        <w:rPr>
          <w:rFonts w:ascii="Arial" w:eastAsia="Times New Roman" w:hAnsi="Arial" w:cs="Arial"/>
          <w:b/>
          <w:lang w:bidi="en-US"/>
        </w:rPr>
      </w:pPr>
      <w:r w:rsidRPr="00F102C4">
        <w:rPr>
          <w:rFonts w:ascii="Arial" w:eastAsia="Times New Roman" w:hAnsi="Arial" w:cs="Arial"/>
          <w:b/>
          <w:lang w:bidi="en-US"/>
        </w:rPr>
        <w:t xml:space="preserve">§ </w:t>
      </w:r>
      <w:r w:rsidR="00683F5F" w:rsidRPr="00F102C4">
        <w:rPr>
          <w:rFonts w:ascii="Arial" w:eastAsia="Times New Roman" w:hAnsi="Arial" w:cs="Arial"/>
          <w:b/>
          <w:lang w:bidi="en-US"/>
        </w:rPr>
        <w:t>2</w:t>
      </w:r>
    </w:p>
    <w:p w14:paraId="7857C001" w14:textId="086586B9" w:rsidR="00092DB6" w:rsidRPr="00F102C4" w:rsidRDefault="008C4A4E" w:rsidP="00652BD9">
      <w:pPr>
        <w:spacing w:after="0" w:line="240" w:lineRule="auto"/>
        <w:jc w:val="center"/>
        <w:rPr>
          <w:rFonts w:ascii="Arial" w:hAnsi="Arial" w:cs="Arial"/>
          <w:b/>
        </w:rPr>
      </w:pPr>
      <w:r w:rsidRPr="00F102C4">
        <w:rPr>
          <w:rFonts w:ascii="Arial" w:hAnsi="Arial" w:cs="Arial"/>
          <w:b/>
        </w:rPr>
        <w:t xml:space="preserve">Termin wykonania </w:t>
      </w:r>
      <w:r w:rsidR="00230378" w:rsidRPr="00F102C4">
        <w:rPr>
          <w:rFonts w:ascii="Arial" w:hAnsi="Arial" w:cs="Arial"/>
          <w:b/>
        </w:rPr>
        <w:t>U</w:t>
      </w:r>
      <w:r w:rsidRPr="00F102C4">
        <w:rPr>
          <w:rFonts w:ascii="Arial" w:hAnsi="Arial" w:cs="Arial"/>
          <w:b/>
        </w:rPr>
        <w:t>mowy</w:t>
      </w:r>
    </w:p>
    <w:p w14:paraId="596DDE9F" w14:textId="77777777" w:rsidR="00D81833" w:rsidRPr="00F102C4" w:rsidRDefault="00D81833" w:rsidP="00300EBF">
      <w:pPr>
        <w:pStyle w:val="Akapitzlist"/>
        <w:ind w:left="284"/>
        <w:contextualSpacing/>
        <w:jc w:val="both"/>
        <w:rPr>
          <w:rFonts w:ascii="Arial" w:hAnsi="Arial" w:cs="Arial"/>
          <w:i/>
          <w:sz w:val="18"/>
          <w:szCs w:val="18"/>
        </w:rPr>
      </w:pPr>
    </w:p>
    <w:p w14:paraId="081AA2CA" w14:textId="219B0C0B" w:rsidR="00BF7A3D" w:rsidRDefault="0052767C" w:rsidP="00B5594C">
      <w:pPr>
        <w:pStyle w:val="Akapitzlist"/>
        <w:numPr>
          <w:ilvl w:val="0"/>
          <w:numId w:val="53"/>
        </w:numPr>
        <w:tabs>
          <w:tab w:val="clear" w:pos="720"/>
          <w:tab w:val="num" w:pos="426"/>
        </w:tabs>
        <w:ind w:left="426" w:hanging="426"/>
        <w:jc w:val="both"/>
        <w:rPr>
          <w:rFonts w:ascii="Arial" w:hAnsi="Arial" w:cs="Arial"/>
          <w:iCs/>
        </w:rPr>
      </w:pPr>
      <w:r w:rsidRPr="0052767C">
        <w:rPr>
          <w:rFonts w:ascii="Arial" w:hAnsi="Arial" w:cs="Arial"/>
          <w:iCs/>
        </w:rPr>
        <w:t>Wymagany termin wykonania Przedmiotu Umowy</w:t>
      </w:r>
      <w:bookmarkStart w:id="0" w:name="_Hlk165272308"/>
      <w:r w:rsidR="00221E2C">
        <w:rPr>
          <w:rFonts w:ascii="Arial" w:hAnsi="Arial" w:cs="Arial"/>
          <w:iCs/>
        </w:rPr>
        <w:t>:</w:t>
      </w:r>
    </w:p>
    <w:p w14:paraId="57FA85DF" w14:textId="77777777" w:rsidR="00221E2C" w:rsidRPr="00BB326C" w:rsidRDefault="00221E2C" w:rsidP="00221E2C">
      <w:pPr>
        <w:pStyle w:val="Akapitzlist"/>
        <w:spacing w:after="60"/>
        <w:rPr>
          <w:rFonts w:ascii="Arial" w:hAnsi="Arial" w:cs="Arial"/>
          <w:b/>
          <w:u w:val="single"/>
        </w:rPr>
      </w:pPr>
      <w:r>
        <w:rPr>
          <w:rFonts w:ascii="Arial" w:hAnsi="Arial" w:cs="Arial"/>
          <w:b/>
          <w:u w:val="single"/>
        </w:rPr>
        <w:t>Etap I</w:t>
      </w:r>
      <w:r w:rsidRPr="00BB326C">
        <w:rPr>
          <w:rFonts w:ascii="Arial" w:hAnsi="Arial" w:cs="Arial"/>
          <w:b/>
        </w:rPr>
        <w:t xml:space="preserve"> - </w:t>
      </w:r>
      <w:r w:rsidRPr="00D6505F">
        <w:rPr>
          <w:rFonts w:ascii="Arial" w:hAnsi="Arial" w:cs="Arial"/>
          <w:b/>
        </w:rPr>
        <w:t>Prace przedprojektowe</w:t>
      </w:r>
    </w:p>
    <w:p w14:paraId="40EEAF07" w14:textId="52C29C62" w:rsidR="00221E2C" w:rsidRPr="00BB326C" w:rsidRDefault="00221E2C" w:rsidP="00221E2C">
      <w:pPr>
        <w:pStyle w:val="Akapitzlist"/>
        <w:spacing w:before="60"/>
        <w:rPr>
          <w:rFonts w:ascii="Arial" w:hAnsi="Arial" w:cs="Arial"/>
          <w:b/>
          <w:bCs/>
        </w:rPr>
      </w:pPr>
      <w:r>
        <w:rPr>
          <w:rFonts w:ascii="Arial" w:hAnsi="Arial" w:cs="Arial"/>
          <w:bCs/>
        </w:rPr>
        <w:t>Termin</w:t>
      </w:r>
      <w:r w:rsidRPr="00BB326C">
        <w:rPr>
          <w:rFonts w:ascii="Arial" w:hAnsi="Arial" w:cs="Arial"/>
          <w:bCs/>
        </w:rPr>
        <w:t xml:space="preserve"> realizacji: </w:t>
      </w:r>
      <w:r w:rsidR="004E3E52">
        <w:rPr>
          <w:rFonts w:ascii="Arial" w:hAnsi="Arial" w:cs="Arial"/>
          <w:b/>
          <w:bCs/>
        </w:rPr>
        <w:t>1</w:t>
      </w:r>
      <w:r w:rsidRPr="00BB326C">
        <w:rPr>
          <w:rFonts w:ascii="Arial" w:hAnsi="Arial" w:cs="Arial"/>
          <w:b/>
          <w:bCs/>
        </w:rPr>
        <w:t xml:space="preserve"> miesiąc od podpisania umowy</w:t>
      </w:r>
    </w:p>
    <w:p w14:paraId="1FBD726A" w14:textId="3F74CBD5" w:rsidR="00221E2C" w:rsidRPr="00BB326C" w:rsidRDefault="00221E2C" w:rsidP="00221E2C">
      <w:pPr>
        <w:pStyle w:val="Akapitzlist"/>
        <w:spacing w:after="60"/>
        <w:rPr>
          <w:rFonts w:ascii="Arial" w:hAnsi="Arial" w:cs="Arial"/>
          <w:b/>
          <w:bCs/>
          <w:u w:val="single"/>
        </w:rPr>
      </w:pPr>
      <w:r>
        <w:rPr>
          <w:rFonts w:ascii="Arial" w:hAnsi="Arial" w:cs="Arial"/>
          <w:b/>
          <w:bCs/>
          <w:u w:val="single"/>
        </w:rPr>
        <w:t>Etap II</w:t>
      </w:r>
      <w:r w:rsidRPr="00BB326C">
        <w:rPr>
          <w:rFonts w:ascii="Arial" w:hAnsi="Arial" w:cs="Arial"/>
          <w:b/>
          <w:bCs/>
        </w:rPr>
        <w:t xml:space="preserve"> – </w:t>
      </w:r>
      <w:r w:rsidRPr="00BB326C">
        <w:rPr>
          <w:rFonts w:ascii="Arial" w:hAnsi="Arial" w:cs="Arial"/>
          <w:b/>
        </w:rPr>
        <w:t xml:space="preserve">Dokumentacja projektowa </w:t>
      </w:r>
      <w:r w:rsidR="004E3E52">
        <w:rPr>
          <w:rFonts w:ascii="Arial" w:hAnsi="Arial" w:cs="Arial"/>
          <w:b/>
        </w:rPr>
        <w:t>przebudowy pomieszczenia technicznego</w:t>
      </w:r>
      <w:r w:rsidRPr="00BB326C">
        <w:rPr>
          <w:rFonts w:ascii="Arial" w:hAnsi="Arial" w:cs="Arial"/>
          <w:b/>
        </w:rPr>
        <w:t xml:space="preserve"> </w:t>
      </w:r>
    </w:p>
    <w:p w14:paraId="61515B8A" w14:textId="070FB5F8" w:rsidR="00221E2C" w:rsidRPr="00221E2C" w:rsidRDefault="00221E2C" w:rsidP="00221E2C">
      <w:pPr>
        <w:pStyle w:val="Akapitzlist"/>
        <w:spacing w:after="80"/>
        <w:rPr>
          <w:rFonts w:ascii="Arial" w:hAnsi="Arial" w:cs="Arial"/>
          <w:b/>
          <w:bCs/>
        </w:rPr>
      </w:pPr>
      <w:r>
        <w:rPr>
          <w:rFonts w:ascii="Arial" w:hAnsi="Arial" w:cs="Arial"/>
          <w:bCs/>
        </w:rPr>
        <w:t>Termin</w:t>
      </w:r>
      <w:r w:rsidRPr="00BB326C">
        <w:rPr>
          <w:rFonts w:ascii="Arial" w:hAnsi="Arial" w:cs="Arial"/>
          <w:bCs/>
        </w:rPr>
        <w:t xml:space="preserve"> realizacji: </w:t>
      </w:r>
      <w:r w:rsidR="004E3E52">
        <w:rPr>
          <w:rFonts w:ascii="Arial" w:hAnsi="Arial" w:cs="Arial"/>
          <w:b/>
          <w:bCs/>
        </w:rPr>
        <w:t>3</w:t>
      </w:r>
      <w:r w:rsidRPr="00BB326C">
        <w:rPr>
          <w:rFonts w:ascii="Arial" w:hAnsi="Arial" w:cs="Arial"/>
          <w:b/>
          <w:bCs/>
        </w:rPr>
        <w:t xml:space="preserve"> miesięcy od zaakceptowania </w:t>
      </w:r>
      <w:r>
        <w:rPr>
          <w:rFonts w:ascii="Arial" w:hAnsi="Arial" w:cs="Arial"/>
          <w:b/>
          <w:bCs/>
        </w:rPr>
        <w:t>E</w:t>
      </w:r>
      <w:r w:rsidRPr="00BB326C">
        <w:rPr>
          <w:rFonts w:ascii="Arial" w:hAnsi="Arial" w:cs="Arial"/>
          <w:b/>
          <w:bCs/>
        </w:rPr>
        <w:t>tapu I</w:t>
      </w:r>
    </w:p>
    <w:bookmarkEnd w:id="0"/>
    <w:p w14:paraId="10C747BB" w14:textId="44A759D5" w:rsidR="00B04EE2" w:rsidRPr="00B04EE2" w:rsidRDefault="00B04EE2" w:rsidP="00B04EE2">
      <w:pPr>
        <w:pStyle w:val="Akapitzlist"/>
        <w:numPr>
          <w:ilvl w:val="0"/>
          <w:numId w:val="53"/>
        </w:numPr>
        <w:rPr>
          <w:rFonts w:ascii="Arial" w:hAnsi="Arial" w:cs="Arial"/>
          <w:bCs/>
          <w:iCs/>
        </w:rPr>
      </w:pPr>
      <w:r w:rsidRPr="00B04EE2">
        <w:rPr>
          <w:rFonts w:ascii="Arial" w:hAnsi="Arial" w:cs="Arial"/>
          <w:bCs/>
          <w:iCs/>
        </w:rPr>
        <w:t xml:space="preserve">Za dochowanie terminu Etapu I uważa się datę zgłoszenia zakończenia i gotowości odbioru </w:t>
      </w:r>
      <w:r w:rsidR="004E3E52">
        <w:rPr>
          <w:rFonts w:ascii="Arial" w:hAnsi="Arial" w:cs="Arial"/>
          <w:bCs/>
          <w:iCs/>
        </w:rPr>
        <w:t>koncepcji projektowej</w:t>
      </w:r>
      <w:r w:rsidRPr="00B04EE2">
        <w:rPr>
          <w:rFonts w:ascii="Arial" w:hAnsi="Arial" w:cs="Arial"/>
          <w:bCs/>
          <w:iCs/>
        </w:rPr>
        <w:t xml:space="preserve">, natomiast za dochowanie terminu Etapu II uważa się datę zgłoszenia odbioru końcowego, którego integralną częścią jest prawomocna decyzja zatwierdzająca projekt budowlany i udzielająca pozwolenia na roboty budowlane, jeśli będzie wymagana przepisami prawnymi. </w:t>
      </w:r>
    </w:p>
    <w:p w14:paraId="108776EE" w14:textId="481799B0" w:rsidR="009A6E9E" w:rsidRPr="00B04EE2" w:rsidRDefault="009A6E9E" w:rsidP="00B04EE2">
      <w:pPr>
        <w:pStyle w:val="Akapitzlist"/>
        <w:ind w:left="426"/>
        <w:rPr>
          <w:rFonts w:ascii="Arial" w:hAnsi="Arial" w:cs="Arial"/>
          <w:b/>
          <w:bCs/>
        </w:rPr>
      </w:pPr>
    </w:p>
    <w:p w14:paraId="6B1870C6" w14:textId="42109095" w:rsidR="006652DD" w:rsidRPr="00F102C4" w:rsidRDefault="006652DD" w:rsidP="006652DD">
      <w:pPr>
        <w:spacing w:after="0"/>
        <w:jc w:val="center"/>
        <w:rPr>
          <w:rFonts w:ascii="Arial" w:hAnsi="Arial" w:cs="Arial"/>
          <w:b/>
          <w:bCs/>
        </w:rPr>
      </w:pPr>
      <w:r w:rsidRPr="00F102C4">
        <w:rPr>
          <w:rFonts w:ascii="Arial" w:hAnsi="Arial" w:cs="Arial"/>
          <w:b/>
          <w:bCs/>
        </w:rPr>
        <w:t>§ 3</w:t>
      </w:r>
    </w:p>
    <w:p w14:paraId="23AB47AE" w14:textId="77777777" w:rsidR="00FE2F81" w:rsidRPr="00F102C4" w:rsidRDefault="00FE2F81" w:rsidP="006652DD">
      <w:pPr>
        <w:spacing w:after="0"/>
        <w:jc w:val="center"/>
        <w:rPr>
          <w:rFonts w:ascii="Arial" w:hAnsi="Arial" w:cs="Arial"/>
          <w:b/>
          <w:bCs/>
        </w:rPr>
      </w:pPr>
      <w:r w:rsidRPr="00F102C4">
        <w:rPr>
          <w:rFonts w:ascii="Arial" w:hAnsi="Arial" w:cs="Arial"/>
          <w:b/>
          <w:bCs/>
        </w:rPr>
        <w:t>O</w:t>
      </w:r>
      <w:r w:rsidR="009F159F" w:rsidRPr="00F102C4">
        <w:rPr>
          <w:rFonts w:ascii="Arial" w:hAnsi="Arial" w:cs="Arial"/>
          <w:b/>
          <w:bCs/>
        </w:rPr>
        <w:t>świadczenia i zapewnienia</w:t>
      </w:r>
      <w:r w:rsidRPr="00F102C4">
        <w:rPr>
          <w:rFonts w:ascii="Arial" w:hAnsi="Arial" w:cs="Arial"/>
          <w:b/>
          <w:bCs/>
        </w:rPr>
        <w:t xml:space="preserve"> Wykonawcy</w:t>
      </w:r>
    </w:p>
    <w:p w14:paraId="7CE9997A" w14:textId="5AD1B20B" w:rsidR="00FE2F81" w:rsidRPr="00F102C4" w:rsidRDefault="00FE2F81" w:rsidP="00B0704E">
      <w:pPr>
        <w:spacing w:after="0" w:line="240" w:lineRule="auto"/>
        <w:jc w:val="both"/>
        <w:rPr>
          <w:rFonts w:ascii="Arial" w:hAnsi="Arial" w:cs="Arial"/>
          <w:bCs/>
        </w:rPr>
      </w:pPr>
      <w:r w:rsidRPr="00F102C4">
        <w:rPr>
          <w:rFonts w:ascii="Arial" w:hAnsi="Arial" w:cs="Arial"/>
          <w:bCs/>
        </w:rPr>
        <w:t>Wykonawca oświadcza i zapewnia, że:</w:t>
      </w:r>
    </w:p>
    <w:p w14:paraId="28B1D129" w14:textId="39A842F0" w:rsidR="00FE2F81" w:rsidRPr="00F102C4" w:rsidRDefault="00FE2F81" w:rsidP="00C46513">
      <w:pPr>
        <w:numPr>
          <w:ilvl w:val="3"/>
          <w:numId w:val="17"/>
        </w:numPr>
        <w:spacing w:after="0" w:line="240" w:lineRule="auto"/>
        <w:ind w:left="709" w:hanging="425"/>
        <w:jc w:val="both"/>
        <w:rPr>
          <w:rFonts w:ascii="Arial" w:hAnsi="Arial" w:cs="Arial"/>
          <w:bCs/>
        </w:rPr>
      </w:pPr>
      <w:r w:rsidRPr="00F102C4">
        <w:rPr>
          <w:rFonts w:ascii="Arial" w:hAnsi="Arial" w:cs="Arial"/>
          <w:bCs/>
        </w:rPr>
        <w:t>osoby wykazane w Umowie jako reprezentujące Wykonawcę uprawnione są do zawarcia Umowy i zaciągania zobowiązań w imieniu Wykonawcy;</w:t>
      </w:r>
    </w:p>
    <w:p w14:paraId="48B1E4D7" w14:textId="77777777" w:rsidR="00FE2F81" w:rsidRPr="00F102C4" w:rsidRDefault="00FE2F81" w:rsidP="00C46513">
      <w:pPr>
        <w:numPr>
          <w:ilvl w:val="3"/>
          <w:numId w:val="17"/>
        </w:numPr>
        <w:spacing w:after="0" w:line="240" w:lineRule="auto"/>
        <w:ind w:left="709" w:hanging="425"/>
        <w:jc w:val="both"/>
        <w:rPr>
          <w:rFonts w:ascii="Arial" w:hAnsi="Arial" w:cs="Arial"/>
          <w:bCs/>
        </w:rPr>
      </w:pPr>
      <w:r w:rsidRPr="00F102C4">
        <w:rPr>
          <w:rFonts w:ascii="Arial" w:hAnsi="Arial" w:cs="Arial"/>
          <w:bCs/>
        </w:rPr>
        <w:t xml:space="preserve">nie istnieją jakiekolwiek przeszkody prawne ani faktyczne uniemożliwiające zawarcie Umowy przez </w:t>
      </w:r>
      <w:r w:rsidR="005D326E" w:rsidRPr="00F102C4">
        <w:rPr>
          <w:rFonts w:ascii="Arial" w:hAnsi="Arial" w:cs="Arial"/>
          <w:bCs/>
        </w:rPr>
        <w:t>Wykonawcę</w:t>
      </w:r>
      <w:r w:rsidR="00B05374" w:rsidRPr="00F102C4">
        <w:rPr>
          <w:rFonts w:ascii="Arial" w:hAnsi="Arial" w:cs="Arial"/>
          <w:bCs/>
        </w:rPr>
        <w:t>,</w:t>
      </w:r>
      <w:r w:rsidRPr="00F102C4">
        <w:rPr>
          <w:rFonts w:ascii="Arial" w:hAnsi="Arial" w:cs="Arial"/>
          <w:bCs/>
        </w:rPr>
        <w:t xml:space="preserve"> a także należyte wykonanie Przedmiotu Umowy;</w:t>
      </w:r>
    </w:p>
    <w:p w14:paraId="6BA4E8DD" w14:textId="1D9B788F" w:rsidR="00FE2F81" w:rsidRPr="00F102C4" w:rsidRDefault="00FE2F81" w:rsidP="00C46513">
      <w:pPr>
        <w:numPr>
          <w:ilvl w:val="3"/>
          <w:numId w:val="17"/>
        </w:numPr>
        <w:spacing w:after="0" w:line="240" w:lineRule="auto"/>
        <w:ind w:left="709" w:hanging="425"/>
        <w:jc w:val="both"/>
        <w:rPr>
          <w:rFonts w:ascii="Arial" w:hAnsi="Arial" w:cs="Arial"/>
          <w:bCs/>
        </w:rPr>
      </w:pPr>
      <w:r w:rsidRPr="00F102C4">
        <w:rPr>
          <w:rFonts w:ascii="Arial" w:hAnsi="Arial" w:cs="Arial"/>
          <w:bCs/>
        </w:rPr>
        <w:t xml:space="preserve">podpisanie i wykonanie Umowy nie </w:t>
      </w:r>
      <w:r w:rsidR="004E3E52" w:rsidRPr="00F102C4">
        <w:rPr>
          <w:rFonts w:ascii="Arial" w:hAnsi="Arial" w:cs="Arial"/>
          <w:bCs/>
        </w:rPr>
        <w:t>stanowi</w:t>
      </w:r>
      <w:del w:id="1" w:author="Doriana Paszkowiak" w:date="2025-11-03T12:49:00Z" w16du:dateUtc="2025-11-03T11:49:00Z">
        <w:r w:rsidR="004E3E52" w:rsidRPr="00F102C4" w:rsidDel="00A8429F">
          <w:rPr>
            <w:rFonts w:ascii="Arial" w:hAnsi="Arial" w:cs="Arial"/>
            <w:bCs/>
          </w:rPr>
          <w:delText>ą</w:delText>
        </w:r>
      </w:del>
      <w:r w:rsidRPr="00F102C4">
        <w:rPr>
          <w:rFonts w:ascii="Arial" w:hAnsi="Arial" w:cs="Arial"/>
          <w:bCs/>
        </w:rPr>
        <w:t xml:space="preserve"> naruszenia jakiegokolwiek innego zobowiązania zaciągniętego przez </w:t>
      </w:r>
      <w:r w:rsidR="005D326E" w:rsidRPr="00F102C4">
        <w:rPr>
          <w:rFonts w:ascii="Arial" w:hAnsi="Arial" w:cs="Arial"/>
          <w:bCs/>
        </w:rPr>
        <w:t>Wykonawcę</w:t>
      </w:r>
      <w:r w:rsidRPr="00F102C4">
        <w:rPr>
          <w:rFonts w:ascii="Arial" w:hAnsi="Arial" w:cs="Arial"/>
          <w:bCs/>
        </w:rPr>
        <w:t>;</w:t>
      </w:r>
    </w:p>
    <w:p w14:paraId="3086618B" w14:textId="77777777" w:rsidR="00FE2F81" w:rsidRPr="00F102C4" w:rsidRDefault="00FE2F81" w:rsidP="00C46513">
      <w:pPr>
        <w:numPr>
          <w:ilvl w:val="3"/>
          <w:numId w:val="17"/>
        </w:numPr>
        <w:spacing w:after="0" w:line="240" w:lineRule="auto"/>
        <w:ind w:left="709" w:hanging="425"/>
        <w:jc w:val="both"/>
        <w:rPr>
          <w:rFonts w:ascii="Arial" w:hAnsi="Arial" w:cs="Arial"/>
          <w:bCs/>
        </w:rPr>
      </w:pPr>
      <w:r w:rsidRPr="00F102C4">
        <w:rPr>
          <w:rFonts w:ascii="Arial" w:hAnsi="Arial" w:cs="Arial"/>
          <w:bCs/>
        </w:rPr>
        <w:t xml:space="preserve">uzyskał wszelkie wymagane zgody korporacyjne i upoważnienia do zawarcia </w:t>
      </w:r>
      <w:r w:rsidR="00D81833" w:rsidRPr="00F102C4">
        <w:rPr>
          <w:rFonts w:ascii="Arial" w:hAnsi="Arial" w:cs="Arial"/>
          <w:bCs/>
        </w:rPr>
        <w:br/>
      </w:r>
      <w:r w:rsidRPr="00F102C4">
        <w:rPr>
          <w:rFonts w:ascii="Arial" w:hAnsi="Arial" w:cs="Arial"/>
          <w:bCs/>
        </w:rPr>
        <w:t>i wykonania Umowy;</w:t>
      </w:r>
    </w:p>
    <w:p w14:paraId="2E58E3B2" w14:textId="28D2D6F0" w:rsidR="00FE2F81" w:rsidRPr="00F102C4" w:rsidRDefault="00FE2F81" w:rsidP="00C46513">
      <w:pPr>
        <w:numPr>
          <w:ilvl w:val="3"/>
          <w:numId w:val="17"/>
        </w:numPr>
        <w:spacing w:after="0" w:line="240" w:lineRule="auto"/>
        <w:ind w:left="709" w:hanging="425"/>
        <w:jc w:val="both"/>
        <w:rPr>
          <w:rFonts w:ascii="Arial" w:hAnsi="Arial" w:cs="Arial"/>
          <w:bCs/>
        </w:rPr>
      </w:pPr>
      <w:r w:rsidRPr="00F102C4">
        <w:rPr>
          <w:rFonts w:ascii="Arial" w:hAnsi="Arial" w:cs="Arial"/>
          <w:bCs/>
        </w:rPr>
        <w:t xml:space="preserve">posiada stosowną wiedzę, doświadczenie, zasoby kadrowe, ekonomiczne oraz </w:t>
      </w:r>
      <w:r w:rsidRPr="00F102C4">
        <w:rPr>
          <w:rFonts w:ascii="Arial" w:hAnsi="Arial" w:cs="Arial"/>
          <w:bCs/>
          <w:i/>
        </w:rPr>
        <w:t>know how</w:t>
      </w:r>
      <w:ins w:id="2" w:author="Doriana Paszkowiak" w:date="2025-11-03T12:52:00Z" w16du:dateUtc="2025-11-03T11:52:00Z">
        <w:r w:rsidR="00A8429F">
          <w:rPr>
            <w:rFonts w:ascii="Arial" w:hAnsi="Arial" w:cs="Arial"/>
            <w:bCs/>
            <w:i/>
          </w:rPr>
          <w:t>,</w:t>
        </w:r>
      </w:ins>
      <w:r w:rsidRPr="00F102C4">
        <w:rPr>
          <w:rFonts w:ascii="Arial" w:hAnsi="Arial" w:cs="Arial"/>
          <w:bCs/>
        </w:rPr>
        <w:t xml:space="preserve"> a także</w:t>
      </w:r>
      <w:r w:rsidR="002425C3">
        <w:rPr>
          <w:rFonts w:ascii="Arial" w:hAnsi="Arial" w:cs="Arial"/>
          <w:bCs/>
        </w:rPr>
        <w:t xml:space="preserve"> </w:t>
      </w:r>
      <w:r w:rsidRPr="00F102C4">
        <w:rPr>
          <w:rFonts w:ascii="Arial" w:hAnsi="Arial" w:cs="Arial"/>
          <w:bCs/>
        </w:rPr>
        <w:t xml:space="preserve">- w </w:t>
      </w:r>
      <w:r w:rsidR="00AF296E" w:rsidRPr="00F102C4">
        <w:rPr>
          <w:rFonts w:ascii="Arial" w:hAnsi="Arial" w:cs="Arial"/>
          <w:bCs/>
        </w:rPr>
        <w:t>przypadku,</w:t>
      </w:r>
      <w:r w:rsidRPr="00F102C4">
        <w:rPr>
          <w:rFonts w:ascii="Arial" w:hAnsi="Arial" w:cs="Arial"/>
          <w:bCs/>
        </w:rPr>
        <w:t xml:space="preserve"> gdy wymagają tego obowiązujące przepisy - posiada pełne uprawnienia pozwalające na należyte wykonanie Umowy.</w:t>
      </w:r>
      <w:r w:rsidR="005D326E" w:rsidRPr="00F102C4">
        <w:rPr>
          <w:rFonts w:ascii="Arial" w:hAnsi="Arial" w:cs="Arial"/>
          <w:bCs/>
        </w:rPr>
        <w:t xml:space="preserve"> W szczególności, Wykonawca</w:t>
      </w:r>
      <w:r w:rsidRPr="00F102C4">
        <w:rPr>
          <w:rFonts w:ascii="Arial" w:hAnsi="Arial" w:cs="Arial"/>
          <w:bCs/>
        </w:rPr>
        <w:t xml:space="preserve"> posiada wszelkie koncesje, licencje, zezwolenia, pozwolenia lub też odpowiednie uprawnienia zawodowe wymagane przez polskie prawo do zawarcia Umowy umożliwiające należyte wykonanie Przedmiotu Umowy;</w:t>
      </w:r>
    </w:p>
    <w:p w14:paraId="2323E11B" w14:textId="7A186CFA" w:rsidR="00FE2F81" w:rsidRPr="00F102C4" w:rsidRDefault="00FE2F81" w:rsidP="00C46513">
      <w:pPr>
        <w:numPr>
          <w:ilvl w:val="3"/>
          <w:numId w:val="17"/>
        </w:numPr>
        <w:spacing w:after="0" w:line="240" w:lineRule="auto"/>
        <w:ind w:left="709" w:hanging="425"/>
        <w:jc w:val="both"/>
        <w:rPr>
          <w:rFonts w:ascii="Arial" w:hAnsi="Arial" w:cs="Arial"/>
          <w:bCs/>
        </w:rPr>
      </w:pPr>
      <w:r w:rsidRPr="00F102C4">
        <w:rPr>
          <w:rFonts w:ascii="Arial" w:hAnsi="Arial" w:cs="Arial"/>
          <w:bCs/>
        </w:rPr>
        <w:lastRenderedPageBreak/>
        <w:t>zapoznał się</w:t>
      </w:r>
      <w:r w:rsidR="002425C3">
        <w:rPr>
          <w:rFonts w:ascii="Arial" w:hAnsi="Arial" w:cs="Arial"/>
          <w:bCs/>
        </w:rPr>
        <w:t xml:space="preserve"> </w:t>
      </w:r>
      <w:r w:rsidR="00991D8F" w:rsidRPr="00F102C4">
        <w:rPr>
          <w:rFonts w:ascii="Arial" w:hAnsi="Arial" w:cs="Arial"/>
          <w:bCs/>
        </w:rPr>
        <w:t>z warunkami</w:t>
      </w:r>
      <w:r w:rsidRPr="00F102C4">
        <w:rPr>
          <w:rFonts w:ascii="Arial" w:hAnsi="Arial" w:cs="Arial"/>
          <w:bCs/>
        </w:rPr>
        <w:t xml:space="preserve"> </w:t>
      </w:r>
      <w:r w:rsidR="0005568D" w:rsidRPr="00F102C4">
        <w:rPr>
          <w:rFonts w:ascii="Arial" w:hAnsi="Arial" w:cs="Arial"/>
          <w:bCs/>
        </w:rPr>
        <w:t>realizacji Przedmiotu Umowy</w:t>
      </w:r>
      <w:r w:rsidRPr="00F102C4">
        <w:rPr>
          <w:rFonts w:ascii="Arial" w:hAnsi="Arial" w:cs="Arial"/>
          <w:bCs/>
        </w:rPr>
        <w:t xml:space="preserve"> oraz ws</w:t>
      </w:r>
      <w:r w:rsidR="005D326E" w:rsidRPr="00F102C4">
        <w:rPr>
          <w:rFonts w:ascii="Arial" w:hAnsi="Arial" w:cs="Arial"/>
          <w:bCs/>
        </w:rPr>
        <w:t>zelką dokumentacją Zamawiającego</w:t>
      </w:r>
      <w:r w:rsidRPr="00F102C4">
        <w:rPr>
          <w:rFonts w:ascii="Arial" w:hAnsi="Arial" w:cs="Arial"/>
          <w:bCs/>
        </w:rPr>
        <w:t>, dokonał ich weryfikacji i uznaje je za wystarczające do wykonania Przedmiotu Umowy oraz nie wnosi do nich zastrzeżeń.</w:t>
      </w:r>
    </w:p>
    <w:p w14:paraId="327FA08D" w14:textId="77777777" w:rsidR="00465C37" w:rsidRPr="00F102C4" w:rsidRDefault="00465C37" w:rsidP="00465C37">
      <w:pPr>
        <w:spacing w:after="0" w:line="240" w:lineRule="auto"/>
        <w:ind w:left="567"/>
        <w:jc w:val="both"/>
        <w:rPr>
          <w:rFonts w:ascii="Arial" w:hAnsi="Arial" w:cs="Arial"/>
          <w:bCs/>
        </w:rPr>
      </w:pPr>
    </w:p>
    <w:p w14:paraId="653F0F99" w14:textId="77777777" w:rsidR="00FE2F81" w:rsidRPr="00F102C4" w:rsidRDefault="005D326E" w:rsidP="00263D60">
      <w:pPr>
        <w:spacing w:before="120" w:after="0"/>
        <w:jc w:val="center"/>
        <w:rPr>
          <w:rFonts w:ascii="Arial" w:hAnsi="Arial" w:cs="Arial"/>
          <w:b/>
          <w:bCs/>
        </w:rPr>
      </w:pPr>
      <w:r w:rsidRPr="00F102C4">
        <w:rPr>
          <w:rFonts w:ascii="Arial" w:hAnsi="Arial" w:cs="Arial"/>
          <w:b/>
          <w:bCs/>
        </w:rPr>
        <w:t>§ 4</w:t>
      </w:r>
    </w:p>
    <w:p w14:paraId="3F463A46" w14:textId="77777777" w:rsidR="00FE2F81" w:rsidRPr="00F102C4" w:rsidRDefault="00FE2F81" w:rsidP="00FE2F81">
      <w:pPr>
        <w:autoSpaceDE w:val="0"/>
        <w:autoSpaceDN w:val="0"/>
        <w:adjustRightInd w:val="0"/>
        <w:spacing w:after="0" w:line="240" w:lineRule="auto"/>
        <w:jc w:val="center"/>
        <w:rPr>
          <w:rFonts w:ascii="Arial" w:eastAsia="Times New Roman" w:hAnsi="Arial" w:cs="Arial"/>
          <w:b/>
          <w:lang w:eastAsia="pl-PL"/>
        </w:rPr>
      </w:pPr>
      <w:r w:rsidRPr="00F102C4">
        <w:rPr>
          <w:rFonts w:ascii="Arial" w:eastAsia="Times New Roman" w:hAnsi="Arial" w:cs="Arial"/>
          <w:b/>
          <w:lang w:eastAsia="pl-PL"/>
        </w:rPr>
        <w:t>O</w:t>
      </w:r>
      <w:r w:rsidR="009F159F" w:rsidRPr="00F102C4">
        <w:rPr>
          <w:rFonts w:ascii="Arial" w:eastAsia="Times New Roman" w:hAnsi="Arial" w:cs="Arial"/>
          <w:b/>
          <w:lang w:eastAsia="pl-PL"/>
        </w:rPr>
        <w:t>bowiązki</w:t>
      </w:r>
      <w:r w:rsidRPr="00F102C4">
        <w:rPr>
          <w:rFonts w:ascii="Arial" w:eastAsia="Times New Roman" w:hAnsi="Arial" w:cs="Arial"/>
          <w:b/>
          <w:lang w:eastAsia="pl-PL"/>
        </w:rPr>
        <w:t xml:space="preserve"> Z</w:t>
      </w:r>
      <w:r w:rsidR="009F159F" w:rsidRPr="00F102C4">
        <w:rPr>
          <w:rFonts w:ascii="Arial" w:eastAsia="Times New Roman" w:hAnsi="Arial" w:cs="Arial"/>
          <w:b/>
          <w:lang w:eastAsia="pl-PL"/>
        </w:rPr>
        <w:t>amawiającego</w:t>
      </w:r>
    </w:p>
    <w:p w14:paraId="0436532B" w14:textId="071CBD18" w:rsidR="00FE2F81" w:rsidRPr="00F102C4" w:rsidRDefault="005D326E" w:rsidP="00FE2F81">
      <w:pPr>
        <w:widowControl w:val="0"/>
        <w:autoSpaceDE w:val="0"/>
        <w:autoSpaceDN w:val="0"/>
        <w:adjustRightInd w:val="0"/>
        <w:spacing w:after="0" w:line="240" w:lineRule="auto"/>
        <w:jc w:val="both"/>
        <w:rPr>
          <w:rFonts w:ascii="Arial" w:eastAsia="Times New Roman" w:hAnsi="Arial" w:cs="Arial"/>
          <w:color w:val="000000"/>
          <w:lang w:eastAsia="pl-PL"/>
        </w:rPr>
      </w:pPr>
      <w:r w:rsidRPr="00F102C4">
        <w:rPr>
          <w:rFonts w:ascii="Arial" w:eastAsia="Times New Roman" w:hAnsi="Arial" w:cs="Arial"/>
          <w:color w:val="000000"/>
          <w:lang w:eastAsia="pl-PL"/>
        </w:rPr>
        <w:t>Zamawiający</w:t>
      </w:r>
      <w:r w:rsidR="00FE2F81" w:rsidRPr="00F102C4">
        <w:rPr>
          <w:rFonts w:ascii="Arial" w:eastAsia="Times New Roman" w:hAnsi="Arial" w:cs="Arial"/>
          <w:color w:val="000000"/>
          <w:lang w:eastAsia="pl-PL"/>
        </w:rPr>
        <w:t xml:space="preserve"> zobowiązuje się do:</w:t>
      </w:r>
    </w:p>
    <w:p w14:paraId="332153E4" w14:textId="3DAD6519" w:rsidR="00FE2F81" w:rsidRPr="00F102C4" w:rsidRDefault="005D326E" w:rsidP="00C46513">
      <w:pPr>
        <w:widowControl w:val="0"/>
        <w:numPr>
          <w:ilvl w:val="0"/>
          <w:numId w:val="15"/>
        </w:numPr>
        <w:autoSpaceDE w:val="0"/>
        <w:autoSpaceDN w:val="0"/>
        <w:adjustRightInd w:val="0"/>
        <w:spacing w:after="0" w:line="240" w:lineRule="auto"/>
        <w:ind w:left="709" w:hanging="425"/>
        <w:jc w:val="both"/>
        <w:rPr>
          <w:rFonts w:ascii="Arial" w:eastAsia="Times New Roman" w:hAnsi="Arial" w:cs="Arial"/>
          <w:color w:val="000000"/>
          <w:lang w:eastAsia="pl-PL"/>
        </w:rPr>
      </w:pPr>
      <w:r w:rsidRPr="00F102C4">
        <w:rPr>
          <w:rFonts w:ascii="Arial" w:eastAsia="Times New Roman" w:hAnsi="Arial" w:cs="Arial"/>
          <w:color w:val="000000"/>
          <w:lang w:eastAsia="pl-PL"/>
        </w:rPr>
        <w:t>udostępnienia Wykonawcy</w:t>
      </w:r>
      <w:r w:rsidR="00FE2F81" w:rsidRPr="00F102C4">
        <w:rPr>
          <w:rFonts w:ascii="Arial" w:eastAsia="Times New Roman" w:hAnsi="Arial" w:cs="Arial"/>
          <w:color w:val="000000"/>
          <w:lang w:eastAsia="pl-PL"/>
        </w:rPr>
        <w:t xml:space="preserve"> informacji lub dokumentów znajdujących się w jego posiadaniu, niezbędnych do należytego wykonania Przedmiotu Umowy;</w:t>
      </w:r>
    </w:p>
    <w:p w14:paraId="209C1F4E" w14:textId="77777777" w:rsidR="00FE2F81" w:rsidRPr="00F102C4" w:rsidRDefault="00FE2F81" w:rsidP="00C46513">
      <w:pPr>
        <w:widowControl w:val="0"/>
        <w:numPr>
          <w:ilvl w:val="0"/>
          <w:numId w:val="15"/>
        </w:numPr>
        <w:autoSpaceDE w:val="0"/>
        <w:autoSpaceDN w:val="0"/>
        <w:adjustRightInd w:val="0"/>
        <w:spacing w:after="0" w:line="240" w:lineRule="auto"/>
        <w:ind w:left="709" w:hanging="425"/>
        <w:jc w:val="both"/>
        <w:rPr>
          <w:rFonts w:ascii="Arial" w:eastAsia="Times New Roman" w:hAnsi="Arial" w:cs="Arial"/>
          <w:color w:val="000000"/>
          <w:lang w:eastAsia="pl-PL"/>
        </w:rPr>
      </w:pPr>
      <w:r w:rsidRPr="00F102C4">
        <w:rPr>
          <w:rFonts w:ascii="Arial" w:eastAsia="Times New Roman" w:hAnsi="Arial" w:cs="Arial"/>
          <w:color w:val="000000"/>
          <w:lang w:eastAsia="pl-PL"/>
        </w:rPr>
        <w:t xml:space="preserve">terminowej zapłaty należnego </w:t>
      </w:r>
      <w:r w:rsidR="005D326E" w:rsidRPr="00F102C4">
        <w:rPr>
          <w:rFonts w:ascii="Arial" w:eastAsia="Times New Roman" w:hAnsi="Arial" w:cs="Arial"/>
          <w:color w:val="000000"/>
          <w:lang w:eastAsia="pl-PL"/>
        </w:rPr>
        <w:t>Wykonawcy</w:t>
      </w:r>
      <w:r w:rsidRPr="00F102C4">
        <w:rPr>
          <w:rFonts w:ascii="Arial" w:eastAsia="Times New Roman" w:hAnsi="Arial" w:cs="Arial"/>
          <w:color w:val="000000"/>
          <w:lang w:eastAsia="pl-PL"/>
        </w:rPr>
        <w:t xml:space="preserve"> wynagrodzenia;</w:t>
      </w:r>
    </w:p>
    <w:p w14:paraId="14E2D52E" w14:textId="67743F67" w:rsidR="00230378" w:rsidRPr="00F102C4" w:rsidRDefault="00230378" w:rsidP="00C46513">
      <w:pPr>
        <w:widowControl w:val="0"/>
        <w:numPr>
          <w:ilvl w:val="0"/>
          <w:numId w:val="15"/>
        </w:numPr>
        <w:autoSpaceDE w:val="0"/>
        <w:autoSpaceDN w:val="0"/>
        <w:adjustRightInd w:val="0"/>
        <w:spacing w:after="0" w:line="240" w:lineRule="auto"/>
        <w:ind w:left="709" w:hanging="425"/>
        <w:jc w:val="both"/>
        <w:rPr>
          <w:rFonts w:ascii="Arial" w:eastAsia="Times New Roman" w:hAnsi="Arial" w:cs="Arial"/>
          <w:color w:val="000000"/>
          <w:lang w:eastAsia="pl-PL"/>
        </w:rPr>
      </w:pPr>
      <w:r w:rsidRPr="00F102C4">
        <w:rPr>
          <w:rFonts w:ascii="Arial" w:eastAsia="Times New Roman" w:hAnsi="Arial" w:cs="Arial"/>
          <w:color w:val="000000"/>
          <w:lang w:eastAsia="pl-PL"/>
        </w:rPr>
        <w:t>udzielenie stosownych pełnomocnictw, jeżeli jest to wymagane do wykonania Przedmiotu Umowy</w:t>
      </w:r>
      <w:r w:rsidR="00D45479">
        <w:rPr>
          <w:rFonts w:ascii="Arial" w:eastAsia="Times New Roman" w:hAnsi="Arial" w:cs="Arial"/>
          <w:color w:val="000000"/>
          <w:lang w:eastAsia="pl-PL"/>
        </w:rPr>
        <w:t>.</w:t>
      </w:r>
    </w:p>
    <w:p w14:paraId="2B6430B5" w14:textId="77777777" w:rsidR="00D45479" w:rsidRDefault="00D45479" w:rsidP="00FE2F81">
      <w:pPr>
        <w:autoSpaceDE w:val="0"/>
        <w:autoSpaceDN w:val="0"/>
        <w:adjustRightInd w:val="0"/>
        <w:spacing w:after="0" w:line="240" w:lineRule="auto"/>
        <w:jc w:val="center"/>
        <w:rPr>
          <w:rFonts w:ascii="Arial" w:eastAsia="Times New Roman" w:hAnsi="Arial" w:cs="Arial"/>
          <w:b/>
          <w:lang w:eastAsia="pl-PL"/>
        </w:rPr>
      </w:pPr>
    </w:p>
    <w:p w14:paraId="229AF26C" w14:textId="748EF544" w:rsidR="005D326E" w:rsidRPr="00F102C4" w:rsidRDefault="005D326E" w:rsidP="00FE2F81">
      <w:pPr>
        <w:autoSpaceDE w:val="0"/>
        <w:autoSpaceDN w:val="0"/>
        <w:adjustRightInd w:val="0"/>
        <w:spacing w:after="0" w:line="240" w:lineRule="auto"/>
        <w:jc w:val="center"/>
        <w:rPr>
          <w:rFonts w:ascii="Arial" w:eastAsia="Times New Roman" w:hAnsi="Arial" w:cs="Arial"/>
          <w:b/>
          <w:lang w:eastAsia="pl-PL"/>
        </w:rPr>
      </w:pPr>
      <w:r w:rsidRPr="00F102C4">
        <w:rPr>
          <w:rFonts w:ascii="Arial" w:eastAsia="Times New Roman" w:hAnsi="Arial" w:cs="Arial"/>
          <w:b/>
          <w:lang w:eastAsia="pl-PL"/>
        </w:rPr>
        <w:t>§ 5</w:t>
      </w:r>
    </w:p>
    <w:p w14:paraId="2D52D6C1" w14:textId="77777777" w:rsidR="00FE2F81" w:rsidRPr="00F102C4" w:rsidRDefault="00FE2F81" w:rsidP="00FE2F81">
      <w:pPr>
        <w:autoSpaceDE w:val="0"/>
        <w:autoSpaceDN w:val="0"/>
        <w:adjustRightInd w:val="0"/>
        <w:spacing w:after="0" w:line="240" w:lineRule="auto"/>
        <w:jc w:val="center"/>
        <w:rPr>
          <w:rFonts w:ascii="Arial" w:eastAsia="Times New Roman" w:hAnsi="Arial" w:cs="Arial"/>
          <w:b/>
          <w:lang w:eastAsia="pl-PL"/>
        </w:rPr>
      </w:pPr>
      <w:r w:rsidRPr="00F102C4">
        <w:rPr>
          <w:rFonts w:ascii="Arial" w:eastAsia="Times New Roman" w:hAnsi="Arial" w:cs="Arial"/>
          <w:b/>
          <w:lang w:eastAsia="pl-PL"/>
        </w:rPr>
        <w:t>O</w:t>
      </w:r>
      <w:r w:rsidR="009F159F" w:rsidRPr="00F102C4">
        <w:rPr>
          <w:rFonts w:ascii="Arial" w:eastAsia="Times New Roman" w:hAnsi="Arial" w:cs="Arial"/>
          <w:b/>
          <w:lang w:eastAsia="pl-PL"/>
        </w:rPr>
        <w:t>bowiązki</w:t>
      </w:r>
      <w:r w:rsidRPr="00F102C4">
        <w:rPr>
          <w:rFonts w:ascii="Arial" w:eastAsia="Times New Roman" w:hAnsi="Arial" w:cs="Arial"/>
          <w:b/>
          <w:lang w:eastAsia="pl-PL"/>
        </w:rPr>
        <w:t xml:space="preserve"> W</w:t>
      </w:r>
      <w:r w:rsidR="009F159F" w:rsidRPr="00F102C4">
        <w:rPr>
          <w:rFonts w:ascii="Arial" w:eastAsia="Times New Roman" w:hAnsi="Arial" w:cs="Arial"/>
          <w:b/>
          <w:lang w:eastAsia="pl-PL"/>
        </w:rPr>
        <w:t>ykonawcy</w:t>
      </w:r>
    </w:p>
    <w:p w14:paraId="5E056275" w14:textId="71B131A6" w:rsidR="00FE2F81" w:rsidRPr="00F102C4" w:rsidRDefault="005D326E" w:rsidP="005D326E">
      <w:pPr>
        <w:widowControl w:val="0"/>
        <w:autoSpaceDE w:val="0"/>
        <w:autoSpaceDN w:val="0"/>
        <w:adjustRightInd w:val="0"/>
        <w:spacing w:after="0" w:line="240" w:lineRule="auto"/>
        <w:contextualSpacing/>
        <w:jc w:val="both"/>
        <w:rPr>
          <w:rFonts w:ascii="Arial" w:eastAsia="Times New Roman" w:hAnsi="Arial" w:cs="Arial"/>
          <w:lang w:eastAsia="pl-PL"/>
        </w:rPr>
      </w:pPr>
      <w:r w:rsidRPr="00F102C4">
        <w:rPr>
          <w:rFonts w:ascii="Arial" w:eastAsia="Times New Roman" w:hAnsi="Arial" w:cs="Arial"/>
          <w:lang w:eastAsia="pl-PL"/>
        </w:rPr>
        <w:t>Wykonawca</w:t>
      </w:r>
      <w:r w:rsidR="00FE2F81" w:rsidRPr="00F102C4">
        <w:rPr>
          <w:rFonts w:ascii="Arial" w:eastAsia="Times New Roman" w:hAnsi="Arial" w:cs="Arial"/>
          <w:lang w:eastAsia="pl-PL"/>
        </w:rPr>
        <w:t xml:space="preserve"> zobowiązuje się w szczególności do:</w:t>
      </w:r>
    </w:p>
    <w:p w14:paraId="40EA876A" w14:textId="77777777" w:rsidR="00D45479" w:rsidRPr="003C38BA" w:rsidRDefault="00D45479" w:rsidP="00C46513">
      <w:pPr>
        <w:widowControl w:val="0"/>
        <w:numPr>
          <w:ilvl w:val="0"/>
          <w:numId w:val="14"/>
        </w:numPr>
        <w:autoSpaceDE w:val="0"/>
        <w:autoSpaceDN w:val="0"/>
        <w:adjustRightInd w:val="0"/>
        <w:spacing w:after="0" w:line="240" w:lineRule="auto"/>
        <w:ind w:left="709" w:hanging="425"/>
        <w:contextualSpacing/>
        <w:jc w:val="both"/>
        <w:rPr>
          <w:rFonts w:ascii="Arial" w:eastAsia="Times New Roman" w:hAnsi="Arial" w:cs="Arial"/>
          <w:lang w:eastAsia="pl-PL"/>
        </w:rPr>
      </w:pPr>
      <w:r w:rsidRPr="003C38BA">
        <w:rPr>
          <w:rFonts w:ascii="Arial" w:eastAsia="Times New Roman" w:hAnsi="Arial" w:cs="Arial"/>
          <w:lang w:eastAsia="pl-PL"/>
        </w:rPr>
        <w:t xml:space="preserve">realizacji prac zgodnie z ich zakresem i wymaganiami wskazanymi w OPZ stanowiącym Załącznik nr 1 do niniejszej </w:t>
      </w:r>
      <w:r>
        <w:rPr>
          <w:rFonts w:ascii="Arial" w:eastAsia="Times New Roman" w:hAnsi="Arial" w:cs="Arial"/>
          <w:lang w:eastAsia="pl-PL"/>
        </w:rPr>
        <w:t>U</w:t>
      </w:r>
      <w:r w:rsidRPr="003C38BA">
        <w:rPr>
          <w:rFonts w:ascii="Arial" w:eastAsia="Times New Roman" w:hAnsi="Arial" w:cs="Arial"/>
          <w:lang w:eastAsia="pl-PL"/>
        </w:rPr>
        <w:t>mowy;</w:t>
      </w:r>
    </w:p>
    <w:p w14:paraId="0F9F1320" w14:textId="77777777" w:rsidR="00FE2F81" w:rsidRPr="00F102C4" w:rsidRDefault="00FE2F81" w:rsidP="00C46513">
      <w:pPr>
        <w:widowControl w:val="0"/>
        <w:numPr>
          <w:ilvl w:val="0"/>
          <w:numId w:val="14"/>
        </w:numPr>
        <w:autoSpaceDE w:val="0"/>
        <w:autoSpaceDN w:val="0"/>
        <w:adjustRightInd w:val="0"/>
        <w:spacing w:after="0" w:line="240" w:lineRule="auto"/>
        <w:ind w:left="709" w:hanging="425"/>
        <w:contextualSpacing/>
        <w:jc w:val="both"/>
        <w:rPr>
          <w:rFonts w:ascii="Arial" w:eastAsia="Times New Roman" w:hAnsi="Arial" w:cs="Arial"/>
          <w:lang w:eastAsia="pl-PL"/>
        </w:rPr>
      </w:pPr>
      <w:r w:rsidRPr="00F102C4">
        <w:rPr>
          <w:rFonts w:ascii="Arial" w:eastAsia="Times New Roman" w:hAnsi="Arial" w:cs="Arial"/>
          <w:lang w:eastAsia="pl-PL"/>
        </w:rPr>
        <w:t xml:space="preserve">wykonania Przedmiotu Umowy przy dołożeniu należytej staranności i przy uwzględnieniu zawodowego charakteru prowadzonej działalności gospodarczej oraz zgodnie ze złożoną ofertą, dokumentacją, zasadami wiedzy technicznej, obowiązującymi przepisami, </w:t>
      </w:r>
      <w:r w:rsidR="000A70B8" w:rsidRPr="00F102C4">
        <w:rPr>
          <w:rFonts w:ascii="Arial" w:eastAsia="Times New Roman" w:hAnsi="Arial" w:cs="Arial"/>
          <w:lang w:eastAsia="pl-PL"/>
        </w:rPr>
        <w:t xml:space="preserve">przekazanymi mu przez Zamawiającego jego </w:t>
      </w:r>
      <w:r w:rsidRPr="00F102C4">
        <w:rPr>
          <w:rFonts w:ascii="Arial" w:eastAsia="Times New Roman" w:hAnsi="Arial" w:cs="Arial"/>
          <w:lang w:eastAsia="pl-PL"/>
        </w:rPr>
        <w:t xml:space="preserve">regulacjami wewnętrznymi </w:t>
      </w:r>
      <w:r w:rsidR="0083479B" w:rsidRPr="00F102C4">
        <w:rPr>
          <w:rFonts w:ascii="Arial" w:eastAsia="Times New Roman" w:hAnsi="Arial" w:cs="Arial"/>
          <w:lang w:eastAsia="pl-PL"/>
        </w:rPr>
        <w:t>i wewnątrzkorporacyjnymi</w:t>
      </w:r>
      <w:r w:rsidRPr="00F102C4">
        <w:rPr>
          <w:rFonts w:ascii="Arial" w:eastAsia="Times New Roman" w:hAnsi="Arial" w:cs="Arial"/>
          <w:lang w:eastAsia="pl-PL"/>
        </w:rPr>
        <w:t xml:space="preserve"> oraz obowiązującymi normami branżowymi;</w:t>
      </w:r>
    </w:p>
    <w:p w14:paraId="12F31087" w14:textId="77777777" w:rsidR="00D45479" w:rsidRPr="00D45479" w:rsidRDefault="00D45479" w:rsidP="00C46513">
      <w:pPr>
        <w:pStyle w:val="Akapitzlist"/>
        <w:numPr>
          <w:ilvl w:val="0"/>
          <w:numId w:val="14"/>
        </w:numPr>
        <w:ind w:left="709" w:hanging="425"/>
        <w:jc w:val="both"/>
        <w:rPr>
          <w:rFonts w:ascii="Arial" w:eastAsia="Times New Roman" w:hAnsi="Arial" w:cs="Arial"/>
        </w:rPr>
      </w:pPr>
      <w:r w:rsidRPr="00D45479">
        <w:rPr>
          <w:rFonts w:ascii="Arial" w:eastAsia="Times New Roman" w:hAnsi="Arial" w:cs="Arial"/>
        </w:rPr>
        <w:t xml:space="preserve">kompleksowego wykonania wszelkich świadczeń koniecznych do zrealizowania i osiągnięcia celu przedmiotu Umowy, choćby nie były wymienione, a okażą się konieczne dla prawidłowego wykonania Umowy; </w:t>
      </w:r>
    </w:p>
    <w:p w14:paraId="64AD6653" w14:textId="77777777" w:rsidR="00FE2F81" w:rsidRPr="00F102C4" w:rsidRDefault="00FE2F81" w:rsidP="00C46513">
      <w:pPr>
        <w:widowControl w:val="0"/>
        <w:numPr>
          <w:ilvl w:val="0"/>
          <w:numId w:val="14"/>
        </w:numPr>
        <w:autoSpaceDE w:val="0"/>
        <w:autoSpaceDN w:val="0"/>
        <w:adjustRightInd w:val="0"/>
        <w:spacing w:after="0" w:line="240" w:lineRule="auto"/>
        <w:ind w:left="709" w:hanging="425"/>
        <w:contextualSpacing/>
        <w:jc w:val="both"/>
        <w:rPr>
          <w:rFonts w:ascii="Arial" w:eastAsia="Times New Roman" w:hAnsi="Arial" w:cs="Arial"/>
          <w:lang w:eastAsia="pl-PL"/>
        </w:rPr>
      </w:pPr>
      <w:r w:rsidRPr="00F102C4">
        <w:rPr>
          <w:rFonts w:ascii="Arial" w:eastAsia="Times New Roman" w:hAnsi="Arial" w:cs="Arial"/>
          <w:lang w:eastAsia="pl-PL"/>
        </w:rPr>
        <w:t>bezzwłocznego informowania Z</w:t>
      </w:r>
      <w:r w:rsidR="005D326E" w:rsidRPr="00F102C4">
        <w:rPr>
          <w:rFonts w:ascii="Arial" w:eastAsia="Times New Roman" w:hAnsi="Arial" w:cs="Arial"/>
          <w:lang w:eastAsia="pl-PL"/>
        </w:rPr>
        <w:t>amawiającego</w:t>
      </w:r>
      <w:r w:rsidRPr="00F102C4">
        <w:rPr>
          <w:rFonts w:ascii="Arial" w:eastAsia="Times New Roman" w:hAnsi="Arial" w:cs="Arial"/>
          <w:lang w:eastAsia="pl-PL"/>
        </w:rPr>
        <w:t xml:space="preserve"> o zagrożeniach dla wykonania Przedmiotu Umowy;</w:t>
      </w:r>
    </w:p>
    <w:p w14:paraId="6B3B64BA" w14:textId="77777777" w:rsidR="00FE2F81" w:rsidRPr="00F102C4" w:rsidRDefault="00FE2F81" w:rsidP="00C46513">
      <w:pPr>
        <w:widowControl w:val="0"/>
        <w:numPr>
          <w:ilvl w:val="0"/>
          <w:numId w:val="14"/>
        </w:numPr>
        <w:autoSpaceDE w:val="0"/>
        <w:autoSpaceDN w:val="0"/>
        <w:adjustRightInd w:val="0"/>
        <w:spacing w:after="0" w:line="240" w:lineRule="auto"/>
        <w:ind w:left="709" w:hanging="425"/>
        <w:contextualSpacing/>
        <w:jc w:val="both"/>
        <w:rPr>
          <w:rFonts w:ascii="Arial" w:eastAsia="Times New Roman" w:hAnsi="Arial" w:cs="Arial"/>
          <w:lang w:eastAsia="pl-PL"/>
        </w:rPr>
      </w:pPr>
      <w:r w:rsidRPr="00F102C4">
        <w:rPr>
          <w:rFonts w:ascii="Arial" w:eastAsia="Times New Roman" w:hAnsi="Arial" w:cs="Arial"/>
          <w:lang w:eastAsia="pl-PL"/>
        </w:rPr>
        <w:t>wykonania Przedmiotu Umowy w umówionym terminie;</w:t>
      </w:r>
    </w:p>
    <w:p w14:paraId="609426F5" w14:textId="77777777" w:rsidR="00FE2F81" w:rsidRPr="00F102C4" w:rsidRDefault="005D326E" w:rsidP="00C46513">
      <w:pPr>
        <w:widowControl w:val="0"/>
        <w:numPr>
          <w:ilvl w:val="0"/>
          <w:numId w:val="14"/>
        </w:numPr>
        <w:autoSpaceDE w:val="0"/>
        <w:autoSpaceDN w:val="0"/>
        <w:adjustRightInd w:val="0"/>
        <w:spacing w:after="0" w:line="240" w:lineRule="auto"/>
        <w:ind w:left="709" w:hanging="425"/>
        <w:contextualSpacing/>
        <w:jc w:val="both"/>
        <w:rPr>
          <w:rFonts w:ascii="Arial" w:eastAsia="Times New Roman" w:hAnsi="Arial" w:cs="Arial"/>
          <w:lang w:eastAsia="pl-PL"/>
        </w:rPr>
      </w:pPr>
      <w:r w:rsidRPr="00F102C4">
        <w:rPr>
          <w:rFonts w:ascii="Arial" w:eastAsia="Times New Roman" w:hAnsi="Arial" w:cs="Arial"/>
          <w:bCs/>
          <w:lang w:eastAsia="pl-PL"/>
        </w:rPr>
        <w:t>umożliwienia Zamawiającemu</w:t>
      </w:r>
      <w:r w:rsidR="00FE2F81" w:rsidRPr="00F102C4">
        <w:rPr>
          <w:rFonts w:ascii="Arial" w:eastAsia="Times New Roman" w:hAnsi="Arial" w:cs="Arial"/>
          <w:bCs/>
          <w:lang w:eastAsia="pl-PL"/>
        </w:rPr>
        <w:t xml:space="preserve"> bieżącej kontroli wykonywania Przedmiotu Umowy;</w:t>
      </w:r>
    </w:p>
    <w:p w14:paraId="2EA77AB8" w14:textId="77777777" w:rsidR="00FE2F81" w:rsidRPr="00F102C4" w:rsidRDefault="00FE2F81" w:rsidP="00C46513">
      <w:pPr>
        <w:widowControl w:val="0"/>
        <w:numPr>
          <w:ilvl w:val="0"/>
          <w:numId w:val="14"/>
        </w:numPr>
        <w:autoSpaceDE w:val="0"/>
        <w:autoSpaceDN w:val="0"/>
        <w:adjustRightInd w:val="0"/>
        <w:spacing w:after="0" w:line="240" w:lineRule="auto"/>
        <w:ind w:left="709" w:hanging="425"/>
        <w:contextualSpacing/>
        <w:jc w:val="both"/>
        <w:rPr>
          <w:rFonts w:ascii="Arial" w:eastAsia="Times New Roman" w:hAnsi="Arial" w:cs="Arial"/>
          <w:lang w:eastAsia="pl-PL"/>
        </w:rPr>
      </w:pPr>
      <w:r w:rsidRPr="00F102C4">
        <w:rPr>
          <w:rFonts w:ascii="Arial" w:eastAsia="Times New Roman" w:hAnsi="Arial" w:cs="Arial"/>
          <w:bCs/>
          <w:lang w:eastAsia="pl-PL"/>
        </w:rPr>
        <w:t>udziału w odbiorze Przedmiotu Umowy;</w:t>
      </w:r>
    </w:p>
    <w:p w14:paraId="329E6166" w14:textId="77777777" w:rsidR="00B44413" w:rsidRDefault="00FE2F81" w:rsidP="00C67FE8">
      <w:pPr>
        <w:widowControl w:val="0"/>
        <w:numPr>
          <w:ilvl w:val="0"/>
          <w:numId w:val="14"/>
        </w:numPr>
        <w:autoSpaceDE w:val="0"/>
        <w:autoSpaceDN w:val="0"/>
        <w:adjustRightInd w:val="0"/>
        <w:spacing w:after="0" w:line="240" w:lineRule="auto"/>
        <w:ind w:left="709" w:hanging="425"/>
        <w:contextualSpacing/>
        <w:jc w:val="both"/>
        <w:rPr>
          <w:rFonts w:ascii="Arial" w:eastAsia="Times New Roman" w:hAnsi="Arial" w:cs="Arial"/>
          <w:lang w:eastAsia="pl-PL"/>
        </w:rPr>
      </w:pPr>
      <w:r w:rsidRPr="00F102C4">
        <w:rPr>
          <w:rFonts w:ascii="Arial" w:eastAsia="Times New Roman" w:hAnsi="Arial" w:cs="Arial"/>
          <w:lang w:eastAsia="pl-PL"/>
        </w:rPr>
        <w:t>sporządzania wszelkiej dokumentacji przeznaczonej dla Z</w:t>
      </w:r>
      <w:r w:rsidR="005D326E" w:rsidRPr="00F102C4">
        <w:rPr>
          <w:rFonts w:ascii="Arial" w:eastAsia="Times New Roman" w:hAnsi="Arial" w:cs="Arial"/>
          <w:lang w:eastAsia="pl-PL"/>
        </w:rPr>
        <w:t>amawiającego</w:t>
      </w:r>
      <w:r w:rsidRPr="00F102C4">
        <w:rPr>
          <w:rFonts w:ascii="Arial" w:eastAsia="Times New Roman" w:hAnsi="Arial" w:cs="Arial"/>
          <w:lang w:eastAsia="pl-PL"/>
        </w:rPr>
        <w:t xml:space="preserve"> w języku polskim;</w:t>
      </w:r>
    </w:p>
    <w:p w14:paraId="0741B9A6" w14:textId="3A6FF223" w:rsidR="00B44413" w:rsidRDefault="000E3AC4">
      <w:pPr>
        <w:widowControl w:val="0"/>
        <w:numPr>
          <w:ilvl w:val="0"/>
          <w:numId w:val="14"/>
        </w:numPr>
        <w:autoSpaceDE w:val="0"/>
        <w:autoSpaceDN w:val="0"/>
        <w:adjustRightInd w:val="0"/>
        <w:spacing w:after="0" w:line="240" w:lineRule="auto"/>
        <w:ind w:left="709" w:hanging="425"/>
        <w:contextualSpacing/>
        <w:jc w:val="both"/>
        <w:rPr>
          <w:rFonts w:ascii="Arial" w:eastAsia="Times New Roman" w:hAnsi="Arial" w:cs="Arial"/>
          <w:lang w:eastAsia="pl-PL"/>
        </w:rPr>
      </w:pPr>
      <w:r>
        <w:rPr>
          <w:rFonts w:ascii="Arial" w:eastAsia="Times New Roman" w:hAnsi="Arial" w:cs="Arial"/>
          <w:lang w:eastAsia="pl-PL"/>
        </w:rPr>
        <w:t>sporządzanie i przedstawianie Zamawiającemu comiesięcznego raportu</w:t>
      </w:r>
      <w:r w:rsidR="00B44413" w:rsidRPr="00B44413">
        <w:rPr>
          <w:rFonts w:ascii="Arial" w:eastAsia="Times New Roman" w:hAnsi="Arial" w:cs="Arial"/>
          <w:lang w:eastAsia="pl-PL"/>
        </w:rPr>
        <w:t xml:space="preserve"> (do 5 dnia każdego</w:t>
      </w:r>
      <w:r>
        <w:rPr>
          <w:rFonts w:ascii="Arial" w:eastAsia="Times New Roman" w:hAnsi="Arial" w:cs="Arial"/>
          <w:lang w:eastAsia="pl-PL"/>
        </w:rPr>
        <w:t xml:space="preserve"> następnego</w:t>
      </w:r>
      <w:r w:rsidR="00B44413" w:rsidRPr="00B44413">
        <w:rPr>
          <w:rFonts w:ascii="Arial" w:eastAsia="Times New Roman" w:hAnsi="Arial" w:cs="Arial"/>
          <w:lang w:eastAsia="pl-PL"/>
        </w:rPr>
        <w:t xml:space="preserve"> miesiąca) o postępie prac wraz z załączeniem kopii złożonych/uzyskanych dokumentów, zaświadczeń, decyzji itp.</w:t>
      </w:r>
      <w:r w:rsidR="000A3CA6">
        <w:rPr>
          <w:rFonts w:ascii="Arial" w:eastAsia="Times New Roman" w:hAnsi="Arial" w:cs="Arial"/>
          <w:lang w:eastAsia="pl-PL"/>
        </w:rPr>
        <w:t>;</w:t>
      </w:r>
    </w:p>
    <w:p w14:paraId="6B3764E2" w14:textId="1D82AA4A" w:rsidR="000A3CA6" w:rsidRPr="000A3CA6" w:rsidRDefault="000A3CA6" w:rsidP="00C67FE8">
      <w:pPr>
        <w:widowControl w:val="0"/>
        <w:numPr>
          <w:ilvl w:val="0"/>
          <w:numId w:val="14"/>
        </w:numPr>
        <w:autoSpaceDE w:val="0"/>
        <w:autoSpaceDN w:val="0"/>
        <w:adjustRightInd w:val="0"/>
        <w:spacing w:after="0" w:line="240" w:lineRule="auto"/>
        <w:ind w:left="709" w:hanging="425"/>
        <w:contextualSpacing/>
        <w:jc w:val="both"/>
        <w:rPr>
          <w:rFonts w:ascii="Arial" w:eastAsia="Times New Roman" w:hAnsi="Arial" w:cs="Arial"/>
          <w:lang w:eastAsia="pl-PL"/>
        </w:rPr>
      </w:pPr>
      <w:r>
        <w:rPr>
          <w:rFonts w:ascii="Arial" w:eastAsia="Times New Roman" w:hAnsi="Arial" w:cs="Arial"/>
          <w:lang w:eastAsia="pl-PL"/>
        </w:rPr>
        <w:t>opracowania</w:t>
      </w:r>
      <w:r w:rsidRPr="007F67B2">
        <w:rPr>
          <w:rFonts w:ascii="Arial" w:eastAsia="Times New Roman" w:hAnsi="Arial" w:cs="Arial"/>
          <w:lang w:eastAsia="pl-PL"/>
        </w:rPr>
        <w:t xml:space="preserve"> Harmonogramu prac przygotowawczych i wykonawczych</w:t>
      </w:r>
      <w:r>
        <w:rPr>
          <w:rFonts w:ascii="Arial" w:eastAsia="Times New Roman" w:hAnsi="Arial" w:cs="Arial"/>
          <w:lang w:eastAsia="pl-PL"/>
        </w:rPr>
        <w:t>;</w:t>
      </w:r>
    </w:p>
    <w:p w14:paraId="6AB6E497" w14:textId="77777777" w:rsidR="005D326E" w:rsidRPr="00F102C4" w:rsidRDefault="005D326E" w:rsidP="00263D60">
      <w:pPr>
        <w:widowControl w:val="0"/>
        <w:tabs>
          <w:tab w:val="left" w:pos="0"/>
        </w:tabs>
        <w:autoSpaceDE w:val="0"/>
        <w:autoSpaceDN w:val="0"/>
        <w:adjustRightInd w:val="0"/>
        <w:spacing w:after="0" w:line="240" w:lineRule="auto"/>
        <w:ind w:left="720"/>
        <w:rPr>
          <w:rFonts w:ascii="Arial" w:eastAsia="Times New Roman" w:hAnsi="Arial" w:cs="Arial"/>
          <w:b/>
          <w:lang w:eastAsia="pl-PL"/>
        </w:rPr>
      </w:pPr>
    </w:p>
    <w:p w14:paraId="056C7703" w14:textId="77777777" w:rsidR="005D326E" w:rsidRPr="00F102C4" w:rsidRDefault="005D326E" w:rsidP="00263D60">
      <w:pPr>
        <w:tabs>
          <w:tab w:val="left" w:pos="0"/>
        </w:tabs>
        <w:autoSpaceDE w:val="0"/>
        <w:autoSpaceDN w:val="0"/>
        <w:adjustRightInd w:val="0"/>
        <w:spacing w:after="0" w:line="240" w:lineRule="auto"/>
        <w:jc w:val="center"/>
        <w:rPr>
          <w:rFonts w:ascii="Arial" w:eastAsia="Times New Roman" w:hAnsi="Arial" w:cs="Arial"/>
          <w:b/>
          <w:lang w:eastAsia="pl-PL"/>
        </w:rPr>
      </w:pPr>
      <w:r w:rsidRPr="00F102C4">
        <w:rPr>
          <w:rFonts w:ascii="Arial" w:eastAsia="Times New Roman" w:hAnsi="Arial" w:cs="Arial"/>
          <w:b/>
          <w:lang w:eastAsia="pl-PL"/>
        </w:rPr>
        <w:t>§ 6</w:t>
      </w:r>
    </w:p>
    <w:p w14:paraId="2D1E4EC3" w14:textId="43CFB8E5" w:rsidR="00263D60" w:rsidRPr="00F102C4" w:rsidRDefault="00263D60" w:rsidP="00263D60">
      <w:pPr>
        <w:tabs>
          <w:tab w:val="left" w:pos="0"/>
        </w:tabs>
        <w:autoSpaceDE w:val="0"/>
        <w:autoSpaceDN w:val="0"/>
        <w:adjustRightInd w:val="0"/>
        <w:spacing w:after="0" w:line="240" w:lineRule="auto"/>
        <w:jc w:val="center"/>
        <w:rPr>
          <w:rFonts w:ascii="Arial" w:eastAsia="Times New Roman" w:hAnsi="Arial" w:cs="Arial"/>
          <w:b/>
          <w:lang w:eastAsia="pl-PL"/>
        </w:rPr>
      </w:pPr>
      <w:r w:rsidRPr="00F102C4">
        <w:rPr>
          <w:rFonts w:ascii="Arial" w:eastAsia="Times New Roman" w:hAnsi="Arial" w:cs="Arial"/>
          <w:b/>
          <w:lang w:eastAsia="pl-PL"/>
        </w:rPr>
        <w:t>P</w:t>
      </w:r>
      <w:r w:rsidR="009F159F" w:rsidRPr="00F102C4">
        <w:rPr>
          <w:rFonts w:ascii="Arial" w:eastAsia="Times New Roman" w:hAnsi="Arial" w:cs="Arial"/>
          <w:b/>
          <w:lang w:eastAsia="pl-PL"/>
        </w:rPr>
        <w:t>rocedura</w:t>
      </w:r>
      <w:r w:rsidRPr="00F102C4">
        <w:rPr>
          <w:rFonts w:ascii="Arial" w:eastAsia="Times New Roman" w:hAnsi="Arial" w:cs="Arial"/>
          <w:b/>
          <w:lang w:eastAsia="pl-PL"/>
        </w:rPr>
        <w:t xml:space="preserve"> </w:t>
      </w:r>
      <w:r w:rsidR="00230378" w:rsidRPr="00F102C4">
        <w:rPr>
          <w:rFonts w:ascii="Arial" w:eastAsia="Times New Roman" w:hAnsi="Arial" w:cs="Arial"/>
          <w:b/>
          <w:lang w:eastAsia="pl-PL"/>
        </w:rPr>
        <w:t>o</w:t>
      </w:r>
      <w:r w:rsidR="009F159F" w:rsidRPr="00F102C4">
        <w:rPr>
          <w:rFonts w:ascii="Arial" w:eastAsia="Times New Roman" w:hAnsi="Arial" w:cs="Arial"/>
          <w:b/>
          <w:lang w:eastAsia="pl-PL"/>
        </w:rPr>
        <w:t>dbiorowa</w:t>
      </w:r>
      <w:r w:rsidR="0015272D">
        <w:rPr>
          <w:rFonts w:ascii="Arial" w:eastAsia="Times New Roman" w:hAnsi="Arial" w:cs="Arial"/>
          <w:b/>
          <w:lang w:eastAsia="pl-PL"/>
        </w:rPr>
        <w:t xml:space="preserve"> </w:t>
      </w:r>
    </w:p>
    <w:p w14:paraId="0A2A05AC" w14:textId="77777777" w:rsidR="00D45479" w:rsidRPr="0017331B" w:rsidRDefault="00D45479" w:rsidP="00C46513">
      <w:pPr>
        <w:pStyle w:val="Akapitzlist"/>
        <w:numPr>
          <w:ilvl w:val="0"/>
          <w:numId w:val="54"/>
        </w:numPr>
        <w:jc w:val="both"/>
        <w:rPr>
          <w:rFonts w:ascii="Arial" w:eastAsia="Times New Roman" w:hAnsi="Arial" w:cs="Arial"/>
          <w:bCs/>
        </w:rPr>
      </w:pPr>
      <w:r w:rsidRPr="0017331B">
        <w:rPr>
          <w:rFonts w:ascii="Arial" w:eastAsia="Times New Roman" w:hAnsi="Arial" w:cs="Arial"/>
          <w:bCs/>
        </w:rPr>
        <w:t>Strony ustalają, że miejscem wykonania Przedmiotu Umowy w zakresie dostarczenia dokumentacji jest siedziba Zamawiającego.</w:t>
      </w:r>
    </w:p>
    <w:p w14:paraId="09284F3C" w14:textId="34CBCD63" w:rsidR="00D45479" w:rsidRDefault="00D45479" w:rsidP="00C46513">
      <w:pPr>
        <w:pStyle w:val="Akapitzlist"/>
        <w:numPr>
          <w:ilvl w:val="0"/>
          <w:numId w:val="54"/>
        </w:numPr>
        <w:jc w:val="both"/>
        <w:rPr>
          <w:rFonts w:ascii="Arial" w:eastAsia="Times New Roman" w:hAnsi="Arial" w:cs="Arial"/>
          <w:bCs/>
        </w:rPr>
      </w:pPr>
      <w:r w:rsidRPr="0017331B">
        <w:rPr>
          <w:rFonts w:ascii="Arial" w:eastAsia="Times New Roman" w:hAnsi="Arial" w:cs="Arial"/>
          <w:bCs/>
        </w:rPr>
        <w:t>Zamawiający w celu odbioru Przedmiotu Umowy powoła Komisj</w:t>
      </w:r>
      <w:r w:rsidR="00E30E70">
        <w:rPr>
          <w:rFonts w:ascii="Arial" w:eastAsia="Times New Roman" w:hAnsi="Arial" w:cs="Arial"/>
          <w:bCs/>
        </w:rPr>
        <w:t>e</w:t>
      </w:r>
      <w:r w:rsidRPr="0017331B">
        <w:rPr>
          <w:rFonts w:ascii="Arial" w:eastAsia="Times New Roman" w:hAnsi="Arial" w:cs="Arial"/>
          <w:bCs/>
        </w:rPr>
        <w:t xml:space="preserve"> Oceny Dokumentacji (dalej KOD)</w:t>
      </w:r>
    </w:p>
    <w:p w14:paraId="6A7469AA" w14:textId="099312DB" w:rsidR="00D45479" w:rsidRPr="0038398F" w:rsidRDefault="00B97925" w:rsidP="00C46513">
      <w:pPr>
        <w:pStyle w:val="Akapitzlist"/>
        <w:numPr>
          <w:ilvl w:val="0"/>
          <w:numId w:val="54"/>
        </w:numPr>
        <w:jc w:val="both"/>
        <w:rPr>
          <w:rFonts w:ascii="Arial" w:eastAsia="Times New Roman" w:hAnsi="Arial" w:cs="Arial"/>
          <w:bCs/>
        </w:rPr>
      </w:pPr>
      <w:r>
        <w:rPr>
          <w:rFonts w:ascii="Arial" w:eastAsia="Times New Roman" w:hAnsi="Arial" w:cs="Arial"/>
          <w:bCs/>
        </w:rPr>
        <w:t>O</w:t>
      </w:r>
      <w:r w:rsidRPr="0038398F">
        <w:rPr>
          <w:rFonts w:ascii="Arial" w:eastAsia="Times New Roman" w:hAnsi="Arial" w:cs="Arial"/>
          <w:bCs/>
        </w:rPr>
        <w:t xml:space="preserve"> </w:t>
      </w:r>
      <w:r w:rsidR="00D45479" w:rsidRPr="0038398F">
        <w:rPr>
          <w:rFonts w:ascii="Arial" w:eastAsia="Times New Roman" w:hAnsi="Arial" w:cs="Arial"/>
          <w:bCs/>
        </w:rPr>
        <w:t>termin</w:t>
      </w:r>
      <w:r>
        <w:rPr>
          <w:rFonts w:ascii="Arial" w:eastAsia="Times New Roman" w:hAnsi="Arial" w:cs="Arial"/>
          <w:bCs/>
        </w:rPr>
        <w:t>ie</w:t>
      </w:r>
      <w:r w:rsidR="00D45479" w:rsidRPr="0038398F">
        <w:rPr>
          <w:rFonts w:ascii="Arial" w:eastAsia="Times New Roman" w:hAnsi="Arial" w:cs="Arial"/>
          <w:bCs/>
        </w:rPr>
        <w:t xml:space="preserve"> odbioru dokumentacji</w:t>
      </w:r>
      <w:r w:rsidR="00E30E70">
        <w:rPr>
          <w:rFonts w:ascii="Arial" w:eastAsia="Times New Roman" w:hAnsi="Arial" w:cs="Arial"/>
          <w:bCs/>
        </w:rPr>
        <w:t xml:space="preserve"> </w:t>
      </w:r>
      <w:r w:rsidR="00D45479" w:rsidRPr="0038398F">
        <w:rPr>
          <w:rFonts w:ascii="Arial" w:eastAsia="Times New Roman" w:hAnsi="Arial" w:cs="Arial"/>
          <w:bCs/>
        </w:rPr>
        <w:t xml:space="preserve">Zamawiający </w:t>
      </w:r>
      <w:r>
        <w:rPr>
          <w:rFonts w:ascii="Arial" w:eastAsia="Times New Roman" w:hAnsi="Arial" w:cs="Arial"/>
          <w:bCs/>
        </w:rPr>
        <w:t>powiadomi</w:t>
      </w:r>
      <w:r w:rsidRPr="0038398F">
        <w:rPr>
          <w:rFonts w:ascii="Arial" w:eastAsia="Times New Roman" w:hAnsi="Arial" w:cs="Arial"/>
          <w:bCs/>
        </w:rPr>
        <w:t xml:space="preserve"> Wykonawc</w:t>
      </w:r>
      <w:r>
        <w:rPr>
          <w:rFonts w:ascii="Arial" w:eastAsia="Times New Roman" w:hAnsi="Arial" w:cs="Arial"/>
          <w:bCs/>
        </w:rPr>
        <w:t>ę</w:t>
      </w:r>
      <w:r w:rsidRPr="0038398F">
        <w:rPr>
          <w:rFonts w:ascii="Arial" w:eastAsia="Times New Roman" w:hAnsi="Arial" w:cs="Arial"/>
          <w:bCs/>
        </w:rPr>
        <w:t xml:space="preserve"> </w:t>
      </w:r>
      <w:r w:rsidR="00D45479" w:rsidRPr="0038398F">
        <w:rPr>
          <w:rFonts w:ascii="Arial" w:eastAsia="Times New Roman" w:hAnsi="Arial" w:cs="Arial"/>
          <w:bCs/>
        </w:rPr>
        <w:t xml:space="preserve">przy użyciu poczty elektronicznej na adres e-mail Wykonawcy: ………………………………… Wykonawca powinien niezwłocznie potwierdzić odbiór powiadomienia. Przedstawiciele Wykonawcy są uprawnieni do wzięcia udziału w odbiorze dokumentacji. Niestawienie się przedstawicieli Wykonawcy pomimo prawidłowego zawiadomienia nie stanowi przeszkody w odbiorze dokumentacji. </w:t>
      </w:r>
    </w:p>
    <w:p w14:paraId="0F0699CB" w14:textId="62ABDC2C" w:rsidR="00D45479" w:rsidRDefault="00B97925" w:rsidP="00C46513">
      <w:pPr>
        <w:pStyle w:val="Akapitzlist"/>
        <w:numPr>
          <w:ilvl w:val="0"/>
          <w:numId w:val="54"/>
        </w:numPr>
        <w:jc w:val="both"/>
        <w:rPr>
          <w:rFonts w:ascii="Arial" w:eastAsia="Times New Roman" w:hAnsi="Arial" w:cs="Arial"/>
          <w:bCs/>
        </w:rPr>
      </w:pPr>
      <w:r>
        <w:rPr>
          <w:rFonts w:ascii="Arial" w:eastAsia="Times New Roman" w:hAnsi="Arial" w:cs="Arial"/>
          <w:bCs/>
        </w:rPr>
        <w:t>KOD w imieniu Zamawiającego</w:t>
      </w:r>
      <w:r w:rsidR="00D45479" w:rsidRPr="009E188C">
        <w:rPr>
          <w:rFonts w:ascii="Arial" w:eastAsia="Times New Roman" w:hAnsi="Arial" w:cs="Arial"/>
          <w:bCs/>
        </w:rPr>
        <w:t xml:space="preserve"> w okresie 10 dni roboczych od dnia dostarczenia przez Wykonawcę dokumentacji </w:t>
      </w:r>
      <w:r w:rsidR="00D45479" w:rsidRPr="003C38BA">
        <w:rPr>
          <w:rFonts w:ascii="Arial" w:eastAsia="Times New Roman" w:hAnsi="Arial" w:cs="Arial"/>
          <w:bCs/>
        </w:rPr>
        <w:t xml:space="preserve">projektowej </w:t>
      </w:r>
      <w:r w:rsidR="00D45479" w:rsidRPr="009E188C">
        <w:rPr>
          <w:rFonts w:ascii="Arial" w:eastAsia="Times New Roman" w:hAnsi="Arial" w:cs="Arial"/>
          <w:bCs/>
        </w:rPr>
        <w:t xml:space="preserve">dokona protokolarnego odbioru </w:t>
      </w:r>
      <w:r w:rsidR="00D45479">
        <w:rPr>
          <w:rFonts w:ascii="Arial" w:eastAsia="Times New Roman" w:hAnsi="Arial" w:cs="Arial"/>
          <w:bCs/>
        </w:rPr>
        <w:t xml:space="preserve">dokumentacji projektowej. </w:t>
      </w:r>
    </w:p>
    <w:p w14:paraId="4137D8CB" w14:textId="77777777" w:rsidR="00271B05" w:rsidRPr="00271B05" w:rsidRDefault="00271B05" w:rsidP="00271B05">
      <w:pPr>
        <w:pStyle w:val="Akapitzlist"/>
        <w:numPr>
          <w:ilvl w:val="0"/>
          <w:numId w:val="54"/>
        </w:numPr>
        <w:jc w:val="both"/>
        <w:rPr>
          <w:rFonts w:ascii="Arial" w:eastAsia="Times New Roman" w:hAnsi="Arial" w:cs="Arial"/>
          <w:bCs/>
        </w:rPr>
      </w:pPr>
      <w:r w:rsidRPr="00271B05">
        <w:rPr>
          <w:rFonts w:ascii="Arial" w:eastAsia="Times New Roman" w:hAnsi="Arial" w:cs="Arial"/>
          <w:bCs/>
        </w:rPr>
        <w:t xml:space="preserve">Z odbiorów Przedmiotu Umowy KOD sporządza Protokoły odbioru częściowego i końcowego, w których stwierdza stan wykonania Przedmiotu Umowy. W przypadku stwierdzenia wad, KOD wskaże je w Protokołach odbioru częściowego lub końcowego, </w:t>
      </w:r>
      <w:r w:rsidRPr="00271B05">
        <w:rPr>
          <w:rFonts w:ascii="Arial" w:eastAsia="Times New Roman" w:hAnsi="Arial" w:cs="Arial"/>
          <w:bCs/>
        </w:rPr>
        <w:lastRenderedPageBreak/>
        <w:t>wyznaczając Wykonawcy terminy do ich usunięcia. Po upływie tych terminów, KOD ponownie przystąpi do czynności odbiorowych według tej samej procedury.</w:t>
      </w:r>
    </w:p>
    <w:p w14:paraId="33F26F91" w14:textId="618D01C3" w:rsidR="00D45479" w:rsidRDefault="00D45479" w:rsidP="00C46513">
      <w:pPr>
        <w:pStyle w:val="Akapitzlist"/>
        <w:numPr>
          <w:ilvl w:val="0"/>
          <w:numId w:val="54"/>
        </w:numPr>
        <w:jc w:val="both"/>
        <w:rPr>
          <w:rFonts w:ascii="Arial" w:eastAsia="Times New Roman" w:hAnsi="Arial" w:cs="Arial"/>
          <w:bCs/>
        </w:rPr>
      </w:pPr>
      <w:r w:rsidRPr="009E188C">
        <w:rPr>
          <w:rFonts w:ascii="Arial" w:eastAsia="Times New Roman" w:hAnsi="Arial" w:cs="Arial"/>
          <w:bCs/>
        </w:rPr>
        <w:t xml:space="preserve">Wzór protokołu </w:t>
      </w:r>
      <w:r w:rsidR="000877C8">
        <w:rPr>
          <w:rFonts w:ascii="Arial" w:eastAsia="Times New Roman" w:hAnsi="Arial" w:cs="Arial"/>
          <w:bCs/>
        </w:rPr>
        <w:t xml:space="preserve">odbioru </w:t>
      </w:r>
      <w:r w:rsidRPr="009E188C">
        <w:rPr>
          <w:rFonts w:ascii="Arial" w:eastAsia="Times New Roman" w:hAnsi="Arial" w:cs="Arial"/>
          <w:bCs/>
        </w:rPr>
        <w:t>końcowego KOD stanowi Załącznik nr 2 do Umowy.</w:t>
      </w:r>
    </w:p>
    <w:p w14:paraId="76AEE869" w14:textId="37058804" w:rsidR="00D45479" w:rsidRPr="0038398F" w:rsidRDefault="00D45479" w:rsidP="00C46513">
      <w:pPr>
        <w:pStyle w:val="Akapitzlist"/>
        <w:numPr>
          <w:ilvl w:val="0"/>
          <w:numId w:val="54"/>
        </w:numPr>
        <w:jc w:val="both"/>
        <w:rPr>
          <w:rFonts w:ascii="Arial" w:eastAsia="Times New Roman" w:hAnsi="Arial" w:cs="Arial"/>
          <w:bCs/>
        </w:rPr>
      </w:pPr>
      <w:r w:rsidRPr="0038398F">
        <w:rPr>
          <w:rFonts w:ascii="Arial" w:eastAsia="Times New Roman" w:hAnsi="Arial" w:cs="Arial"/>
          <w:bCs/>
        </w:rPr>
        <w:t xml:space="preserve">Podstawę do wystawienia przez Wykonawcę faktury </w:t>
      </w:r>
      <w:r w:rsidR="00271B05">
        <w:rPr>
          <w:rFonts w:ascii="Arial" w:eastAsia="Times New Roman" w:hAnsi="Arial" w:cs="Arial"/>
          <w:bCs/>
        </w:rPr>
        <w:t>częściowej/</w:t>
      </w:r>
      <w:r w:rsidR="00271B05" w:rsidRPr="0038398F">
        <w:rPr>
          <w:rFonts w:ascii="Arial" w:eastAsia="Times New Roman" w:hAnsi="Arial" w:cs="Arial"/>
          <w:bCs/>
        </w:rPr>
        <w:t>końcowej</w:t>
      </w:r>
      <w:r w:rsidRPr="0038398F">
        <w:rPr>
          <w:rFonts w:ascii="Arial" w:eastAsia="Times New Roman" w:hAnsi="Arial" w:cs="Arial"/>
          <w:bCs/>
        </w:rPr>
        <w:t xml:space="preserve"> stanowi podpisany przez Strony Protokół odbioru </w:t>
      </w:r>
      <w:r w:rsidR="00271B05">
        <w:rPr>
          <w:rFonts w:ascii="Arial" w:eastAsia="Times New Roman" w:hAnsi="Arial" w:cs="Arial"/>
          <w:bCs/>
        </w:rPr>
        <w:t>częściowego/</w:t>
      </w:r>
      <w:r w:rsidR="00271B05" w:rsidRPr="0038398F">
        <w:rPr>
          <w:rFonts w:ascii="Arial" w:eastAsia="Times New Roman" w:hAnsi="Arial" w:cs="Arial"/>
          <w:bCs/>
        </w:rPr>
        <w:t>końcowego</w:t>
      </w:r>
      <w:r w:rsidRPr="0038398F">
        <w:rPr>
          <w:rFonts w:ascii="Arial" w:eastAsia="Times New Roman" w:hAnsi="Arial" w:cs="Arial"/>
          <w:bCs/>
        </w:rPr>
        <w:t xml:space="preserve">, stwierdzający należyte wykonanie (bez uwag) całego Przedmiotu Umowy przez Wykonawcę. </w:t>
      </w:r>
    </w:p>
    <w:p w14:paraId="2F170313" w14:textId="551B9653" w:rsidR="00D45479" w:rsidRDefault="00D45479" w:rsidP="00C46513">
      <w:pPr>
        <w:pStyle w:val="Akapitzlist"/>
        <w:numPr>
          <w:ilvl w:val="0"/>
          <w:numId w:val="54"/>
        </w:numPr>
        <w:jc w:val="both"/>
        <w:rPr>
          <w:rFonts w:ascii="Arial" w:eastAsia="Times New Roman" w:hAnsi="Arial" w:cs="Arial"/>
          <w:bCs/>
        </w:rPr>
      </w:pPr>
      <w:r w:rsidRPr="009E188C">
        <w:rPr>
          <w:rFonts w:ascii="Arial" w:eastAsia="Times New Roman" w:hAnsi="Arial" w:cs="Arial"/>
          <w:bCs/>
        </w:rPr>
        <w:t xml:space="preserve">Protokół odbioru </w:t>
      </w:r>
      <w:r w:rsidR="000877C8">
        <w:rPr>
          <w:rFonts w:ascii="Arial" w:eastAsia="Times New Roman" w:hAnsi="Arial" w:cs="Arial"/>
          <w:bCs/>
        </w:rPr>
        <w:t>częściowego/</w:t>
      </w:r>
      <w:r w:rsidRPr="009E188C">
        <w:rPr>
          <w:rFonts w:ascii="Arial" w:eastAsia="Times New Roman" w:hAnsi="Arial" w:cs="Arial"/>
          <w:bCs/>
        </w:rPr>
        <w:t>końcowego sporządzany jest w dwóch egzemplarzach, po jednym egzemplarzu dla każdej ze Stron.</w:t>
      </w:r>
    </w:p>
    <w:p w14:paraId="20DDBE5B" w14:textId="77777777" w:rsidR="00D45479" w:rsidRPr="00B62B5D" w:rsidRDefault="00D45479" w:rsidP="00C46513">
      <w:pPr>
        <w:pStyle w:val="Akapitzlist"/>
        <w:numPr>
          <w:ilvl w:val="0"/>
          <w:numId w:val="54"/>
        </w:numPr>
        <w:jc w:val="both"/>
        <w:rPr>
          <w:rFonts w:ascii="Arial" w:eastAsia="Times New Roman" w:hAnsi="Arial" w:cs="Arial"/>
          <w:bCs/>
        </w:rPr>
      </w:pPr>
      <w:r w:rsidRPr="009E188C">
        <w:rPr>
          <w:rFonts w:ascii="Arial" w:eastAsia="Times New Roman" w:hAnsi="Arial" w:cs="Arial"/>
          <w:bCs/>
        </w:rPr>
        <w:t>Z chwilą sporządzenia Protokołu odbioru końcowego wszelkie prawa w stosunku do Przedmiotu Umowy, a także wszelkie korzyści przechodzą na Zamawiającego.</w:t>
      </w:r>
    </w:p>
    <w:p w14:paraId="2DE5D8E5" w14:textId="77777777" w:rsidR="005B3735" w:rsidRPr="00F102C4" w:rsidRDefault="005B3735" w:rsidP="005B3735">
      <w:pPr>
        <w:spacing w:after="0"/>
        <w:ind w:left="360"/>
        <w:rPr>
          <w:rFonts w:ascii="Arial" w:eastAsia="Times New Roman" w:hAnsi="Arial" w:cs="Arial"/>
          <w:bCs/>
          <w:i/>
          <w:lang w:eastAsia="pl-PL"/>
        </w:rPr>
      </w:pPr>
    </w:p>
    <w:p w14:paraId="65BE9F5B" w14:textId="77777777" w:rsidR="005D326E" w:rsidRPr="00F102C4" w:rsidRDefault="005D326E" w:rsidP="005B3735">
      <w:pPr>
        <w:pStyle w:val="Tekstpodstawowy"/>
        <w:spacing w:after="0"/>
        <w:jc w:val="center"/>
        <w:rPr>
          <w:rFonts w:ascii="Arial" w:hAnsi="Arial" w:cs="Arial"/>
          <w:b/>
          <w:bCs/>
          <w:sz w:val="22"/>
          <w:szCs w:val="22"/>
        </w:rPr>
      </w:pPr>
      <w:r w:rsidRPr="00F102C4">
        <w:rPr>
          <w:rFonts w:ascii="Arial" w:hAnsi="Arial" w:cs="Arial"/>
          <w:b/>
          <w:bCs/>
          <w:sz w:val="22"/>
          <w:szCs w:val="22"/>
        </w:rPr>
        <w:t>§ 7</w:t>
      </w:r>
    </w:p>
    <w:p w14:paraId="5CF461EA" w14:textId="3FC4CF5A" w:rsidR="007B0375" w:rsidRPr="00F102C4" w:rsidRDefault="007B0375" w:rsidP="005B3735">
      <w:pPr>
        <w:pStyle w:val="Tekstpodstawowy"/>
        <w:spacing w:after="0"/>
        <w:jc w:val="center"/>
        <w:rPr>
          <w:rFonts w:ascii="Arial" w:hAnsi="Arial" w:cs="Arial"/>
          <w:b/>
          <w:bCs/>
          <w:sz w:val="22"/>
          <w:szCs w:val="22"/>
        </w:rPr>
      </w:pPr>
      <w:r w:rsidRPr="00F102C4">
        <w:rPr>
          <w:rFonts w:ascii="Arial" w:hAnsi="Arial" w:cs="Arial"/>
          <w:b/>
          <w:bCs/>
          <w:sz w:val="22"/>
          <w:szCs w:val="22"/>
        </w:rPr>
        <w:t>P</w:t>
      </w:r>
      <w:r w:rsidR="009F159F" w:rsidRPr="00F102C4">
        <w:rPr>
          <w:rFonts w:ascii="Arial" w:hAnsi="Arial" w:cs="Arial"/>
          <w:b/>
          <w:bCs/>
          <w:sz w:val="22"/>
          <w:szCs w:val="22"/>
        </w:rPr>
        <w:t>odwykonawstwo</w:t>
      </w:r>
    </w:p>
    <w:p w14:paraId="265D3184" w14:textId="0F3267BA" w:rsidR="007B0375" w:rsidRPr="0015272D" w:rsidRDefault="007B0375" w:rsidP="00C46513">
      <w:pPr>
        <w:numPr>
          <w:ilvl w:val="0"/>
          <w:numId w:val="12"/>
        </w:numPr>
        <w:spacing w:after="0" w:line="240" w:lineRule="auto"/>
        <w:ind w:left="426" w:hanging="426"/>
        <w:jc w:val="both"/>
        <w:rPr>
          <w:rFonts w:ascii="Arial" w:hAnsi="Arial" w:cs="Arial"/>
          <w:iCs/>
        </w:rPr>
      </w:pPr>
      <w:r w:rsidRPr="0015272D">
        <w:rPr>
          <w:rFonts w:ascii="Arial" w:hAnsi="Arial" w:cs="Arial"/>
          <w:iCs/>
        </w:rPr>
        <w:t xml:space="preserve">Do zawarcia przez Wykonawcę </w:t>
      </w:r>
      <w:r w:rsidR="00C66B16" w:rsidRPr="0015272D">
        <w:rPr>
          <w:rFonts w:ascii="Arial" w:hAnsi="Arial" w:cs="Arial"/>
          <w:iCs/>
        </w:rPr>
        <w:t>u</w:t>
      </w:r>
      <w:r w:rsidR="00236E27" w:rsidRPr="0015272D">
        <w:rPr>
          <w:rFonts w:ascii="Arial" w:hAnsi="Arial" w:cs="Arial"/>
          <w:iCs/>
        </w:rPr>
        <w:t xml:space="preserve">mowy </w:t>
      </w:r>
      <w:r w:rsidRPr="0015272D">
        <w:rPr>
          <w:rFonts w:ascii="Arial" w:hAnsi="Arial" w:cs="Arial"/>
          <w:iCs/>
        </w:rPr>
        <w:t>z podwykonawcą jest wymagane uprzednie udzielenie przez Zamawiającego zgody w formie pisemnej pod rygorem nieważności</w:t>
      </w:r>
      <w:r w:rsidR="0015272D" w:rsidRPr="0015272D">
        <w:rPr>
          <w:rFonts w:ascii="Arial" w:hAnsi="Arial" w:cs="Arial"/>
          <w:iCs/>
        </w:rPr>
        <w:t>.</w:t>
      </w:r>
    </w:p>
    <w:p w14:paraId="269B945F" w14:textId="77777777" w:rsidR="00BD6071" w:rsidRPr="0015272D" w:rsidRDefault="007B0375" w:rsidP="00C46513">
      <w:pPr>
        <w:numPr>
          <w:ilvl w:val="0"/>
          <w:numId w:val="12"/>
        </w:numPr>
        <w:spacing w:after="0" w:line="240" w:lineRule="auto"/>
        <w:ind w:left="426" w:hanging="426"/>
        <w:jc w:val="both"/>
        <w:rPr>
          <w:rFonts w:ascii="Arial" w:hAnsi="Arial" w:cs="Arial"/>
          <w:iCs/>
        </w:rPr>
      </w:pPr>
      <w:r w:rsidRPr="0015272D">
        <w:rPr>
          <w:rFonts w:ascii="Arial" w:hAnsi="Arial" w:cs="Arial"/>
          <w:iCs/>
        </w:rPr>
        <w:t xml:space="preserve">Zawarcie przez Wykonawcę </w:t>
      </w:r>
      <w:r w:rsidR="00C66B16" w:rsidRPr="0015272D">
        <w:rPr>
          <w:rFonts w:ascii="Arial" w:hAnsi="Arial" w:cs="Arial"/>
          <w:iCs/>
        </w:rPr>
        <w:t>u</w:t>
      </w:r>
      <w:r w:rsidR="00236E27" w:rsidRPr="0015272D">
        <w:rPr>
          <w:rFonts w:ascii="Arial" w:hAnsi="Arial" w:cs="Arial"/>
          <w:iCs/>
        </w:rPr>
        <w:t>mowy</w:t>
      </w:r>
      <w:r w:rsidRPr="0015272D">
        <w:rPr>
          <w:rFonts w:ascii="Arial" w:hAnsi="Arial" w:cs="Arial"/>
          <w:iCs/>
        </w:rPr>
        <w:t xml:space="preserve"> z podwykonawcą nie stanowi podstawy do podwyższenia wynagrodzenia za wykonanie Przedmiotu Umowy.</w:t>
      </w:r>
      <w:r w:rsidR="00B13C65" w:rsidRPr="0015272D">
        <w:rPr>
          <w:rFonts w:ascii="Arial" w:eastAsia="Times New Roman" w:hAnsi="Arial" w:cs="Arial"/>
          <w:iCs/>
        </w:rPr>
        <w:t xml:space="preserve"> </w:t>
      </w:r>
    </w:p>
    <w:p w14:paraId="604150D2" w14:textId="3C2A3454" w:rsidR="007B0375" w:rsidRPr="0015272D" w:rsidRDefault="007B0375" w:rsidP="00C46513">
      <w:pPr>
        <w:numPr>
          <w:ilvl w:val="0"/>
          <w:numId w:val="12"/>
        </w:numPr>
        <w:spacing w:after="0" w:line="240" w:lineRule="auto"/>
        <w:ind w:left="426" w:hanging="426"/>
        <w:jc w:val="both"/>
        <w:rPr>
          <w:rFonts w:ascii="Arial" w:hAnsi="Arial" w:cs="Arial"/>
          <w:iCs/>
        </w:rPr>
      </w:pPr>
      <w:r w:rsidRPr="0015272D">
        <w:rPr>
          <w:rFonts w:ascii="Arial" w:hAnsi="Arial" w:cs="Arial"/>
          <w:iCs/>
        </w:rPr>
        <w:t>Z</w:t>
      </w:r>
      <w:r w:rsidR="00263D60" w:rsidRPr="0015272D">
        <w:rPr>
          <w:rFonts w:ascii="Arial" w:hAnsi="Arial" w:cs="Arial"/>
          <w:iCs/>
        </w:rPr>
        <w:t>amawiający</w:t>
      </w:r>
      <w:r w:rsidRPr="0015272D">
        <w:rPr>
          <w:rFonts w:ascii="Arial" w:hAnsi="Arial" w:cs="Arial"/>
          <w:iCs/>
        </w:rPr>
        <w:t xml:space="preserve"> nie</w:t>
      </w:r>
      <w:r w:rsidR="00263D60" w:rsidRPr="0015272D">
        <w:rPr>
          <w:rFonts w:ascii="Arial" w:hAnsi="Arial" w:cs="Arial"/>
          <w:iCs/>
        </w:rPr>
        <w:t xml:space="preserve"> jest solidarnie zobowiązany z Wykonawcą </w:t>
      </w:r>
      <w:r w:rsidRPr="0015272D">
        <w:rPr>
          <w:rFonts w:ascii="Arial" w:hAnsi="Arial" w:cs="Arial"/>
          <w:iCs/>
        </w:rPr>
        <w:t>do zapłaty wynagrodzenia podwykonawcy.</w:t>
      </w:r>
    </w:p>
    <w:p w14:paraId="44C66726" w14:textId="77777777" w:rsidR="007B0375" w:rsidRPr="0015272D" w:rsidRDefault="00263D60" w:rsidP="00C46513">
      <w:pPr>
        <w:numPr>
          <w:ilvl w:val="0"/>
          <w:numId w:val="12"/>
        </w:numPr>
        <w:spacing w:after="0" w:line="240" w:lineRule="auto"/>
        <w:ind w:left="426" w:hanging="426"/>
        <w:jc w:val="both"/>
        <w:rPr>
          <w:rFonts w:ascii="Arial" w:hAnsi="Arial" w:cs="Arial"/>
          <w:iCs/>
        </w:rPr>
      </w:pPr>
      <w:r w:rsidRPr="0015272D">
        <w:rPr>
          <w:rFonts w:ascii="Arial" w:hAnsi="Arial" w:cs="Arial"/>
          <w:iCs/>
        </w:rPr>
        <w:t xml:space="preserve">Wykonawca </w:t>
      </w:r>
      <w:r w:rsidR="007B0375" w:rsidRPr="0015272D">
        <w:rPr>
          <w:rFonts w:ascii="Arial" w:hAnsi="Arial" w:cs="Arial"/>
          <w:iCs/>
        </w:rPr>
        <w:t>odpowiada za działanie lub zaniechanie podwykonawcy tak jakby sam działał lub zaniechał działania.</w:t>
      </w:r>
    </w:p>
    <w:p w14:paraId="0A6FF500" w14:textId="77777777" w:rsidR="00465C37" w:rsidRPr="00F102C4" w:rsidRDefault="00465C37" w:rsidP="00465C37">
      <w:pPr>
        <w:spacing w:after="0" w:line="240" w:lineRule="auto"/>
        <w:ind w:left="284"/>
        <w:jc w:val="both"/>
        <w:rPr>
          <w:rFonts w:ascii="Arial" w:hAnsi="Arial" w:cs="Arial"/>
          <w:i/>
        </w:rPr>
      </w:pPr>
    </w:p>
    <w:p w14:paraId="0416AC76" w14:textId="77777777" w:rsidR="00C43B21" w:rsidRPr="00F102C4" w:rsidRDefault="00C21F0B" w:rsidP="00C43B21">
      <w:pPr>
        <w:spacing w:after="0"/>
        <w:jc w:val="center"/>
        <w:rPr>
          <w:rFonts w:ascii="Arial" w:eastAsia="Times New Roman" w:hAnsi="Arial" w:cs="Arial"/>
          <w:b/>
          <w:lang w:bidi="en-US"/>
        </w:rPr>
      </w:pPr>
      <w:r w:rsidRPr="00F102C4">
        <w:rPr>
          <w:rFonts w:ascii="Arial" w:hAnsi="Arial" w:cs="Arial"/>
          <w:b/>
        </w:rPr>
        <w:t xml:space="preserve">§ </w:t>
      </w:r>
      <w:r w:rsidR="00A4521D" w:rsidRPr="00F102C4">
        <w:rPr>
          <w:rFonts w:ascii="Arial" w:eastAsia="Times New Roman" w:hAnsi="Arial" w:cs="Arial"/>
          <w:b/>
          <w:lang w:bidi="en-US"/>
        </w:rPr>
        <w:t>8</w:t>
      </w:r>
    </w:p>
    <w:p w14:paraId="74E2EBD4" w14:textId="06DBDE67" w:rsidR="00A734CB" w:rsidRPr="00F102C4" w:rsidRDefault="00C62FAE" w:rsidP="00EC304F">
      <w:pPr>
        <w:spacing w:after="0"/>
        <w:jc w:val="center"/>
        <w:rPr>
          <w:rFonts w:ascii="Arial" w:hAnsi="Arial" w:cs="Arial"/>
          <w:b/>
        </w:rPr>
      </w:pPr>
      <w:r w:rsidRPr="00F102C4">
        <w:rPr>
          <w:rFonts w:ascii="Arial" w:hAnsi="Arial" w:cs="Arial"/>
          <w:b/>
        </w:rPr>
        <w:t>Wynagrodzenie, zasady rozliczenia i płatności</w:t>
      </w:r>
    </w:p>
    <w:p w14:paraId="2FCFCE0B" w14:textId="77777777" w:rsidR="00601366" w:rsidRPr="00601366" w:rsidRDefault="00601366" w:rsidP="00C46513">
      <w:pPr>
        <w:widowControl w:val="0"/>
        <w:numPr>
          <w:ilvl w:val="0"/>
          <w:numId w:val="16"/>
        </w:numPr>
        <w:tabs>
          <w:tab w:val="clear" w:pos="644"/>
          <w:tab w:val="num" w:pos="426"/>
        </w:tabs>
        <w:autoSpaceDE w:val="0"/>
        <w:autoSpaceDN w:val="0"/>
        <w:adjustRightInd w:val="0"/>
        <w:spacing w:after="0" w:line="240" w:lineRule="auto"/>
        <w:ind w:left="426" w:hanging="426"/>
        <w:jc w:val="both"/>
        <w:rPr>
          <w:rFonts w:ascii="Arial" w:eastAsia="Times New Roman" w:hAnsi="Arial" w:cs="Arial"/>
          <w:iCs/>
          <w:lang w:eastAsia="pl-PL"/>
        </w:rPr>
      </w:pPr>
      <w:r w:rsidRPr="00601366">
        <w:rPr>
          <w:rFonts w:ascii="Arial" w:eastAsia="Times New Roman" w:hAnsi="Arial" w:cs="Arial"/>
          <w:iCs/>
          <w:lang w:eastAsia="pl-PL"/>
        </w:rPr>
        <w:t>Strony ustalają, że za wykonanie Przedmiotu Umowy Zamawiający zobowiązuje się zapłacić Wykonawcy wynagrodzenie ryczałtowe w wysokości i na zasadach określonych w niniejszym paragrafie.</w:t>
      </w:r>
    </w:p>
    <w:p w14:paraId="52204593" w14:textId="77777777" w:rsidR="00601366" w:rsidRPr="00601366" w:rsidRDefault="00601366" w:rsidP="00C46513">
      <w:pPr>
        <w:widowControl w:val="0"/>
        <w:numPr>
          <w:ilvl w:val="0"/>
          <w:numId w:val="16"/>
        </w:numPr>
        <w:tabs>
          <w:tab w:val="clear" w:pos="644"/>
          <w:tab w:val="num" w:pos="426"/>
        </w:tabs>
        <w:autoSpaceDE w:val="0"/>
        <w:autoSpaceDN w:val="0"/>
        <w:adjustRightInd w:val="0"/>
        <w:spacing w:after="0" w:line="240" w:lineRule="auto"/>
        <w:ind w:left="426" w:hanging="426"/>
        <w:jc w:val="both"/>
        <w:rPr>
          <w:rFonts w:ascii="Arial" w:eastAsia="Times New Roman" w:hAnsi="Arial" w:cs="Arial"/>
          <w:bCs/>
          <w:iCs/>
          <w:lang w:eastAsia="pl-PL"/>
        </w:rPr>
      </w:pPr>
      <w:r w:rsidRPr="00601366">
        <w:rPr>
          <w:rFonts w:ascii="Arial" w:eastAsia="Times New Roman" w:hAnsi="Arial" w:cs="Arial"/>
          <w:iCs/>
          <w:lang w:eastAsia="pl-PL"/>
        </w:rPr>
        <w:t xml:space="preserve">Za prawidłowe wykonanie przez Wykonawcę Przedmiotu Umowy Zamawiający zobowiązuje się do zapłaty Wykonawcy </w:t>
      </w:r>
      <w:bookmarkStart w:id="3" w:name="_Hlk165272329"/>
      <w:r w:rsidRPr="00601366">
        <w:rPr>
          <w:rFonts w:ascii="Arial" w:eastAsia="Times New Roman" w:hAnsi="Arial" w:cs="Arial"/>
          <w:iCs/>
          <w:lang w:eastAsia="pl-PL"/>
        </w:rPr>
        <w:t xml:space="preserve">kwoty </w:t>
      </w:r>
      <w:r w:rsidRPr="00601366">
        <w:rPr>
          <w:rFonts w:ascii="Arial" w:eastAsia="Times New Roman" w:hAnsi="Arial" w:cs="Arial"/>
          <w:bCs/>
          <w:iCs/>
          <w:lang w:eastAsia="pl-PL"/>
        </w:rPr>
        <w:t>[</w:t>
      </w:r>
      <w:r w:rsidRPr="00601366">
        <w:rPr>
          <w:rFonts w:ascii="Arial" w:eastAsia="Times New Roman" w:hAnsi="Arial" w:cs="Arial"/>
          <w:bCs/>
          <w:iCs/>
          <w:lang w:eastAsia="pl-PL"/>
        </w:rPr>
        <w:t xml:space="preserve">] złotych </w:t>
      </w:r>
      <w:r w:rsidRPr="00601366">
        <w:rPr>
          <w:rFonts w:ascii="Arial" w:eastAsia="Times New Roman" w:hAnsi="Arial" w:cs="Arial"/>
          <w:iCs/>
          <w:lang w:eastAsia="pl-PL"/>
        </w:rPr>
        <w:t xml:space="preserve">(słownie: </w:t>
      </w:r>
      <w:r w:rsidRPr="00601366">
        <w:rPr>
          <w:rFonts w:ascii="Arial" w:eastAsia="Times New Roman" w:hAnsi="Arial" w:cs="Arial"/>
          <w:bCs/>
          <w:iCs/>
          <w:lang w:eastAsia="pl-PL"/>
        </w:rPr>
        <w:t>[</w:t>
      </w:r>
      <w:r w:rsidRPr="00601366">
        <w:rPr>
          <w:rFonts w:ascii="Arial" w:eastAsia="Times New Roman" w:hAnsi="Arial" w:cs="Arial"/>
          <w:bCs/>
          <w:iCs/>
          <w:lang w:eastAsia="pl-PL"/>
        </w:rPr>
        <w:t xml:space="preserve">]) </w:t>
      </w:r>
      <w:r w:rsidRPr="00601366">
        <w:rPr>
          <w:rFonts w:ascii="Arial" w:eastAsia="Times New Roman" w:hAnsi="Arial" w:cs="Arial"/>
          <w:iCs/>
          <w:lang w:eastAsia="pl-PL"/>
        </w:rPr>
        <w:t>netto</w:t>
      </w:r>
      <w:bookmarkEnd w:id="3"/>
      <w:r w:rsidRPr="00601366">
        <w:rPr>
          <w:rFonts w:ascii="Arial" w:eastAsia="Times New Roman" w:hAnsi="Arial" w:cs="Arial"/>
          <w:iCs/>
          <w:lang w:eastAsia="pl-PL"/>
        </w:rPr>
        <w:t xml:space="preserve">, która zostanie powiększona o podatek od towarów i usług (VAT) według stawki określonej </w:t>
      </w:r>
      <w:r w:rsidRPr="00601366">
        <w:rPr>
          <w:rFonts w:ascii="Arial" w:eastAsia="Times New Roman" w:hAnsi="Arial" w:cs="Arial"/>
          <w:iCs/>
          <w:lang w:eastAsia="pl-PL"/>
        </w:rPr>
        <w:br/>
        <w:t xml:space="preserve">w powszechnie obowiązujących przepisach prawa. </w:t>
      </w:r>
    </w:p>
    <w:p w14:paraId="3B1A007A" w14:textId="77777777" w:rsidR="00601366" w:rsidRPr="00601366" w:rsidRDefault="00601366" w:rsidP="00C46513">
      <w:pPr>
        <w:widowControl w:val="0"/>
        <w:numPr>
          <w:ilvl w:val="0"/>
          <w:numId w:val="16"/>
        </w:numPr>
        <w:tabs>
          <w:tab w:val="clear" w:pos="644"/>
          <w:tab w:val="num" w:pos="426"/>
        </w:tabs>
        <w:autoSpaceDE w:val="0"/>
        <w:autoSpaceDN w:val="0"/>
        <w:adjustRightInd w:val="0"/>
        <w:spacing w:after="0" w:line="240" w:lineRule="auto"/>
        <w:ind w:left="426" w:hanging="426"/>
        <w:jc w:val="both"/>
        <w:rPr>
          <w:rFonts w:ascii="Arial" w:eastAsia="Times New Roman" w:hAnsi="Arial" w:cs="Arial"/>
          <w:iCs/>
          <w:lang w:eastAsia="pl-PL"/>
        </w:rPr>
      </w:pPr>
      <w:r w:rsidRPr="00601366">
        <w:rPr>
          <w:rFonts w:ascii="Arial" w:eastAsia="Times New Roman" w:hAnsi="Arial" w:cs="Arial"/>
          <w:iCs/>
          <w:lang w:eastAsia="pl-PL"/>
        </w:rPr>
        <w:t>Wynagrodzenie za wykonanie Umowy zawiera wszelkie koszty niezbędne do prawidłowego zrealizowania przez Wykonawcę Przedmiotu Umowy.</w:t>
      </w:r>
    </w:p>
    <w:p w14:paraId="728F1274" w14:textId="6D17E67E" w:rsidR="0001656F" w:rsidRPr="00822836" w:rsidRDefault="0001656F" w:rsidP="0001656F">
      <w:pPr>
        <w:widowControl w:val="0"/>
        <w:numPr>
          <w:ilvl w:val="0"/>
          <w:numId w:val="16"/>
        </w:numPr>
        <w:tabs>
          <w:tab w:val="clear" w:pos="644"/>
          <w:tab w:val="num" w:pos="426"/>
        </w:tabs>
        <w:autoSpaceDE w:val="0"/>
        <w:autoSpaceDN w:val="0"/>
        <w:adjustRightInd w:val="0"/>
        <w:spacing w:after="0" w:line="240" w:lineRule="auto"/>
        <w:ind w:left="426" w:hanging="426"/>
        <w:jc w:val="both"/>
        <w:rPr>
          <w:rFonts w:ascii="Arial" w:eastAsia="Times New Roman" w:hAnsi="Arial" w:cs="Arial"/>
          <w:iCs/>
          <w:lang w:eastAsia="pl-PL"/>
        </w:rPr>
      </w:pPr>
      <w:commentRangeStart w:id="4"/>
      <w:r w:rsidRPr="00822836">
        <w:rPr>
          <w:rFonts w:ascii="Arial" w:eastAsia="Times New Roman" w:hAnsi="Arial" w:cs="Arial"/>
          <w:iCs/>
          <w:lang w:eastAsia="pl-PL"/>
        </w:rPr>
        <w:t>Kwota wskazana w ust. 2 będzie płatna na podstawie prawidłowo wystawion</w:t>
      </w:r>
      <w:ins w:id="5" w:author="Kała Wojciech (TEE)" w:date="2025-11-06T06:51:00Z" w16du:dateUtc="2025-11-06T05:51:00Z">
        <w:r w:rsidR="003B272E">
          <w:rPr>
            <w:rFonts w:ascii="Arial" w:eastAsia="Times New Roman" w:hAnsi="Arial" w:cs="Arial"/>
            <w:iCs/>
            <w:lang w:eastAsia="pl-PL"/>
          </w:rPr>
          <w:t>ej</w:t>
        </w:r>
      </w:ins>
      <w:del w:id="6" w:author="Kała Wojciech (TEE)" w:date="2025-11-06T06:51:00Z" w16du:dateUtc="2025-11-06T05:51:00Z">
        <w:r w:rsidDel="003B272E">
          <w:rPr>
            <w:rFonts w:ascii="Arial" w:eastAsia="Times New Roman" w:hAnsi="Arial" w:cs="Arial"/>
            <w:iCs/>
            <w:lang w:eastAsia="pl-PL"/>
          </w:rPr>
          <w:delText>ych</w:delText>
        </w:r>
      </w:del>
      <w:r w:rsidRPr="00822836">
        <w:rPr>
          <w:rFonts w:ascii="Arial" w:eastAsia="Times New Roman" w:hAnsi="Arial" w:cs="Arial"/>
          <w:iCs/>
          <w:lang w:eastAsia="pl-PL"/>
        </w:rPr>
        <w:t xml:space="preserve"> przez Wykonawcę faktur</w:t>
      </w:r>
      <w:ins w:id="7" w:author="Kała Wojciech (TEE)" w:date="2025-11-06T06:51:00Z" w16du:dateUtc="2025-11-06T05:51:00Z">
        <w:r w:rsidR="003B272E">
          <w:rPr>
            <w:rFonts w:ascii="Arial" w:eastAsia="Times New Roman" w:hAnsi="Arial" w:cs="Arial"/>
            <w:iCs/>
            <w:lang w:eastAsia="pl-PL"/>
          </w:rPr>
          <w:t>y</w:t>
        </w:r>
      </w:ins>
      <w:r>
        <w:rPr>
          <w:rFonts w:ascii="Arial" w:eastAsia="Times New Roman" w:hAnsi="Arial" w:cs="Arial"/>
          <w:iCs/>
          <w:lang w:eastAsia="pl-PL"/>
        </w:rPr>
        <w:t xml:space="preserve">, </w:t>
      </w:r>
      <w:del w:id="8" w:author="Kała Wojciech (TEE)" w:date="2025-11-06T06:51:00Z" w16du:dateUtc="2025-11-06T05:51:00Z">
        <w:r w:rsidDel="003B272E">
          <w:rPr>
            <w:rFonts w:ascii="Arial" w:eastAsia="Times New Roman" w:hAnsi="Arial" w:cs="Arial"/>
            <w:iCs/>
            <w:lang w:eastAsia="pl-PL"/>
          </w:rPr>
          <w:delText xml:space="preserve">w ten </w:delText>
        </w:r>
        <w:r w:rsidR="00ED2A4C" w:rsidDel="003B272E">
          <w:rPr>
            <w:rFonts w:ascii="Arial" w:eastAsia="Times New Roman" w:hAnsi="Arial" w:cs="Arial"/>
            <w:iCs/>
            <w:lang w:eastAsia="pl-PL"/>
          </w:rPr>
          <w:delText>sposób,</w:delText>
        </w:r>
        <w:r w:rsidDel="003B272E">
          <w:rPr>
            <w:rFonts w:ascii="Arial" w:eastAsia="Times New Roman" w:hAnsi="Arial" w:cs="Arial"/>
            <w:iCs/>
            <w:lang w:eastAsia="pl-PL"/>
          </w:rPr>
          <w:delText xml:space="preserve"> że</w:delText>
        </w:r>
        <w:r w:rsidRPr="00822836" w:rsidDel="003B272E">
          <w:rPr>
            <w:rFonts w:ascii="Arial" w:eastAsia="Times New Roman" w:hAnsi="Arial" w:cs="Arial"/>
            <w:iCs/>
            <w:lang w:eastAsia="pl-PL"/>
          </w:rPr>
          <w:delText xml:space="preserve"> </w:delText>
        </w:r>
      </w:del>
      <w:r>
        <w:rPr>
          <w:rFonts w:ascii="Arial" w:eastAsia="Times New Roman" w:hAnsi="Arial" w:cs="Arial"/>
          <w:iCs/>
          <w:lang w:eastAsia="pl-PL"/>
        </w:rPr>
        <w:t xml:space="preserve">na podstawie podpisanego przez Strony Protokołu odbioru </w:t>
      </w:r>
      <w:del w:id="9" w:author="Kała Wojciech (TEE)" w:date="2025-11-06T06:51:00Z" w16du:dateUtc="2025-11-06T05:51:00Z">
        <w:r w:rsidDel="003B272E">
          <w:rPr>
            <w:rFonts w:ascii="Arial" w:eastAsia="Times New Roman" w:hAnsi="Arial" w:cs="Arial"/>
            <w:iCs/>
            <w:lang w:eastAsia="pl-PL"/>
          </w:rPr>
          <w:delText>Etapu I, Zamawiający zapłaci Wykonawcy 30% wynagrodzenia, a na podstawie podpisanego przez Strony Protokołu odbioru</w:delText>
        </w:r>
      </w:del>
      <w:r>
        <w:rPr>
          <w:rFonts w:ascii="Arial" w:eastAsia="Times New Roman" w:hAnsi="Arial" w:cs="Arial"/>
          <w:iCs/>
          <w:lang w:eastAsia="pl-PL"/>
        </w:rPr>
        <w:t xml:space="preserve"> końcowego</w:t>
      </w:r>
      <w:ins w:id="10" w:author="Kała Wojciech (TEE)" w:date="2025-11-06T06:52:00Z" w16du:dateUtc="2025-11-06T05:52:00Z">
        <w:r w:rsidR="003B272E">
          <w:rPr>
            <w:rFonts w:ascii="Arial" w:eastAsia="Times New Roman" w:hAnsi="Arial" w:cs="Arial"/>
            <w:iCs/>
            <w:lang w:eastAsia="pl-PL"/>
          </w:rPr>
          <w:t>,</w:t>
        </w:r>
      </w:ins>
      <w:del w:id="11" w:author="Kała Wojciech (TEE)" w:date="2025-11-06T06:52:00Z" w16du:dateUtc="2025-11-06T05:52:00Z">
        <w:r w:rsidDel="003B272E">
          <w:rPr>
            <w:rFonts w:ascii="Arial" w:eastAsia="Times New Roman" w:hAnsi="Arial" w:cs="Arial"/>
            <w:iCs/>
            <w:lang w:eastAsia="pl-PL"/>
          </w:rPr>
          <w:delText xml:space="preserve"> </w:delText>
        </w:r>
      </w:del>
      <w:del w:id="12" w:author="Kała Wojciech (TEE)" w:date="2025-11-06T06:51:00Z" w16du:dateUtc="2025-11-06T05:51:00Z">
        <w:r w:rsidDel="003B272E">
          <w:rPr>
            <w:rFonts w:ascii="Arial" w:eastAsia="Times New Roman" w:hAnsi="Arial" w:cs="Arial"/>
            <w:iCs/>
            <w:lang w:eastAsia="pl-PL"/>
          </w:rPr>
          <w:delText>Wykonawca zapłaci pozostałe 70% wynagrodzenia, a wszystko to</w:delText>
        </w:r>
      </w:del>
      <w:r w:rsidRPr="00822836">
        <w:rPr>
          <w:rFonts w:ascii="Arial" w:eastAsia="Times New Roman" w:hAnsi="Arial" w:cs="Arial"/>
          <w:iCs/>
          <w:lang w:eastAsia="pl-PL"/>
        </w:rPr>
        <w:t xml:space="preserve"> </w:t>
      </w:r>
      <w:r w:rsidRPr="00152A8B">
        <w:rPr>
          <w:rFonts w:ascii="Arial" w:eastAsia="Times New Roman" w:hAnsi="Arial" w:cs="Arial"/>
          <w:b/>
          <w:bCs/>
          <w:iCs/>
          <w:lang w:eastAsia="pl-PL"/>
        </w:rPr>
        <w:t>w terminie 30 dni</w:t>
      </w:r>
      <w:r w:rsidRPr="00822836">
        <w:rPr>
          <w:rFonts w:ascii="Arial" w:eastAsia="Times New Roman" w:hAnsi="Arial" w:cs="Arial"/>
          <w:iCs/>
          <w:lang w:eastAsia="pl-PL"/>
        </w:rPr>
        <w:t xml:space="preserve"> od daty doręczenia Zamawiającemu faktur</w:t>
      </w:r>
      <w:r>
        <w:rPr>
          <w:rFonts w:ascii="Arial" w:eastAsia="Times New Roman" w:hAnsi="Arial" w:cs="Arial"/>
          <w:iCs/>
          <w:lang w:eastAsia="pl-PL"/>
        </w:rPr>
        <w:t>y</w:t>
      </w:r>
      <w:r w:rsidRPr="00822836">
        <w:rPr>
          <w:rFonts w:ascii="Arial" w:eastAsia="Times New Roman" w:hAnsi="Arial" w:cs="Arial"/>
          <w:iCs/>
          <w:lang w:eastAsia="pl-PL"/>
        </w:rPr>
        <w:t>.</w:t>
      </w:r>
      <w:commentRangeEnd w:id="4"/>
      <w:r w:rsidR="00A8429F">
        <w:rPr>
          <w:rStyle w:val="Odwoaniedokomentarza"/>
          <w:lang w:val="x-none"/>
        </w:rPr>
        <w:commentReference w:id="4"/>
      </w:r>
    </w:p>
    <w:p w14:paraId="2F901CC8" w14:textId="77777777" w:rsidR="00601366" w:rsidRPr="00601366" w:rsidRDefault="00601366" w:rsidP="00C46513">
      <w:pPr>
        <w:widowControl w:val="0"/>
        <w:numPr>
          <w:ilvl w:val="0"/>
          <w:numId w:val="16"/>
        </w:numPr>
        <w:tabs>
          <w:tab w:val="clear" w:pos="644"/>
          <w:tab w:val="num" w:pos="426"/>
        </w:tabs>
        <w:autoSpaceDE w:val="0"/>
        <w:autoSpaceDN w:val="0"/>
        <w:adjustRightInd w:val="0"/>
        <w:spacing w:after="0" w:line="240" w:lineRule="auto"/>
        <w:ind w:left="426" w:hanging="426"/>
        <w:jc w:val="both"/>
        <w:rPr>
          <w:rFonts w:ascii="Arial" w:eastAsia="Times New Roman" w:hAnsi="Arial" w:cs="Arial"/>
          <w:iCs/>
          <w:lang w:eastAsia="pl-PL"/>
        </w:rPr>
      </w:pPr>
      <w:r w:rsidRPr="00601366">
        <w:rPr>
          <w:rFonts w:ascii="Arial" w:eastAsia="Times New Roman" w:hAnsi="Arial" w:cs="Arial"/>
          <w:iCs/>
          <w:lang w:eastAsia="pl-PL"/>
        </w:rPr>
        <w:t xml:space="preserve">Zapłata należności Wykonawcy, nastąpi przelewem na rachunek bankowy o nr ………… prowadzony przez …………. . </w:t>
      </w:r>
    </w:p>
    <w:p w14:paraId="3167FFA3" w14:textId="09133317" w:rsidR="003417BA" w:rsidRPr="00601366" w:rsidRDefault="003417BA" w:rsidP="00C46513">
      <w:pPr>
        <w:widowControl w:val="0"/>
        <w:numPr>
          <w:ilvl w:val="0"/>
          <w:numId w:val="16"/>
        </w:numPr>
        <w:tabs>
          <w:tab w:val="clear" w:pos="644"/>
          <w:tab w:val="left" w:pos="142"/>
        </w:tabs>
        <w:autoSpaceDE w:val="0"/>
        <w:autoSpaceDN w:val="0"/>
        <w:adjustRightInd w:val="0"/>
        <w:spacing w:after="0" w:line="240" w:lineRule="auto"/>
        <w:ind w:left="426" w:hanging="426"/>
        <w:jc w:val="both"/>
        <w:rPr>
          <w:rFonts w:ascii="Arial" w:eastAsia="Times New Roman" w:hAnsi="Arial" w:cs="Arial"/>
          <w:iCs/>
          <w:lang w:eastAsia="pl-PL"/>
        </w:rPr>
      </w:pPr>
      <w:r w:rsidRPr="00601366">
        <w:rPr>
          <w:rFonts w:ascii="Arial" w:eastAsia="Times New Roman" w:hAnsi="Arial" w:cs="Arial"/>
          <w:iCs/>
          <w:lang w:eastAsia="pl-PL"/>
        </w:rPr>
        <w:t xml:space="preserve">Wykonawca wystawiając fakturę zobowiązany jest do dokonania opisu </w:t>
      </w:r>
      <w:r w:rsidR="008D77EC" w:rsidRPr="00601366">
        <w:rPr>
          <w:rFonts w:ascii="Arial" w:eastAsia="Times New Roman" w:hAnsi="Arial" w:cs="Arial"/>
          <w:iCs/>
          <w:lang w:eastAsia="pl-PL"/>
        </w:rPr>
        <w:t>P</w:t>
      </w:r>
      <w:r w:rsidRPr="00601366">
        <w:rPr>
          <w:rFonts w:ascii="Arial" w:eastAsia="Times New Roman" w:hAnsi="Arial" w:cs="Arial"/>
          <w:iCs/>
          <w:lang w:eastAsia="pl-PL"/>
        </w:rPr>
        <w:t xml:space="preserve">rzedmiotu </w:t>
      </w:r>
      <w:r w:rsidR="001C0CEF" w:rsidRPr="00601366">
        <w:rPr>
          <w:rFonts w:ascii="Arial" w:eastAsia="Times New Roman" w:hAnsi="Arial" w:cs="Arial"/>
          <w:iCs/>
          <w:lang w:eastAsia="pl-PL"/>
        </w:rPr>
        <w:t>Umowy w</w:t>
      </w:r>
      <w:r w:rsidRPr="00601366">
        <w:rPr>
          <w:rFonts w:ascii="Arial" w:eastAsia="Times New Roman" w:hAnsi="Arial" w:cs="Arial"/>
          <w:iCs/>
          <w:lang w:eastAsia="pl-PL"/>
        </w:rPr>
        <w:t xml:space="preserve"> sposób rzetelny, zgodny z Umową i stanem rzeczywistym</w:t>
      </w:r>
      <w:r w:rsidR="00724284" w:rsidRPr="00601366">
        <w:rPr>
          <w:rFonts w:ascii="Arial" w:eastAsia="Times New Roman" w:hAnsi="Arial" w:cs="Arial"/>
          <w:iCs/>
          <w:lang w:eastAsia="pl-PL"/>
        </w:rPr>
        <w:t>.</w:t>
      </w:r>
      <w:r w:rsidRPr="00601366">
        <w:rPr>
          <w:rFonts w:ascii="Arial" w:eastAsia="Times New Roman" w:hAnsi="Arial" w:cs="Arial"/>
          <w:iCs/>
          <w:lang w:eastAsia="pl-PL"/>
        </w:rPr>
        <w:t xml:space="preserve"> </w:t>
      </w:r>
      <w:r w:rsidR="00FF7F8F" w:rsidRPr="00601366">
        <w:rPr>
          <w:rFonts w:ascii="Arial" w:eastAsia="Times New Roman" w:hAnsi="Arial" w:cs="Arial"/>
          <w:iCs/>
          <w:lang w:eastAsia="pl-PL"/>
        </w:rPr>
        <w:t>F</w:t>
      </w:r>
      <w:r w:rsidRPr="00601366">
        <w:rPr>
          <w:rFonts w:ascii="Arial" w:eastAsia="Times New Roman" w:hAnsi="Arial" w:cs="Arial"/>
          <w:iCs/>
          <w:lang w:eastAsia="pl-PL"/>
        </w:rPr>
        <w:t xml:space="preserve">aktura winna zawierać wskazanie miejsca wykonania </w:t>
      </w:r>
      <w:r w:rsidR="004B7664" w:rsidRPr="00601366">
        <w:rPr>
          <w:rFonts w:ascii="Arial" w:eastAsia="Times New Roman" w:hAnsi="Arial" w:cs="Arial"/>
          <w:iCs/>
          <w:lang w:eastAsia="pl-PL"/>
        </w:rPr>
        <w:t>P</w:t>
      </w:r>
      <w:r w:rsidRPr="00601366">
        <w:rPr>
          <w:rFonts w:ascii="Arial" w:eastAsia="Times New Roman" w:hAnsi="Arial" w:cs="Arial"/>
          <w:iCs/>
          <w:lang w:eastAsia="pl-PL"/>
        </w:rPr>
        <w:t xml:space="preserve">rzedmiotu </w:t>
      </w:r>
      <w:r w:rsidR="004B7664" w:rsidRPr="00601366">
        <w:rPr>
          <w:rFonts w:ascii="Arial" w:eastAsia="Times New Roman" w:hAnsi="Arial" w:cs="Arial"/>
          <w:iCs/>
          <w:lang w:eastAsia="pl-PL"/>
        </w:rPr>
        <w:t>U</w:t>
      </w:r>
      <w:r w:rsidRPr="00601366">
        <w:rPr>
          <w:rFonts w:ascii="Arial" w:eastAsia="Times New Roman" w:hAnsi="Arial" w:cs="Arial"/>
          <w:iCs/>
          <w:lang w:eastAsia="pl-PL"/>
        </w:rPr>
        <w:t>mowy.</w:t>
      </w:r>
      <w:r w:rsidR="00FF7F8F" w:rsidRPr="00601366">
        <w:rPr>
          <w:rFonts w:ascii="Arial" w:eastAsia="Times New Roman" w:hAnsi="Arial" w:cs="Arial"/>
          <w:iCs/>
          <w:lang w:eastAsia="pl-PL"/>
        </w:rPr>
        <w:t xml:space="preserve"> Ponadto Strony ustalają, że w</w:t>
      </w:r>
      <w:r w:rsidR="00FF7F8F" w:rsidRPr="00601366">
        <w:rPr>
          <w:rFonts w:ascii="Arial" w:hAnsi="Arial" w:cs="Arial"/>
          <w:iCs/>
        </w:rPr>
        <w:t>ynagrodzenie z tytułu przeniesienia praw autorskich, o których mowa w § 15 ust. 5 Umowy, uwzględniane będzie w fakturze jako odrębna pozycja.</w:t>
      </w:r>
    </w:p>
    <w:p w14:paraId="67AE59F5" w14:textId="73463B4D" w:rsidR="00601366" w:rsidRPr="00601366" w:rsidRDefault="00601366" w:rsidP="00C46513">
      <w:pPr>
        <w:widowControl w:val="0"/>
        <w:numPr>
          <w:ilvl w:val="0"/>
          <w:numId w:val="16"/>
        </w:numPr>
        <w:tabs>
          <w:tab w:val="clear" w:pos="644"/>
          <w:tab w:val="left" w:pos="142"/>
        </w:tabs>
        <w:autoSpaceDE w:val="0"/>
        <w:autoSpaceDN w:val="0"/>
        <w:adjustRightInd w:val="0"/>
        <w:spacing w:after="0" w:line="240" w:lineRule="auto"/>
        <w:ind w:left="426" w:hanging="426"/>
        <w:jc w:val="both"/>
        <w:rPr>
          <w:rFonts w:ascii="Arial" w:eastAsia="Times New Roman" w:hAnsi="Arial" w:cs="Arial"/>
          <w:iCs/>
          <w:lang w:eastAsia="pl-PL"/>
        </w:rPr>
      </w:pPr>
      <w:r w:rsidRPr="00601366">
        <w:rPr>
          <w:rFonts w:ascii="Arial" w:eastAsia="Times New Roman" w:hAnsi="Arial" w:cs="Arial"/>
          <w:lang w:eastAsia="pl-PL"/>
        </w:rPr>
        <w:t>Wykonawca zobowiązany jest umieszczać na fakturze oznaczenie obowiązku zastosowania mechanizmu podzielonej płatności (MPP), a w przypadku braku takiego oznaczenia podać klasyfikację PKWiU towaru lub usługi wymienionej w załączniku nr 15</w:t>
      </w:r>
      <w:r w:rsidR="002425C3">
        <w:rPr>
          <w:rFonts w:ascii="Arial" w:eastAsia="Times New Roman" w:hAnsi="Arial" w:cs="Arial"/>
          <w:lang w:eastAsia="pl-PL"/>
        </w:rPr>
        <w:t xml:space="preserve"> </w:t>
      </w:r>
      <w:r w:rsidRPr="00601366">
        <w:rPr>
          <w:rFonts w:ascii="Arial" w:eastAsia="Times New Roman" w:hAnsi="Arial" w:cs="Arial"/>
          <w:lang w:eastAsia="pl-PL"/>
        </w:rPr>
        <w:t xml:space="preserve">do Ustawy z dnia 11 marca 2004 r. o podatku od towarów i usług. </w:t>
      </w:r>
    </w:p>
    <w:p w14:paraId="5513E722" w14:textId="1BDC2619" w:rsidR="003417BA" w:rsidRDefault="00D04C47" w:rsidP="00C46513">
      <w:pPr>
        <w:widowControl w:val="0"/>
        <w:numPr>
          <w:ilvl w:val="0"/>
          <w:numId w:val="16"/>
        </w:numPr>
        <w:tabs>
          <w:tab w:val="clear" w:pos="644"/>
          <w:tab w:val="num" w:pos="426"/>
        </w:tabs>
        <w:autoSpaceDE w:val="0"/>
        <w:autoSpaceDN w:val="0"/>
        <w:adjustRightInd w:val="0"/>
        <w:spacing w:after="0" w:line="240" w:lineRule="auto"/>
        <w:ind w:left="426" w:hanging="426"/>
        <w:jc w:val="both"/>
        <w:rPr>
          <w:rFonts w:ascii="Arial" w:eastAsia="Times New Roman" w:hAnsi="Arial" w:cs="Arial"/>
          <w:iCs/>
          <w:lang w:eastAsia="pl-PL"/>
        </w:rPr>
      </w:pPr>
      <w:r w:rsidRPr="00601366">
        <w:rPr>
          <w:rFonts w:ascii="Arial" w:eastAsia="Times New Roman" w:hAnsi="Arial" w:cs="Arial"/>
          <w:iCs/>
          <w:lang w:eastAsia="pl-PL"/>
        </w:rPr>
        <w:t>Dniem zapłaty będzie dzień obciążenia rachunku bankowego Z</w:t>
      </w:r>
      <w:r w:rsidR="005B3735" w:rsidRPr="00601366">
        <w:rPr>
          <w:rFonts w:ascii="Arial" w:eastAsia="Times New Roman" w:hAnsi="Arial" w:cs="Arial"/>
          <w:iCs/>
          <w:lang w:eastAsia="pl-PL"/>
        </w:rPr>
        <w:t>amawiającego</w:t>
      </w:r>
      <w:r w:rsidRPr="00601366">
        <w:rPr>
          <w:rFonts w:ascii="Arial" w:eastAsia="Times New Roman" w:hAnsi="Arial" w:cs="Arial"/>
          <w:iCs/>
          <w:lang w:eastAsia="pl-PL"/>
        </w:rPr>
        <w:t>.</w:t>
      </w:r>
    </w:p>
    <w:p w14:paraId="0AE14CF5" w14:textId="06B945DF" w:rsidR="00601366" w:rsidRPr="00601366" w:rsidRDefault="00601366" w:rsidP="00C46513">
      <w:pPr>
        <w:pStyle w:val="Akapitzlist"/>
        <w:numPr>
          <w:ilvl w:val="0"/>
          <w:numId w:val="16"/>
        </w:numPr>
        <w:tabs>
          <w:tab w:val="clear" w:pos="644"/>
          <w:tab w:val="num" w:pos="426"/>
        </w:tabs>
        <w:ind w:left="426" w:hanging="426"/>
        <w:jc w:val="both"/>
        <w:rPr>
          <w:rFonts w:ascii="Arial" w:eastAsia="Times New Roman" w:hAnsi="Arial" w:cs="Arial"/>
          <w:iCs/>
        </w:rPr>
      </w:pPr>
      <w:commentRangeStart w:id="13"/>
      <w:commentRangeStart w:id="14"/>
      <w:r w:rsidRPr="00601366">
        <w:rPr>
          <w:rFonts w:ascii="Arial" w:eastAsia="Times New Roman" w:hAnsi="Arial" w:cs="Arial"/>
          <w:iCs/>
        </w:rPr>
        <w:t>Faktur</w:t>
      </w:r>
      <w:r>
        <w:rPr>
          <w:rFonts w:ascii="Arial" w:eastAsia="Times New Roman" w:hAnsi="Arial" w:cs="Arial"/>
          <w:iCs/>
        </w:rPr>
        <w:t>y</w:t>
      </w:r>
      <w:r w:rsidRPr="00601366">
        <w:rPr>
          <w:rFonts w:ascii="Arial" w:eastAsia="Times New Roman" w:hAnsi="Arial" w:cs="Arial"/>
          <w:iCs/>
        </w:rPr>
        <w:t xml:space="preserve"> należy przesłać na adres: TAURON Obsługa Klienta sp. z o.o. ul. Lwowska 23, 40-389 Katowice.</w:t>
      </w:r>
      <w:commentRangeEnd w:id="13"/>
      <w:r w:rsidR="00A8429F">
        <w:rPr>
          <w:rStyle w:val="Odwoaniedokomentarza"/>
          <w:lang w:val="x-none" w:eastAsia="en-US"/>
        </w:rPr>
        <w:commentReference w:id="13"/>
      </w:r>
      <w:commentRangeEnd w:id="14"/>
      <w:r w:rsidR="003B272E">
        <w:rPr>
          <w:rStyle w:val="Odwoaniedokomentarza"/>
          <w:lang w:val="x-none" w:eastAsia="en-US"/>
        </w:rPr>
        <w:commentReference w:id="14"/>
      </w:r>
    </w:p>
    <w:p w14:paraId="7796F6D0" w14:textId="77777777" w:rsidR="00D04C47" w:rsidRPr="00601366" w:rsidRDefault="005B3735" w:rsidP="00C46513">
      <w:pPr>
        <w:widowControl w:val="0"/>
        <w:numPr>
          <w:ilvl w:val="0"/>
          <w:numId w:val="16"/>
        </w:numPr>
        <w:tabs>
          <w:tab w:val="clear" w:pos="644"/>
          <w:tab w:val="left" w:pos="142"/>
          <w:tab w:val="num" w:pos="426"/>
        </w:tabs>
        <w:autoSpaceDE w:val="0"/>
        <w:autoSpaceDN w:val="0"/>
        <w:adjustRightInd w:val="0"/>
        <w:spacing w:after="0" w:line="240" w:lineRule="auto"/>
        <w:ind w:left="426" w:hanging="426"/>
        <w:jc w:val="both"/>
        <w:rPr>
          <w:color w:val="000000"/>
        </w:rPr>
      </w:pPr>
      <w:r w:rsidRPr="00601366">
        <w:rPr>
          <w:rFonts w:ascii="Arial" w:eastAsia="Times New Roman" w:hAnsi="Arial" w:cs="Arial"/>
          <w:lang w:eastAsia="pl-PL"/>
        </w:rPr>
        <w:t>Zamawiający</w:t>
      </w:r>
      <w:r w:rsidR="00D04C47" w:rsidRPr="00601366">
        <w:rPr>
          <w:rFonts w:ascii="Arial" w:eastAsia="Times New Roman" w:hAnsi="Arial" w:cs="Arial"/>
          <w:lang w:eastAsia="pl-PL"/>
        </w:rPr>
        <w:t xml:space="preserve"> jest uprawniony do potrącania z należności </w:t>
      </w:r>
      <w:r w:rsidR="00381265" w:rsidRPr="00601366">
        <w:rPr>
          <w:rFonts w:ascii="Arial" w:eastAsia="Times New Roman" w:hAnsi="Arial" w:cs="Arial"/>
          <w:lang w:eastAsia="pl-PL"/>
        </w:rPr>
        <w:t>Wykonawcy</w:t>
      </w:r>
      <w:r w:rsidR="00D04C47" w:rsidRPr="00601366">
        <w:rPr>
          <w:rFonts w:ascii="Arial" w:eastAsia="Times New Roman" w:hAnsi="Arial" w:cs="Arial"/>
          <w:lang w:eastAsia="pl-PL"/>
        </w:rPr>
        <w:t xml:space="preserve"> wzajemnych należności wynikających z Umowy, w tym kar umownych.</w:t>
      </w:r>
      <w:r w:rsidR="00807FCB" w:rsidRPr="00601366">
        <w:rPr>
          <w:rFonts w:ascii="Arial" w:hAnsi="Arial" w:cs="Arial"/>
        </w:rPr>
        <w:t xml:space="preserve"> </w:t>
      </w:r>
      <w:r w:rsidR="00807FCB" w:rsidRPr="00601366">
        <w:rPr>
          <w:rFonts w:ascii="Arial" w:eastAsia="Times New Roman" w:hAnsi="Arial" w:cs="Arial"/>
          <w:lang w:eastAsia="pl-PL"/>
        </w:rPr>
        <w:t>Dotyczy to również kar umownych naliczonych zgodnie z Umową, lecz nie wymagalnych w dacie potrącenia.</w:t>
      </w:r>
    </w:p>
    <w:p w14:paraId="270032D8" w14:textId="77777777" w:rsidR="00D04C47" w:rsidRPr="00601366" w:rsidRDefault="00D04C47" w:rsidP="00C46513">
      <w:pPr>
        <w:widowControl w:val="0"/>
        <w:numPr>
          <w:ilvl w:val="0"/>
          <w:numId w:val="16"/>
        </w:numPr>
        <w:tabs>
          <w:tab w:val="clear" w:pos="644"/>
        </w:tabs>
        <w:autoSpaceDE w:val="0"/>
        <w:autoSpaceDN w:val="0"/>
        <w:adjustRightInd w:val="0"/>
        <w:spacing w:after="0" w:line="240" w:lineRule="auto"/>
        <w:ind w:left="426" w:hanging="426"/>
        <w:jc w:val="both"/>
        <w:rPr>
          <w:rFonts w:ascii="Arial" w:eastAsia="Times New Roman" w:hAnsi="Arial" w:cs="Arial"/>
          <w:iCs/>
          <w:lang w:eastAsia="pl-PL"/>
        </w:rPr>
      </w:pPr>
      <w:r w:rsidRPr="00601366">
        <w:rPr>
          <w:rFonts w:ascii="Arial" w:eastAsia="Times New Roman" w:hAnsi="Arial" w:cs="Arial"/>
          <w:iCs/>
          <w:lang w:eastAsia="pl-PL"/>
        </w:rPr>
        <w:t xml:space="preserve">W przypadkach i na zasadach prawem przewidzianych </w:t>
      </w:r>
      <w:r w:rsidR="00381265" w:rsidRPr="00601366">
        <w:rPr>
          <w:rFonts w:ascii="Arial" w:eastAsia="Times New Roman" w:hAnsi="Arial" w:cs="Arial"/>
          <w:iCs/>
          <w:lang w:eastAsia="pl-PL"/>
        </w:rPr>
        <w:t>Wykonawca</w:t>
      </w:r>
      <w:r w:rsidRPr="00601366">
        <w:rPr>
          <w:rFonts w:ascii="Arial" w:eastAsia="Times New Roman" w:hAnsi="Arial" w:cs="Arial"/>
          <w:iCs/>
          <w:lang w:eastAsia="pl-PL"/>
        </w:rPr>
        <w:t xml:space="preserve"> ma prawo do naliczania i dochodzenia odsetek.</w:t>
      </w:r>
    </w:p>
    <w:p w14:paraId="2F46CA07" w14:textId="1D5DCE57" w:rsidR="008E6A72" w:rsidRDefault="00C00826" w:rsidP="00C46513">
      <w:pPr>
        <w:numPr>
          <w:ilvl w:val="0"/>
          <w:numId w:val="16"/>
        </w:numPr>
        <w:tabs>
          <w:tab w:val="clear" w:pos="644"/>
        </w:tabs>
        <w:spacing w:after="0" w:line="240" w:lineRule="auto"/>
        <w:ind w:left="426" w:hanging="426"/>
        <w:jc w:val="both"/>
        <w:rPr>
          <w:rFonts w:ascii="Arial" w:hAnsi="Arial" w:cs="Arial"/>
        </w:rPr>
      </w:pPr>
      <w:r w:rsidRPr="00601366">
        <w:rPr>
          <w:rFonts w:ascii="Arial" w:hAnsi="Arial" w:cs="Arial"/>
          <w:iCs/>
        </w:rPr>
        <w:t xml:space="preserve">Zmiana numeru rachunku bankowego, o którym mowa w ust. 5, nie stanowi zmiany Umowy, a następuje poprzez złożenie Zamawiającemu pisemnego oświadczenia </w:t>
      </w:r>
      <w:r w:rsidRPr="00601366">
        <w:rPr>
          <w:rFonts w:ascii="Arial" w:hAnsi="Arial" w:cs="Arial"/>
          <w:iCs/>
        </w:rPr>
        <w:lastRenderedPageBreak/>
        <w:t xml:space="preserve">Wykonawcy o zmianie rachunku bankowego, podpisanego zgodnie z zasadami reprezentacji, pod rygorem nieważności, i staje się skuteczna z chwilą otrzymania tego </w:t>
      </w:r>
      <w:r w:rsidRPr="00F102C4">
        <w:rPr>
          <w:rFonts w:ascii="Arial" w:hAnsi="Arial" w:cs="Arial"/>
        </w:rPr>
        <w:t>oświadczenia przez Zamawiającego. Dla skuteczności oświadczenia o zmianie numeru rachunku bankowego</w:t>
      </w:r>
      <w:r w:rsidR="001121C9" w:rsidRPr="00F102C4">
        <w:rPr>
          <w:rFonts w:ascii="Arial" w:hAnsi="Arial" w:cs="Arial"/>
        </w:rPr>
        <w:t xml:space="preserve"> </w:t>
      </w:r>
      <w:r w:rsidRPr="00F102C4">
        <w:rPr>
          <w:rFonts w:ascii="Arial" w:hAnsi="Arial" w:cs="Arial"/>
        </w:rPr>
        <w:t>Wykon</w:t>
      </w:r>
      <w:r w:rsidR="00A80E61">
        <w:rPr>
          <w:rFonts w:ascii="Arial" w:hAnsi="Arial" w:cs="Arial"/>
        </w:rPr>
        <w:t xml:space="preserve">awca zobowiązany jest dołączyć </w:t>
      </w:r>
      <w:r w:rsidRPr="00F102C4">
        <w:rPr>
          <w:rFonts w:ascii="Arial" w:hAnsi="Arial" w:cs="Arial"/>
        </w:rPr>
        <w:t>zaświadczenie banku potwierdzające prowadzenie rachunku</w:t>
      </w:r>
      <w:r w:rsidR="001121C9" w:rsidRPr="00F102C4">
        <w:rPr>
          <w:rFonts w:ascii="Arial" w:hAnsi="Arial" w:cs="Arial"/>
        </w:rPr>
        <w:t xml:space="preserve"> </w:t>
      </w:r>
      <w:r w:rsidRPr="00F102C4">
        <w:rPr>
          <w:rFonts w:ascii="Arial" w:hAnsi="Arial" w:cs="Arial"/>
        </w:rPr>
        <w:t>Wykonawcy.</w:t>
      </w:r>
    </w:p>
    <w:p w14:paraId="3878A0B7" w14:textId="7285516B" w:rsidR="00B04EE2" w:rsidRPr="00B04EE2" w:rsidRDefault="00B04EE2" w:rsidP="00B04EE2">
      <w:pPr>
        <w:numPr>
          <w:ilvl w:val="0"/>
          <w:numId w:val="16"/>
        </w:numPr>
        <w:tabs>
          <w:tab w:val="clear" w:pos="644"/>
        </w:tabs>
        <w:spacing w:after="0" w:line="240" w:lineRule="auto"/>
        <w:ind w:left="426" w:hanging="426"/>
        <w:jc w:val="both"/>
        <w:rPr>
          <w:rFonts w:ascii="Arial" w:hAnsi="Arial" w:cs="Arial"/>
        </w:rPr>
      </w:pPr>
      <w:r w:rsidRPr="005D6473">
        <w:rPr>
          <w:rFonts w:ascii="Arial" w:hAnsi="Arial" w:cs="Arial"/>
        </w:rPr>
        <w:t>Zgodnie z art. 4c ustawy z dnia 8 marca 2013 r. o przeciwdziałaniu nadmiernym opóźnieniom w transakcjach handlowych, Zamawiający oświadcza, posiada status dużego przedsiębiorcy w rozumieniu tej ustawy</w:t>
      </w:r>
      <w:r>
        <w:rPr>
          <w:rFonts w:ascii="Arial" w:hAnsi="Arial" w:cs="Arial"/>
        </w:rPr>
        <w:t>.</w:t>
      </w:r>
    </w:p>
    <w:p w14:paraId="1F1255F9" w14:textId="5883424F" w:rsidR="008E6A72" w:rsidRPr="008E6A72" w:rsidRDefault="008E6A72" w:rsidP="008E6A72">
      <w:pPr>
        <w:spacing w:after="0" w:line="240" w:lineRule="auto"/>
        <w:jc w:val="both"/>
        <w:rPr>
          <w:rFonts w:ascii="Arial" w:hAnsi="Arial" w:cs="Arial"/>
          <w:b/>
        </w:rPr>
      </w:pPr>
      <w:r w:rsidRPr="008E6A72">
        <w:rPr>
          <w:rFonts w:ascii="Arial" w:hAnsi="Arial" w:cs="Arial"/>
          <w:b/>
        </w:rPr>
        <w:t>Klauzula split payment</w:t>
      </w:r>
      <w:r w:rsidR="002425C3">
        <w:rPr>
          <w:rFonts w:ascii="Arial" w:hAnsi="Arial" w:cs="Arial"/>
          <w:b/>
        </w:rPr>
        <w:t xml:space="preserve"> </w:t>
      </w:r>
      <w:r w:rsidRPr="008E6A72">
        <w:rPr>
          <w:rFonts w:ascii="Arial" w:hAnsi="Arial" w:cs="Arial"/>
          <w:b/>
        </w:rPr>
        <w:t>/ białej księgi VAT</w:t>
      </w:r>
      <w:r w:rsidR="002425C3">
        <w:rPr>
          <w:rFonts w:ascii="Arial" w:hAnsi="Arial" w:cs="Arial"/>
          <w:b/>
        </w:rPr>
        <w:t xml:space="preserve"> </w:t>
      </w:r>
    </w:p>
    <w:p w14:paraId="273065D4" w14:textId="3A1FBFDA" w:rsidR="008E6A72" w:rsidRPr="00415843" w:rsidRDefault="008E6A72" w:rsidP="00C46513">
      <w:pPr>
        <w:numPr>
          <w:ilvl w:val="0"/>
          <w:numId w:val="16"/>
        </w:numPr>
        <w:spacing w:after="0" w:line="240" w:lineRule="auto"/>
        <w:jc w:val="both"/>
        <w:rPr>
          <w:rFonts w:ascii="Arial" w:hAnsi="Arial" w:cs="Arial"/>
        </w:rPr>
      </w:pPr>
      <w:r w:rsidRPr="008E6A72">
        <w:rPr>
          <w:rFonts w:ascii="Arial" w:hAnsi="Arial" w:cs="Arial"/>
          <w:iCs/>
          <w:shd w:val="clear" w:color="auto" w:fill="FFFFFF"/>
        </w:rPr>
        <w:t xml:space="preserve">Zamawiający dokonuje zapłaty wynagrodzenia wynikającego z Umowy z zastosowaniem mechanizmu podzielonej płatności (z ang. </w:t>
      </w:r>
      <w:r w:rsidRPr="008E6A72">
        <w:rPr>
          <w:rFonts w:ascii="Arial" w:hAnsi="Arial" w:cs="Arial"/>
          <w:i/>
          <w:iCs/>
          <w:shd w:val="clear" w:color="auto" w:fill="FFFFFF"/>
        </w:rPr>
        <w:t>split payment</w:t>
      </w:r>
      <w:r w:rsidRPr="008E6A72">
        <w:rPr>
          <w:rFonts w:ascii="Arial" w:hAnsi="Arial" w:cs="Arial"/>
          <w:iCs/>
          <w:shd w:val="clear" w:color="auto" w:fill="FFFFFF"/>
        </w:rPr>
        <w:t>), o którym mowa w</w:t>
      </w:r>
      <w:r w:rsidR="00B4049B" w:rsidRPr="00B4049B">
        <w:rPr>
          <w:rFonts w:ascii="Arial" w:hAnsi="Arial" w:cs="Arial"/>
          <w:iCs/>
          <w:shd w:val="clear" w:color="auto" w:fill="FFFFFF"/>
        </w:rPr>
        <w:t xml:space="preserve"> Dziale XI</w:t>
      </w:r>
      <w:r w:rsidRPr="008E6A72">
        <w:rPr>
          <w:rFonts w:ascii="Arial" w:hAnsi="Arial" w:cs="Arial"/>
          <w:iCs/>
          <w:shd w:val="clear" w:color="auto" w:fill="FFFFFF"/>
        </w:rPr>
        <w:t xml:space="preserve"> Rozdziale 1a ustawy z dnia 11 marca 2004 r. o podatku od towarów i usług.</w:t>
      </w:r>
    </w:p>
    <w:p w14:paraId="32A4D2B0" w14:textId="2E81EE23" w:rsidR="00415843" w:rsidRPr="00415843" w:rsidRDefault="00415843" w:rsidP="00C46513">
      <w:pPr>
        <w:pStyle w:val="Akapitzlist"/>
        <w:numPr>
          <w:ilvl w:val="0"/>
          <w:numId w:val="16"/>
        </w:numPr>
        <w:rPr>
          <w:rFonts w:ascii="Arial" w:hAnsi="Arial" w:cs="Arial"/>
          <w:lang w:eastAsia="en-US"/>
        </w:rPr>
      </w:pPr>
      <w:r w:rsidRPr="00415843">
        <w:rPr>
          <w:rFonts w:ascii="Arial" w:hAnsi="Arial" w:cs="Arial"/>
          <w:lang w:eastAsia="en-US"/>
        </w:rPr>
        <w:t>Zamawiający oświadcza, że jest czynnym podatnikiem VAT.</w:t>
      </w:r>
    </w:p>
    <w:p w14:paraId="0EDD59C8" w14:textId="421660E6" w:rsidR="008E6A72" w:rsidRDefault="008E6A72" w:rsidP="00C46513">
      <w:pPr>
        <w:numPr>
          <w:ilvl w:val="0"/>
          <w:numId w:val="16"/>
        </w:numPr>
        <w:spacing w:after="0" w:line="240" w:lineRule="auto"/>
        <w:jc w:val="both"/>
        <w:rPr>
          <w:rFonts w:ascii="Arial" w:hAnsi="Arial" w:cs="Arial"/>
        </w:rPr>
      </w:pPr>
      <w:r w:rsidRPr="008E6A72">
        <w:rPr>
          <w:rFonts w:ascii="Arial" w:hAnsi="Arial" w:cs="Arial"/>
          <w:iCs/>
          <w:shd w:val="clear" w:color="auto" w:fill="FFFFFF"/>
        </w:rPr>
        <w:t>Wykonawca oświadcza, że jest czynnym podatnikiem VAT i</w:t>
      </w:r>
      <w:r w:rsidR="002425C3">
        <w:rPr>
          <w:rFonts w:ascii="Arial" w:hAnsi="Arial" w:cs="Arial"/>
          <w:iCs/>
          <w:shd w:val="clear" w:color="auto" w:fill="FFFFFF"/>
        </w:rPr>
        <w:t xml:space="preserve"> </w:t>
      </w:r>
      <w:r w:rsidRPr="008E6A72">
        <w:rPr>
          <w:rFonts w:ascii="Arial" w:hAnsi="Arial" w:cs="Arial"/>
          <w:iCs/>
          <w:shd w:val="clear" w:color="auto" w:fill="FFFFFF"/>
        </w:rPr>
        <w:t>wskazan</w:t>
      </w:r>
      <w:r w:rsidR="006E2668">
        <w:rPr>
          <w:rFonts w:ascii="Arial" w:hAnsi="Arial" w:cs="Arial"/>
          <w:iCs/>
          <w:shd w:val="clear" w:color="auto" w:fill="FFFFFF"/>
        </w:rPr>
        <w:t>y</w:t>
      </w:r>
      <w:r w:rsidRPr="008E6A72">
        <w:rPr>
          <w:rFonts w:ascii="Arial" w:hAnsi="Arial" w:cs="Arial"/>
          <w:iCs/>
          <w:shd w:val="clear" w:color="auto" w:fill="FFFFFF"/>
        </w:rPr>
        <w:t xml:space="preserve"> powyżej rachun</w:t>
      </w:r>
      <w:r w:rsidR="006E2668">
        <w:rPr>
          <w:rFonts w:ascii="Arial" w:hAnsi="Arial" w:cs="Arial"/>
          <w:iCs/>
          <w:shd w:val="clear" w:color="auto" w:fill="FFFFFF"/>
        </w:rPr>
        <w:t>ek</w:t>
      </w:r>
      <w:r w:rsidRPr="008E6A72">
        <w:rPr>
          <w:rFonts w:ascii="Arial" w:hAnsi="Arial" w:cs="Arial"/>
          <w:iCs/>
          <w:shd w:val="clear" w:color="auto" w:fill="FFFFFF"/>
        </w:rPr>
        <w:t xml:space="preserve"> bankow</w:t>
      </w:r>
      <w:r w:rsidR="006E2668">
        <w:rPr>
          <w:rFonts w:ascii="Arial" w:hAnsi="Arial" w:cs="Arial"/>
          <w:iCs/>
          <w:shd w:val="clear" w:color="auto" w:fill="FFFFFF"/>
        </w:rPr>
        <w:t>y</w:t>
      </w:r>
      <w:r w:rsidRPr="008E6A72">
        <w:rPr>
          <w:rFonts w:ascii="Arial" w:hAnsi="Arial" w:cs="Arial"/>
          <w:iCs/>
          <w:shd w:val="clear" w:color="auto" w:fill="FFFFFF"/>
        </w:rPr>
        <w:t xml:space="preserve"> </w:t>
      </w:r>
      <w:r w:rsidR="006E2668">
        <w:rPr>
          <w:rFonts w:ascii="Arial" w:hAnsi="Arial" w:cs="Arial"/>
          <w:iCs/>
          <w:shd w:val="clear" w:color="auto" w:fill="FFFFFF"/>
        </w:rPr>
        <w:t>jest</w:t>
      </w:r>
      <w:r w:rsidRPr="008E6A72">
        <w:rPr>
          <w:rFonts w:ascii="Arial" w:hAnsi="Arial" w:cs="Arial"/>
          <w:iCs/>
          <w:shd w:val="clear" w:color="auto" w:fill="FFFFFF"/>
        </w:rPr>
        <w:t xml:space="preserve"> </w:t>
      </w:r>
      <w:r w:rsidR="006E2668" w:rsidRPr="008E6A72">
        <w:rPr>
          <w:rFonts w:ascii="Arial" w:hAnsi="Arial" w:cs="Arial"/>
          <w:iCs/>
          <w:shd w:val="clear" w:color="auto" w:fill="FFFFFF"/>
        </w:rPr>
        <w:t>rachunk</w:t>
      </w:r>
      <w:r w:rsidR="006E2668">
        <w:rPr>
          <w:rFonts w:ascii="Arial" w:hAnsi="Arial" w:cs="Arial"/>
          <w:iCs/>
          <w:shd w:val="clear" w:color="auto" w:fill="FFFFFF"/>
        </w:rPr>
        <w:t>iem</w:t>
      </w:r>
      <w:r w:rsidRPr="008E6A72">
        <w:rPr>
          <w:rFonts w:ascii="Arial" w:hAnsi="Arial" w:cs="Arial"/>
          <w:iCs/>
          <w:shd w:val="clear" w:color="auto" w:fill="FFFFFF"/>
        </w:rPr>
        <w:t xml:space="preserve"> umieszczonym na tzw. białej liście podatników VAT prowadzonej przez Szefa Krajowej Administracji Skarbowej</w:t>
      </w:r>
      <w:r w:rsidR="006E2668" w:rsidRPr="006E2668">
        <w:rPr>
          <w:rFonts w:ascii="Arial" w:hAnsi="Arial" w:cs="Arial"/>
          <w:iCs/>
          <w:shd w:val="clear" w:color="auto" w:fill="FFFFFF"/>
        </w:rPr>
        <w:t xml:space="preserve"> albo rachunkiem wirtualnym powiązanym z takim rachunkiem.</w:t>
      </w:r>
    </w:p>
    <w:p w14:paraId="3226C1D1" w14:textId="0F3EB27A" w:rsidR="008E6A72" w:rsidRDefault="008E6A72" w:rsidP="00C46513">
      <w:pPr>
        <w:numPr>
          <w:ilvl w:val="0"/>
          <w:numId w:val="16"/>
        </w:numPr>
        <w:spacing w:after="0" w:line="240" w:lineRule="auto"/>
        <w:jc w:val="both"/>
        <w:rPr>
          <w:rFonts w:ascii="Arial" w:hAnsi="Arial" w:cs="Arial"/>
        </w:rPr>
      </w:pPr>
      <w:r w:rsidRPr="008E6A72">
        <w:rPr>
          <w:rFonts w:ascii="Arial" w:hAnsi="Arial" w:cs="Arial"/>
          <w:iCs/>
          <w:shd w:val="clear" w:color="auto" w:fill="FFFFFF"/>
        </w:rPr>
        <w:t>Wskazanie przez Wykonawcę rachunków bankowych nie spełniających wymogów określonych w ust.</w:t>
      </w:r>
      <w:r w:rsidR="00B03D0A">
        <w:rPr>
          <w:rFonts w:ascii="Arial" w:hAnsi="Arial" w:cs="Arial"/>
          <w:iCs/>
          <w:shd w:val="clear" w:color="auto" w:fill="FFFFFF"/>
        </w:rPr>
        <w:t xml:space="preserve"> 1</w:t>
      </w:r>
      <w:r w:rsidR="00271B05">
        <w:rPr>
          <w:rFonts w:ascii="Arial" w:hAnsi="Arial" w:cs="Arial"/>
          <w:iCs/>
          <w:shd w:val="clear" w:color="auto" w:fill="FFFFFF"/>
        </w:rPr>
        <w:t>6</w:t>
      </w:r>
      <w:r w:rsidR="00B03D0A" w:rsidRPr="008E6A72">
        <w:rPr>
          <w:rFonts w:ascii="Arial" w:hAnsi="Arial" w:cs="Arial"/>
          <w:iCs/>
          <w:shd w:val="clear" w:color="auto" w:fill="FFFFFF"/>
        </w:rPr>
        <w:t xml:space="preserve"> </w:t>
      </w:r>
      <w:r w:rsidRPr="008E6A72">
        <w:rPr>
          <w:rFonts w:ascii="Arial" w:hAnsi="Arial" w:cs="Arial"/>
          <w:iCs/>
          <w:shd w:val="clear" w:color="auto" w:fill="FFFFFF"/>
        </w:rPr>
        <w:t>może powodować wstrzymanie wykonania zapłaty dla Wykonawcy</w:t>
      </w:r>
      <w:r w:rsidRPr="008E6A72">
        <w:rPr>
          <w:rFonts w:ascii="Arial" w:hAnsi="Arial" w:cs="Arial"/>
          <w:iCs/>
          <w:lang w:eastAsia="pl-PL"/>
        </w:rPr>
        <w:t>, bez roszczeń Wykonawcy z tego tytułu</w:t>
      </w:r>
      <w:r w:rsidRPr="008E6A72">
        <w:rPr>
          <w:rFonts w:ascii="Arial" w:hAnsi="Arial" w:cs="Arial"/>
          <w:iCs/>
          <w:shd w:val="clear" w:color="auto" w:fill="FFFFFF"/>
        </w:rPr>
        <w:t>.</w:t>
      </w:r>
    </w:p>
    <w:p w14:paraId="79EFADA7" w14:textId="7ED2E64B" w:rsidR="008E6A72" w:rsidRPr="008E6A72" w:rsidDel="003B272E" w:rsidRDefault="008E6A72" w:rsidP="00C46513">
      <w:pPr>
        <w:numPr>
          <w:ilvl w:val="0"/>
          <w:numId w:val="16"/>
        </w:numPr>
        <w:spacing w:after="0" w:line="240" w:lineRule="auto"/>
        <w:jc w:val="both"/>
        <w:rPr>
          <w:del w:id="15" w:author="Kała Wojciech (TEE)" w:date="2025-11-06T06:55:00Z" w16du:dateUtc="2025-11-06T05:55:00Z"/>
          <w:rFonts w:ascii="Arial" w:hAnsi="Arial" w:cs="Arial"/>
        </w:rPr>
      </w:pPr>
      <w:commentRangeStart w:id="16"/>
      <w:del w:id="17" w:author="Kała Wojciech (TEE)" w:date="2025-11-06T06:55:00Z" w16du:dateUtc="2025-11-06T05:55:00Z">
        <w:r w:rsidRPr="008E6A72" w:rsidDel="003B272E">
          <w:rPr>
            <w:rFonts w:ascii="Arial" w:hAnsi="Arial" w:cs="Arial"/>
            <w:iCs/>
          </w:rPr>
          <w:delText xml:space="preserve">Zmiana numeru rachunku bankowego, o którym mowa w ust. </w:delText>
        </w:r>
        <w:r w:rsidR="00415843" w:rsidDel="003B272E">
          <w:rPr>
            <w:rFonts w:ascii="Arial" w:hAnsi="Arial" w:cs="Arial"/>
            <w:iCs/>
          </w:rPr>
          <w:delText>5</w:delText>
        </w:r>
        <w:r w:rsidRPr="008E6A72" w:rsidDel="003B272E">
          <w:rPr>
            <w:rFonts w:ascii="Arial" w:hAnsi="Arial" w:cs="Arial"/>
            <w:iCs/>
          </w:rPr>
          <w:delText xml:space="preserve"> powyżej, nie stanowi zmiany Umowy, a następuje poprzez złożenie Zamawiającemu pisemnego oświadczenia Wykonawcy o zmianie rachunku bankowego, podpisanego zgodnie z zasadami reprezentacji, pod rygorem nieważności i staje się skuteczna z chwilą otrzymania tego oświadczenia przez Zamawiającego. Dla skuteczności oświadczenia o zmianie numeru rachunku bankowego wymaga się, aby spełniał on warunki określone w ust. </w:delText>
        </w:r>
        <w:r w:rsidR="00E706BB" w:rsidDel="003B272E">
          <w:rPr>
            <w:rFonts w:ascii="Arial" w:hAnsi="Arial" w:cs="Arial"/>
            <w:iCs/>
          </w:rPr>
          <w:delText>1</w:delText>
        </w:r>
        <w:r w:rsidR="00271B05" w:rsidDel="003B272E">
          <w:rPr>
            <w:rFonts w:ascii="Arial" w:hAnsi="Arial" w:cs="Arial"/>
            <w:iCs/>
          </w:rPr>
          <w:delText>6</w:delText>
        </w:r>
        <w:r w:rsidR="00E706BB" w:rsidDel="003B272E">
          <w:rPr>
            <w:rFonts w:ascii="Arial" w:hAnsi="Arial" w:cs="Arial"/>
            <w:iCs/>
          </w:rPr>
          <w:delText>.</w:delText>
        </w:r>
        <w:commentRangeEnd w:id="16"/>
        <w:r w:rsidR="00F74305" w:rsidDel="003B272E">
          <w:rPr>
            <w:rStyle w:val="Odwoaniedokomentarza"/>
            <w:lang w:val="x-none"/>
          </w:rPr>
          <w:commentReference w:id="16"/>
        </w:r>
      </w:del>
    </w:p>
    <w:p w14:paraId="2EDA097B" w14:textId="0F157452" w:rsidR="008E6A72" w:rsidRPr="00FE6B5D" w:rsidRDefault="008E6A72" w:rsidP="00FE6B5D">
      <w:pPr>
        <w:keepNext/>
        <w:keepLines/>
        <w:spacing w:after="0"/>
        <w:jc w:val="both"/>
        <w:outlineLvl w:val="1"/>
        <w:rPr>
          <w:rFonts w:ascii="Arial" w:eastAsia="Times New Roman" w:hAnsi="Arial" w:cs="Arial"/>
          <w:b/>
          <w:bCs/>
        </w:rPr>
      </w:pPr>
      <w:bookmarkStart w:id="18" w:name="_Toc85105994"/>
      <w:r w:rsidRPr="00FE6B5D">
        <w:rPr>
          <w:rFonts w:ascii="Arial" w:eastAsia="Times New Roman" w:hAnsi="Arial" w:cs="Arial"/>
          <w:b/>
          <w:bCs/>
        </w:rPr>
        <w:t>Klauzula oświadczenie wiedzy</w:t>
      </w:r>
      <w:bookmarkEnd w:id="18"/>
    </w:p>
    <w:p w14:paraId="30A7A2CB" w14:textId="3FEAE449" w:rsidR="008E6A72" w:rsidRPr="008E6A72" w:rsidRDefault="008D7B9A" w:rsidP="00FE6B5D">
      <w:pPr>
        <w:spacing w:after="0" w:line="240" w:lineRule="auto"/>
        <w:ind w:left="709" w:hanging="425"/>
        <w:jc w:val="both"/>
        <w:rPr>
          <w:rFonts w:ascii="Arial" w:hAnsi="Arial" w:cs="Arial"/>
          <w:lang w:eastAsia="pl-PL"/>
        </w:rPr>
      </w:pPr>
      <w:r>
        <w:rPr>
          <w:rFonts w:ascii="Arial" w:hAnsi="Arial" w:cs="Arial"/>
          <w:iCs/>
          <w:lang w:eastAsia="pl-PL"/>
        </w:rPr>
        <w:t>1</w:t>
      </w:r>
      <w:ins w:id="19" w:author="Kała Wojciech (TEE)" w:date="2025-11-06T06:55:00Z" w16du:dateUtc="2025-11-06T05:55:00Z">
        <w:r w:rsidR="003B272E">
          <w:rPr>
            <w:rFonts w:ascii="Arial" w:hAnsi="Arial" w:cs="Arial"/>
            <w:iCs/>
            <w:lang w:eastAsia="pl-PL"/>
          </w:rPr>
          <w:t>8</w:t>
        </w:r>
      </w:ins>
      <w:del w:id="20" w:author="Kała Wojciech (TEE)" w:date="2025-11-06T06:55:00Z" w16du:dateUtc="2025-11-06T05:55:00Z">
        <w:r w:rsidDel="003B272E">
          <w:rPr>
            <w:rFonts w:ascii="Arial" w:hAnsi="Arial" w:cs="Arial"/>
            <w:iCs/>
            <w:lang w:eastAsia="pl-PL"/>
          </w:rPr>
          <w:delText>9</w:delText>
        </w:r>
      </w:del>
      <w:r w:rsidR="008E6A72" w:rsidRPr="008E6A72">
        <w:rPr>
          <w:rFonts w:ascii="Arial" w:hAnsi="Arial" w:cs="Arial"/>
          <w:iCs/>
          <w:lang w:eastAsia="pl-PL"/>
        </w:rPr>
        <w:t xml:space="preserve">. </w:t>
      </w:r>
      <w:r w:rsidR="001355AF">
        <w:rPr>
          <w:rFonts w:ascii="Arial" w:hAnsi="Arial" w:cs="Arial"/>
          <w:iCs/>
          <w:lang w:eastAsia="pl-PL"/>
        </w:rPr>
        <w:tab/>
      </w:r>
      <w:r w:rsidR="00A85002" w:rsidRPr="00A85002">
        <w:rPr>
          <w:rFonts w:ascii="Arial" w:hAnsi="Arial" w:cs="Arial"/>
          <w:iCs/>
          <w:lang w:eastAsia="pl-PL"/>
        </w:rPr>
        <w:t>Wykonawca</w:t>
      </w:r>
      <w:r w:rsidR="008E6A72" w:rsidRPr="008E6A72">
        <w:rPr>
          <w:rFonts w:ascii="Arial" w:hAnsi="Arial" w:cs="Arial"/>
          <w:iCs/>
          <w:lang w:eastAsia="pl-PL"/>
        </w:rPr>
        <w:t xml:space="preserve"> oświadcza, iż w stosunku do otrzymyw</w:t>
      </w:r>
      <w:r w:rsidR="00600B9E">
        <w:rPr>
          <w:rFonts w:ascii="Arial" w:hAnsi="Arial" w:cs="Arial"/>
          <w:iCs/>
          <w:lang w:eastAsia="pl-PL"/>
        </w:rPr>
        <w:t xml:space="preserve">anego wynagrodzenia w zamian za </w:t>
      </w:r>
      <w:r w:rsidR="008E6A72" w:rsidRPr="008E6A72">
        <w:rPr>
          <w:rFonts w:ascii="Arial" w:hAnsi="Arial" w:cs="Arial"/>
          <w:iCs/>
          <w:lang w:eastAsia="pl-PL"/>
        </w:rPr>
        <w:t>realizację przedmiotu Umowy jest on rzeczywistym</w:t>
      </w:r>
      <w:r w:rsidR="00600B9E">
        <w:rPr>
          <w:rFonts w:ascii="Arial" w:hAnsi="Arial" w:cs="Arial"/>
          <w:iCs/>
          <w:lang w:eastAsia="pl-PL"/>
        </w:rPr>
        <w:t xml:space="preserve"> właścicielem należności, tj. w </w:t>
      </w:r>
      <w:r w:rsidR="008E6A72" w:rsidRPr="008E6A72">
        <w:rPr>
          <w:rFonts w:ascii="Arial" w:hAnsi="Arial" w:cs="Arial"/>
          <w:iCs/>
          <w:lang w:eastAsia="pl-PL"/>
        </w:rPr>
        <w:t xml:space="preserve">szczególności </w:t>
      </w:r>
      <w:r w:rsidR="00A85002" w:rsidRPr="00A85002">
        <w:rPr>
          <w:rFonts w:ascii="Arial" w:hAnsi="Arial" w:cs="Arial"/>
          <w:iCs/>
          <w:lang w:eastAsia="pl-PL"/>
        </w:rPr>
        <w:t>Wykonawca</w:t>
      </w:r>
      <w:r w:rsidR="008E6A72" w:rsidRPr="008E6A72">
        <w:rPr>
          <w:rFonts w:ascii="Arial" w:hAnsi="Arial" w:cs="Arial"/>
          <w:iCs/>
          <w:lang w:eastAsia="pl-PL"/>
        </w:rPr>
        <w:t>:</w:t>
      </w:r>
      <w:r w:rsidR="008E6A72" w:rsidRPr="008E6A72">
        <w:rPr>
          <w:rFonts w:ascii="Arial" w:hAnsi="Arial" w:cs="Arial"/>
          <w:lang w:eastAsia="pl-PL"/>
        </w:rPr>
        <w:t xml:space="preserve"> </w:t>
      </w:r>
    </w:p>
    <w:p w14:paraId="2A1D1CBD" w14:textId="6D67C66A" w:rsidR="008E6A72" w:rsidRPr="00AC1651" w:rsidRDefault="008E6A72" w:rsidP="00C46513">
      <w:pPr>
        <w:numPr>
          <w:ilvl w:val="0"/>
          <w:numId w:val="39"/>
        </w:numPr>
        <w:spacing w:after="0" w:line="240" w:lineRule="auto"/>
        <w:ind w:left="993" w:hanging="284"/>
        <w:jc w:val="both"/>
        <w:rPr>
          <w:rFonts w:ascii="Arial" w:hAnsi="Arial" w:cs="Arial"/>
          <w:iCs/>
          <w:lang w:eastAsia="pl-PL"/>
        </w:rPr>
      </w:pPr>
      <w:r w:rsidRPr="008E6A72">
        <w:rPr>
          <w:rFonts w:ascii="Arial" w:hAnsi="Arial" w:cs="Arial"/>
          <w:iCs/>
          <w:lang w:eastAsia="pl-PL"/>
        </w:rPr>
        <w:t>otrzymuje należność dla własnej korzyści, w tym decyduje samodzielnie o jej przeznaczeniu i ponosi ryzyko ekonomiczne związane z utratą tej należności lub jej części, oraz</w:t>
      </w:r>
      <w:r w:rsidRPr="008E6A72">
        <w:rPr>
          <w:rFonts w:ascii="Arial" w:hAnsi="Arial" w:cs="Arial"/>
          <w:lang w:eastAsia="pl-PL"/>
        </w:rPr>
        <w:t xml:space="preserve"> </w:t>
      </w:r>
    </w:p>
    <w:p w14:paraId="2F0A4E39" w14:textId="20B7D6E6" w:rsidR="008E6A72" w:rsidRPr="00AC1651" w:rsidRDefault="00AC1651" w:rsidP="00AC1651">
      <w:pPr>
        <w:numPr>
          <w:ilvl w:val="0"/>
          <w:numId w:val="39"/>
        </w:numPr>
        <w:spacing w:after="0" w:line="240" w:lineRule="auto"/>
        <w:jc w:val="both"/>
        <w:rPr>
          <w:rFonts w:ascii="Arial" w:hAnsi="Arial" w:cs="Arial"/>
          <w:iCs/>
          <w:lang w:eastAsia="pl-PL"/>
        </w:rPr>
      </w:pPr>
      <w:r w:rsidRPr="008E6A72">
        <w:rPr>
          <w:rFonts w:ascii="Arial" w:hAnsi="Arial" w:cs="Arial"/>
          <w:iCs/>
          <w:lang w:eastAsia="pl-PL"/>
        </w:rPr>
        <w:t xml:space="preserve">nie jest pośrednikiem, przedstawicielem, powiernikiem lub innym podmiotem zobowiązanym prawnie lub faktycznie do przekazania całości lub części należności innemu podmiotowi, oraz </w:t>
      </w:r>
      <w:r w:rsidRPr="00B4396F">
        <w:rPr>
          <w:rFonts w:ascii="Arial" w:hAnsi="Arial" w:cs="Arial"/>
          <w:iCs/>
          <w:lang w:eastAsia="pl-PL"/>
        </w:rPr>
        <w:t xml:space="preserve">otrzymuje ww. wynagrodzenie w związku z prowadzoną przez siebie rzeczywistą działalnością gospodarczą w kraju swojej siedziby lub miejsca zamieszkania. </w:t>
      </w:r>
    </w:p>
    <w:p w14:paraId="3967AE09" w14:textId="1E206AAA" w:rsidR="008E6A72" w:rsidRPr="008E6A72" w:rsidRDefault="003B272E" w:rsidP="00FE6B5D">
      <w:pPr>
        <w:spacing w:after="0" w:line="240" w:lineRule="auto"/>
        <w:ind w:left="709" w:hanging="425"/>
        <w:jc w:val="both"/>
        <w:rPr>
          <w:rFonts w:ascii="Arial" w:hAnsi="Arial" w:cs="Arial"/>
          <w:iCs/>
          <w:lang w:eastAsia="pl-PL"/>
        </w:rPr>
      </w:pPr>
      <w:ins w:id="21" w:author="Kała Wojciech (TEE)" w:date="2025-11-06T06:55:00Z" w16du:dateUtc="2025-11-06T05:55:00Z">
        <w:r>
          <w:rPr>
            <w:rFonts w:ascii="Arial" w:hAnsi="Arial" w:cs="Arial"/>
            <w:iCs/>
            <w:lang w:eastAsia="pl-PL"/>
          </w:rPr>
          <w:t>19</w:t>
        </w:r>
      </w:ins>
      <w:del w:id="22" w:author="Kała Wojciech (TEE)" w:date="2025-11-06T06:55:00Z" w16du:dateUtc="2025-11-06T05:55:00Z">
        <w:r w:rsidR="008D7B9A" w:rsidDel="003B272E">
          <w:rPr>
            <w:rFonts w:ascii="Arial" w:hAnsi="Arial" w:cs="Arial"/>
            <w:iCs/>
            <w:lang w:eastAsia="pl-PL"/>
          </w:rPr>
          <w:delText>2</w:delText>
        </w:r>
        <w:r w:rsidR="00AC1651" w:rsidDel="003B272E">
          <w:rPr>
            <w:rFonts w:ascii="Arial" w:hAnsi="Arial" w:cs="Arial"/>
            <w:iCs/>
            <w:lang w:eastAsia="pl-PL"/>
          </w:rPr>
          <w:delText>0</w:delText>
        </w:r>
      </w:del>
      <w:r w:rsidR="008E6A72" w:rsidRPr="008E6A72">
        <w:rPr>
          <w:rFonts w:ascii="Arial" w:hAnsi="Arial" w:cs="Arial"/>
          <w:iCs/>
          <w:lang w:eastAsia="pl-PL"/>
        </w:rPr>
        <w:t xml:space="preserve">. </w:t>
      </w:r>
      <w:r w:rsidR="001355AF">
        <w:rPr>
          <w:rFonts w:ascii="Arial" w:hAnsi="Arial" w:cs="Arial"/>
          <w:iCs/>
          <w:lang w:eastAsia="pl-PL"/>
        </w:rPr>
        <w:tab/>
      </w:r>
      <w:r w:rsidR="008E6A72" w:rsidRPr="008E6A72">
        <w:rPr>
          <w:rFonts w:ascii="Arial" w:hAnsi="Arial" w:cs="Arial"/>
          <w:iCs/>
          <w:lang w:eastAsia="pl-PL"/>
        </w:rPr>
        <w:t>Według najlepszej wiedzy </w:t>
      </w:r>
      <w:r w:rsidR="00A85002" w:rsidRPr="00A85002">
        <w:rPr>
          <w:rFonts w:ascii="Arial" w:hAnsi="Arial" w:cs="Arial"/>
          <w:iCs/>
          <w:lang w:eastAsia="pl-PL"/>
        </w:rPr>
        <w:t>Wykonawca</w:t>
      </w:r>
      <w:r w:rsidR="008E6A72" w:rsidRPr="008E6A72">
        <w:rPr>
          <w:rFonts w:ascii="Arial" w:hAnsi="Arial" w:cs="Arial"/>
          <w:iCs/>
          <w:lang w:eastAsia="pl-PL"/>
        </w:rPr>
        <w:t xml:space="preserve">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w:t>
      </w:r>
      <w:r w:rsidR="00AC0C7C" w:rsidRPr="00AC0C7C">
        <w:rPr>
          <w:rFonts w:ascii="Arial" w:hAnsi="Arial" w:cs="Arial"/>
          <w:iCs/>
          <w:lang w:eastAsia="pl-PL"/>
        </w:rPr>
        <w:t>przepisów rozdziału 3a „Struktury hybrydowe” ustawy z dnia 15 lutego 1992 r. o podatku dochodowym od osób prawnych.</w:t>
      </w:r>
    </w:p>
    <w:p w14:paraId="77844D0D" w14:textId="1547CB7A" w:rsidR="008E6A72" w:rsidRPr="008E6A72" w:rsidRDefault="00AC1651" w:rsidP="00FE6B5D">
      <w:pPr>
        <w:spacing w:after="0" w:line="240" w:lineRule="auto"/>
        <w:ind w:left="709" w:hanging="425"/>
        <w:jc w:val="both"/>
        <w:rPr>
          <w:rFonts w:ascii="Arial" w:hAnsi="Arial" w:cs="Arial"/>
          <w:iCs/>
          <w:lang w:eastAsia="pl-PL"/>
        </w:rPr>
      </w:pPr>
      <w:r>
        <w:rPr>
          <w:rFonts w:ascii="Arial" w:hAnsi="Arial" w:cs="Arial"/>
          <w:iCs/>
          <w:lang w:eastAsia="pl-PL"/>
        </w:rPr>
        <w:t>2</w:t>
      </w:r>
      <w:ins w:id="23" w:author="Kała Wojciech (TEE)" w:date="2025-11-06T06:55:00Z" w16du:dateUtc="2025-11-06T05:55:00Z">
        <w:r w:rsidR="003B272E">
          <w:rPr>
            <w:rFonts w:ascii="Arial" w:hAnsi="Arial" w:cs="Arial"/>
            <w:iCs/>
            <w:lang w:eastAsia="pl-PL"/>
          </w:rPr>
          <w:t>0</w:t>
        </w:r>
      </w:ins>
      <w:del w:id="24" w:author="Kała Wojciech (TEE)" w:date="2025-11-06T06:55:00Z" w16du:dateUtc="2025-11-06T05:55:00Z">
        <w:r w:rsidDel="003B272E">
          <w:rPr>
            <w:rFonts w:ascii="Arial" w:hAnsi="Arial" w:cs="Arial"/>
            <w:iCs/>
            <w:lang w:eastAsia="pl-PL"/>
          </w:rPr>
          <w:delText>1</w:delText>
        </w:r>
      </w:del>
      <w:r w:rsidR="008E6A72" w:rsidRPr="008E6A72">
        <w:rPr>
          <w:rFonts w:ascii="Arial" w:hAnsi="Arial" w:cs="Arial"/>
          <w:iCs/>
          <w:lang w:eastAsia="pl-PL"/>
        </w:rPr>
        <w:t>. </w:t>
      </w:r>
      <w:r w:rsidR="001355AF">
        <w:rPr>
          <w:rFonts w:ascii="Arial" w:hAnsi="Arial" w:cs="Arial"/>
          <w:iCs/>
          <w:lang w:eastAsia="pl-PL"/>
        </w:rPr>
        <w:tab/>
      </w:r>
      <w:r w:rsidR="008E6A72" w:rsidRPr="008E6A72">
        <w:rPr>
          <w:rFonts w:ascii="Arial" w:hAnsi="Arial" w:cs="Arial"/>
          <w:iCs/>
          <w:lang w:eastAsia="pl-PL"/>
        </w:rPr>
        <w:t xml:space="preserve">W przypadku jakichkolwiek zmian wyżej wymienionych okoliczności przedstawionych w ust. </w:t>
      </w:r>
      <w:r w:rsidRPr="00AC1651">
        <w:rPr>
          <w:rFonts w:ascii="Arial" w:hAnsi="Arial" w:cs="Arial"/>
          <w:iCs/>
          <w:lang w:eastAsia="pl-PL"/>
        </w:rPr>
        <w:t>1</w:t>
      </w:r>
      <w:ins w:id="25" w:author="Kała Wojciech (TEE)" w:date="2025-11-25T11:56:00Z" w16du:dateUtc="2025-11-25T10:56:00Z">
        <w:r w:rsidR="00175123">
          <w:rPr>
            <w:rFonts w:ascii="Arial" w:hAnsi="Arial" w:cs="Arial"/>
            <w:iCs/>
            <w:lang w:eastAsia="pl-PL"/>
          </w:rPr>
          <w:t>8</w:t>
        </w:r>
      </w:ins>
      <w:del w:id="26" w:author="Kała Wojciech (TEE)" w:date="2025-11-25T11:56:00Z" w16du:dateUtc="2025-11-25T10:56:00Z">
        <w:r w:rsidRPr="00AC1651" w:rsidDel="00175123">
          <w:rPr>
            <w:rFonts w:ascii="Arial" w:hAnsi="Arial" w:cs="Arial"/>
            <w:iCs/>
            <w:lang w:eastAsia="pl-PL"/>
          </w:rPr>
          <w:delText>9</w:delText>
        </w:r>
      </w:del>
      <w:r w:rsidRPr="00AC1651">
        <w:rPr>
          <w:rFonts w:ascii="Arial" w:hAnsi="Arial" w:cs="Arial"/>
          <w:iCs/>
          <w:lang w:eastAsia="pl-PL"/>
        </w:rPr>
        <w:t>-</w:t>
      </w:r>
      <w:ins w:id="27" w:author="Kała Wojciech (TEE)" w:date="2025-11-25T11:56:00Z" w16du:dateUtc="2025-11-25T10:56:00Z">
        <w:r w:rsidR="00175123">
          <w:rPr>
            <w:rFonts w:ascii="Arial" w:hAnsi="Arial" w:cs="Arial"/>
            <w:iCs/>
            <w:lang w:eastAsia="pl-PL"/>
          </w:rPr>
          <w:t>19</w:t>
        </w:r>
      </w:ins>
      <w:del w:id="28" w:author="Kała Wojciech (TEE)" w:date="2025-11-25T11:56:00Z" w16du:dateUtc="2025-11-25T10:56:00Z">
        <w:r w:rsidRPr="00AC1651" w:rsidDel="00175123">
          <w:rPr>
            <w:rFonts w:ascii="Arial" w:hAnsi="Arial" w:cs="Arial"/>
            <w:iCs/>
            <w:lang w:eastAsia="pl-PL"/>
          </w:rPr>
          <w:delText>20</w:delText>
        </w:r>
      </w:del>
      <w:r w:rsidRPr="00AC1651">
        <w:rPr>
          <w:rFonts w:ascii="Arial" w:hAnsi="Arial" w:cs="Arial"/>
          <w:iCs/>
          <w:lang w:eastAsia="pl-PL"/>
        </w:rPr>
        <w:t xml:space="preserve"> </w:t>
      </w:r>
      <w:r w:rsidR="008E6A72" w:rsidRPr="008E6A72">
        <w:rPr>
          <w:rFonts w:ascii="Arial" w:hAnsi="Arial" w:cs="Arial"/>
          <w:iCs/>
          <w:lang w:eastAsia="pl-PL"/>
        </w:rPr>
        <w:t xml:space="preserve">i utraty aktualności złożonych oświadczeń, </w:t>
      </w:r>
      <w:r w:rsidR="00A85002" w:rsidRPr="00A85002">
        <w:rPr>
          <w:rFonts w:ascii="Arial" w:hAnsi="Arial" w:cs="Arial"/>
          <w:iCs/>
          <w:lang w:eastAsia="pl-PL"/>
        </w:rPr>
        <w:t>Wykonawca</w:t>
      </w:r>
      <w:r w:rsidR="008E6A72" w:rsidRPr="008E6A72">
        <w:rPr>
          <w:rFonts w:ascii="Arial" w:hAnsi="Arial" w:cs="Arial"/>
          <w:iCs/>
          <w:lang w:eastAsia="pl-PL"/>
        </w:rPr>
        <w:t xml:space="preserve"> jest zobowiązany do niezwłocznego powiadomienia o tym fakcie </w:t>
      </w:r>
      <w:r w:rsidR="00A85002" w:rsidRPr="00A85002">
        <w:rPr>
          <w:rFonts w:ascii="Arial" w:hAnsi="Arial" w:cs="Arial"/>
          <w:iCs/>
          <w:lang w:eastAsia="pl-PL"/>
        </w:rPr>
        <w:t>Zamawiającego</w:t>
      </w:r>
      <w:r w:rsidR="008E6A72" w:rsidRPr="008E6A72">
        <w:rPr>
          <w:rFonts w:ascii="Arial" w:hAnsi="Arial" w:cs="Arial"/>
          <w:iCs/>
          <w:lang w:eastAsia="pl-PL"/>
        </w:rPr>
        <w:t xml:space="preserve">. Jednocześnie </w:t>
      </w:r>
      <w:r w:rsidR="00A85002" w:rsidRPr="00A85002">
        <w:rPr>
          <w:rFonts w:ascii="Arial" w:hAnsi="Arial" w:cs="Arial"/>
          <w:iCs/>
          <w:lang w:eastAsia="pl-PL"/>
        </w:rPr>
        <w:t>Wykonawca</w:t>
      </w:r>
      <w:r w:rsidR="008E6A72" w:rsidRPr="008E6A72">
        <w:rPr>
          <w:rFonts w:ascii="Arial" w:hAnsi="Arial" w:cs="Arial"/>
          <w:iCs/>
          <w:lang w:eastAsia="pl-PL"/>
        </w:rPr>
        <w:t xml:space="preserve"> deklaruje, że w przypadku zgłoszenia przez organy podatkowe państwa rezydencji </w:t>
      </w:r>
      <w:r w:rsidR="00A85002" w:rsidRPr="00A85002">
        <w:rPr>
          <w:rFonts w:ascii="Arial" w:hAnsi="Arial" w:cs="Arial"/>
          <w:iCs/>
          <w:lang w:eastAsia="pl-PL"/>
        </w:rPr>
        <w:t>Zamawiającego</w:t>
      </w:r>
      <w:r w:rsidR="008E6A72" w:rsidRPr="008E6A72">
        <w:rPr>
          <w:rFonts w:ascii="Arial" w:hAnsi="Arial" w:cs="Arial"/>
          <w:iCs/>
          <w:lang w:eastAsia="pl-PL"/>
        </w:rPr>
        <w:t xml:space="preserve"> żądania wykazania prawdziwości ww. oświadczeń, </w:t>
      </w:r>
      <w:r w:rsidR="00A85002" w:rsidRPr="00A85002">
        <w:rPr>
          <w:rFonts w:ascii="Arial" w:hAnsi="Arial" w:cs="Arial"/>
          <w:iCs/>
          <w:lang w:eastAsia="pl-PL"/>
        </w:rPr>
        <w:t>Wykonawca</w:t>
      </w:r>
      <w:r w:rsidR="008E6A72" w:rsidRPr="008E6A72">
        <w:rPr>
          <w:rFonts w:ascii="Arial" w:hAnsi="Arial" w:cs="Arial"/>
          <w:iCs/>
          <w:lang w:eastAsia="pl-PL"/>
        </w:rPr>
        <w:t xml:space="preserve"> będzie współpracował z</w:t>
      </w:r>
      <w:r w:rsidR="00A85002" w:rsidRPr="00A85002">
        <w:rPr>
          <w:rFonts w:ascii="Arial" w:hAnsi="Arial" w:cs="Arial"/>
          <w:iCs/>
        </w:rPr>
        <w:t xml:space="preserve"> </w:t>
      </w:r>
      <w:r w:rsidR="00A85002" w:rsidRPr="00A85002">
        <w:rPr>
          <w:rFonts w:ascii="Arial" w:hAnsi="Arial" w:cs="Arial"/>
          <w:iCs/>
          <w:lang w:eastAsia="pl-PL"/>
        </w:rPr>
        <w:t xml:space="preserve">Zamawiającego </w:t>
      </w:r>
      <w:r w:rsidR="008E6A72" w:rsidRPr="008E6A72">
        <w:rPr>
          <w:rFonts w:ascii="Arial" w:hAnsi="Arial" w:cs="Arial"/>
          <w:iCs/>
          <w:lang w:eastAsia="pl-PL"/>
        </w:rPr>
        <w:t>i na jego prośbę przedstawi odpowiednie dowody potwierdzające ww. fakty.</w:t>
      </w:r>
    </w:p>
    <w:p w14:paraId="298CEE79" w14:textId="77777777" w:rsidR="008E6A72" w:rsidRPr="008E6A72" w:rsidRDefault="008E6A72" w:rsidP="008E6A72">
      <w:pPr>
        <w:spacing w:after="0" w:line="240" w:lineRule="auto"/>
        <w:ind w:left="2124"/>
        <w:jc w:val="both"/>
        <w:rPr>
          <w:rFonts w:ascii="Arial" w:hAnsi="Arial" w:cs="Arial"/>
          <w:b/>
          <w:bCs/>
          <w:lang w:eastAsia="pl-PL"/>
        </w:rPr>
      </w:pPr>
    </w:p>
    <w:p w14:paraId="738FA5D8" w14:textId="77777777" w:rsidR="00F469D3" w:rsidRDefault="00F469D3" w:rsidP="0050638B">
      <w:pPr>
        <w:spacing w:after="0"/>
        <w:jc w:val="center"/>
        <w:rPr>
          <w:rFonts w:ascii="Arial" w:hAnsi="Arial" w:cs="Arial"/>
          <w:b/>
        </w:rPr>
      </w:pPr>
    </w:p>
    <w:p w14:paraId="194395D7" w14:textId="77777777" w:rsidR="00F469D3" w:rsidRDefault="00F469D3" w:rsidP="0050638B">
      <w:pPr>
        <w:spacing w:after="0"/>
        <w:jc w:val="center"/>
        <w:rPr>
          <w:rFonts w:ascii="Arial" w:hAnsi="Arial" w:cs="Arial"/>
          <w:b/>
        </w:rPr>
      </w:pPr>
    </w:p>
    <w:p w14:paraId="3BA94963" w14:textId="68DA4986" w:rsidR="0026373E" w:rsidRPr="00F102C4" w:rsidRDefault="006F0DB1" w:rsidP="0050638B">
      <w:pPr>
        <w:spacing w:after="0"/>
        <w:jc w:val="center"/>
        <w:rPr>
          <w:rFonts w:ascii="Arial" w:hAnsi="Arial" w:cs="Arial"/>
          <w:b/>
        </w:rPr>
      </w:pPr>
      <w:r w:rsidRPr="00F102C4">
        <w:rPr>
          <w:rFonts w:ascii="Arial" w:hAnsi="Arial" w:cs="Arial"/>
          <w:b/>
        </w:rPr>
        <w:t>§ 9</w:t>
      </w:r>
    </w:p>
    <w:p w14:paraId="0BEDB4E3" w14:textId="77777777" w:rsidR="00AC1651" w:rsidRDefault="00AC1651" w:rsidP="00AC1651">
      <w:pPr>
        <w:spacing w:after="0" w:line="240" w:lineRule="auto"/>
        <w:contextualSpacing/>
        <w:jc w:val="center"/>
        <w:rPr>
          <w:rFonts w:ascii="Arial" w:hAnsi="Arial" w:cs="Arial"/>
          <w:b/>
        </w:rPr>
      </w:pPr>
      <w:r>
        <w:rPr>
          <w:rFonts w:ascii="Arial" w:hAnsi="Arial" w:cs="Arial"/>
          <w:b/>
        </w:rPr>
        <w:t>Rękojmia</w:t>
      </w:r>
      <w:r w:rsidRPr="00F102C4">
        <w:rPr>
          <w:rFonts w:ascii="Arial" w:hAnsi="Arial" w:cs="Arial"/>
          <w:b/>
        </w:rPr>
        <w:t xml:space="preserve"> za wady</w:t>
      </w:r>
    </w:p>
    <w:p w14:paraId="632232F2" w14:textId="77777777" w:rsidR="0025089F" w:rsidRDefault="0025089F" w:rsidP="00092DB6">
      <w:pPr>
        <w:spacing w:after="0" w:line="240" w:lineRule="auto"/>
        <w:contextualSpacing/>
        <w:jc w:val="center"/>
        <w:rPr>
          <w:rFonts w:ascii="Arial" w:hAnsi="Arial" w:cs="Arial"/>
          <w:b/>
        </w:rPr>
      </w:pPr>
    </w:p>
    <w:p w14:paraId="22ED4336" w14:textId="4F1BD2AF" w:rsidR="00AC1651" w:rsidRPr="00B4396F" w:rsidRDefault="00AC1651" w:rsidP="00AC1651">
      <w:pPr>
        <w:widowControl w:val="0"/>
        <w:numPr>
          <w:ilvl w:val="0"/>
          <w:numId w:val="69"/>
        </w:numPr>
        <w:tabs>
          <w:tab w:val="clear" w:pos="720"/>
          <w:tab w:val="num" w:pos="-2410"/>
          <w:tab w:val="left" w:pos="-1560"/>
          <w:tab w:val="num" w:pos="426"/>
        </w:tabs>
        <w:suppressAutoHyphens/>
        <w:autoSpaceDE w:val="0"/>
        <w:spacing w:after="0" w:line="240" w:lineRule="auto"/>
        <w:ind w:left="426" w:hanging="426"/>
        <w:jc w:val="both"/>
        <w:rPr>
          <w:rFonts w:ascii="Arial" w:hAnsi="Arial" w:cs="Arial"/>
        </w:rPr>
      </w:pPr>
      <w:r w:rsidRPr="00B4396F">
        <w:rPr>
          <w:rFonts w:ascii="Arial" w:hAnsi="Arial" w:cs="Arial"/>
        </w:rPr>
        <w:t xml:space="preserve">Na wykonany przedmiot zamówienia Wykonawca udziela </w:t>
      </w:r>
      <w:r>
        <w:rPr>
          <w:rFonts w:ascii="Arial" w:hAnsi="Arial" w:cs="Arial"/>
        </w:rPr>
        <w:t>Rękojmi</w:t>
      </w:r>
      <w:r w:rsidRPr="00B4396F">
        <w:rPr>
          <w:rFonts w:ascii="Arial" w:hAnsi="Arial" w:cs="Arial"/>
        </w:rPr>
        <w:t xml:space="preserve"> na okres 36 miesięcy od dnia odbioru Dokumentacji projektowej, tj. podpisania </w:t>
      </w:r>
      <w:ins w:id="29" w:author="Doriana Paszkowiak" w:date="2025-11-03T13:03:00Z" w16du:dateUtc="2025-11-03T12:03:00Z">
        <w:r w:rsidR="00F74305">
          <w:rPr>
            <w:rFonts w:ascii="Arial" w:hAnsi="Arial" w:cs="Arial"/>
          </w:rPr>
          <w:t xml:space="preserve">bezusterkowego </w:t>
        </w:r>
      </w:ins>
      <w:r w:rsidRPr="00B4396F">
        <w:rPr>
          <w:rFonts w:ascii="Arial" w:hAnsi="Arial" w:cs="Arial"/>
        </w:rPr>
        <w:t>Protokołu odbioru końcowego Przedmiotu Umowy</w:t>
      </w:r>
      <w:r>
        <w:rPr>
          <w:rFonts w:ascii="Arial" w:hAnsi="Arial" w:cs="Arial"/>
        </w:rPr>
        <w:t>,</w:t>
      </w:r>
      <w:r w:rsidRPr="00B4396F">
        <w:rPr>
          <w:rFonts w:ascii="Arial" w:hAnsi="Arial" w:cs="Arial"/>
        </w:rPr>
        <w:t xml:space="preserve"> do upływu okresu rękojmi wykonawcy zadania, który realizował będzie prace na podstawie niniejszej dokumentacji projektowej, jednak </w:t>
      </w:r>
      <w:r w:rsidRPr="00B4396F">
        <w:rPr>
          <w:rFonts w:ascii="Arial" w:hAnsi="Arial" w:cs="Arial"/>
        </w:rPr>
        <w:lastRenderedPageBreak/>
        <w:t>nie dłużej niż do 36 miesięcy</w:t>
      </w:r>
      <w:r>
        <w:rPr>
          <w:rFonts w:ascii="Arial" w:hAnsi="Arial" w:cs="Arial"/>
        </w:rPr>
        <w:t>.</w:t>
      </w:r>
    </w:p>
    <w:p w14:paraId="03382193" w14:textId="77777777" w:rsidR="00AC1651" w:rsidRPr="00715994" w:rsidRDefault="00AC1651" w:rsidP="00AC1651">
      <w:pPr>
        <w:widowControl w:val="0"/>
        <w:numPr>
          <w:ilvl w:val="0"/>
          <w:numId w:val="69"/>
        </w:numPr>
        <w:tabs>
          <w:tab w:val="clear" w:pos="720"/>
          <w:tab w:val="num" w:pos="-2410"/>
          <w:tab w:val="left" w:pos="-1560"/>
          <w:tab w:val="num" w:pos="426"/>
        </w:tabs>
        <w:suppressAutoHyphens/>
        <w:autoSpaceDE w:val="0"/>
        <w:spacing w:after="0" w:line="240" w:lineRule="auto"/>
        <w:ind w:left="426" w:hanging="426"/>
        <w:jc w:val="both"/>
        <w:rPr>
          <w:rFonts w:ascii="Arial" w:hAnsi="Arial" w:cs="Arial"/>
        </w:rPr>
      </w:pPr>
      <w:r w:rsidRPr="00B4396F">
        <w:rPr>
          <w:rFonts w:ascii="Arial" w:hAnsi="Arial" w:cs="Arial"/>
        </w:rPr>
        <w:t xml:space="preserve">Uprawnienia Zamawiającego z tytułu rękojmi wygasają w stosunku do Wykonawcy wraz </w:t>
      </w:r>
      <w:r w:rsidRPr="00715994">
        <w:rPr>
          <w:rFonts w:ascii="Arial" w:hAnsi="Arial" w:cs="Arial"/>
        </w:rPr>
        <w:t>z wygaśnięciem odpowiedzialności z tytułu rękojmi za wady robót budowlanych wykonanych na podstawie Dokumentacji projektowej stanowiącej Przedmiot Umowy.</w:t>
      </w:r>
    </w:p>
    <w:p w14:paraId="1B6CA54C" w14:textId="77777777" w:rsidR="00AC1651" w:rsidRPr="00715994" w:rsidRDefault="00AC1651" w:rsidP="00AC1651">
      <w:pPr>
        <w:widowControl w:val="0"/>
        <w:numPr>
          <w:ilvl w:val="0"/>
          <w:numId w:val="69"/>
        </w:numPr>
        <w:tabs>
          <w:tab w:val="clear" w:pos="720"/>
          <w:tab w:val="num" w:pos="-2410"/>
          <w:tab w:val="left" w:pos="-1560"/>
          <w:tab w:val="num" w:pos="426"/>
        </w:tabs>
        <w:suppressAutoHyphens/>
        <w:autoSpaceDE w:val="0"/>
        <w:spacing w:after="0" w:line="240" w:lineRule="auto"/>
        <w:ind w:left="426" w:hanging="426"/>
        <w:jc w:val="both"/>
        <w:rPr>
          <w:rFonts w:ascii="Arial" w:hAnsi="Arial" w:cs="Arial"/>
        </w:rPr>
      </w:pPr>
      <w:r w:rsidRPr="00B4396F">
        <w:rPr>
          <w:rFonts w:ascii="Arial" w:hAnsi="Arial" w:cs="Arial"/>
        </w:rPr>
        <w:t xml:space="preserve">Wykonawca zobowiązuje się usunąć na swój koszt wady zgłoszone przez uprawnionego </w:t>
      </w:r>
      <w:r w:rsidRPr="00715994">
        <w:rPr>
          <w:rFonts w:ascii="Arial" w:hAnsi="Arial" w:cs="Arial"/>
        </w:rPr>
        <w:t>z rękojmi Zamawiającego w terminie 14 kolejnych dni kalendarzowych od dnia ich zgłoszenia przez Zamawiającego. W uzasadnionych przypadkach, Zamawiający, na wniosek Wykonawcy, może wyrazić w formie pisemnej zgodę na przedłużenie terminu przewidzianego w zdaniu pierwszym. Usunięcie wady musi być</w:t>
      </w:r>
      <w:r>
        <w:rPr>
          <w:rFonts w:ascii="Arial" w:hAnsi="Arial" w:cs="Arial"/>
        </w:rPr>
        <w:t xml:space="preserve"> </w:t>
      </w:r>
      <w:r w:rsidRPr="00715994">
        <w:rPr>
          <w:rFonts w:ascii="Arial" w:hAnsi="Arial" w:cs="Arial"/>
        </w:rPr>
        <w:t>każdorazowo potwierdzone stosownym protokołem podpisanym przez Strony.</w:t>
      </w:r>
    </w:p>
    <w:p w14:paraId="320E247D" w14:textId="6D5D6D1E" w:rsidR="00AC1651" w:rsidRPr="00B4396F" w:rsidRDefault="00AC1651" w:rsidP="00AC1651">
      <w:pPr>
        <w:widowControl w:val="0"/>
        <w:numPr>
          <w:ilvl w:val="0"/>
          <w:numId w:val="69"/>
        </w:numPr>
        <w:tabs>
          <w:tab w:val="clear" w:pos="720"/>
          <w:tab w:val="num" w:pos="-2410"/>
          <w:tab w:val="left" w:pos="-1560"/>
          <w:tab w:val="num" w:pos="426"/>
        </w:tabs>
        <w:suppressAutoHyphens/>
        <w:autoSpaceDE w:val="0"/>
        <w:spacing w:after="0" w:line="240" w:lineRule="auto"/>
        <w:ind w:left="426" w:hanging="426"/>
        <w:jc w:val="both"/>
        <w:rPr>
          <w:rFonts w:ascii="Arial" w:hAnsi="Arial" w:cs="Arial"/>
        </w:rPr>
      </w:pPr>
      <w:r w:rsidRPr="00B4396F">
        <w:rPr>
          <w:rFonts w:ascii="Arial" w:hAnsi="Arial" w:cs="Arial"/>
        </w:rPr>
        <w:t xml:space="preserve">Niezależnie od możliwości składania reklamacji, o których mowa w ust. 3, przez Zamawiającego w formie pisemnej, reklamacje te mogą być składane w imieniu Zamawiającego na adres poczty elektronicznej Wykonawcy: </w:t>
      </w:r>
      <w:r>
        <w:rPr>
          <w:rFonts w:ascii="Arial" w:hAnsi="Arial" w:cs="Arial"/>
        </w:rPr>
        <w:t>……………</w:t>
      </w:r>
      <w:r w:rsidRPr="00B4396F">
        <w:rPr>
          <w:rFonts w:ascii="Arial" w:hAnsi="Arial" w:cs="Arial"/>
        </w:rPr>
        <w:t xml:space="preserve"> przez </w:t>
      </w:r>
      <w:del w:id="30" w:author="Doriana Paszkowiak" w:date="2025-11-03T13:04:00Z" w16du:dateUtc="2025-11-03T12:04:00Z">
        <w:r w:rsidRPr="00B4396F" w:rsidDel="00F74305">
          <w:rPr>
            <w:rFonts w:ascii="Arial" w:hAnsi="Arial" w:cs="Arial"/>
          </w:rPr>
          <w:delText xml:space="preserve">uprawnione przez Zamawiającego osoby: </w:delText>
        </w:r>
        <w:r w:rsidR="00FB65E0" w:rsidDel="00F74305">
          <w:rPr>
            <w:rFonts w:ascii="Arial" w:hAnsi="Arial" w:cs="Arial"/>
          </w:rPr>
          <w:delText>Sebastian Włodarczyk</w:delText>
        </w:r>
        <w:r w:rsidRPr="00B4396F" w:rsidDel="00F74305">
          <w:rPr>
            <w:rFonts w:ascii="Arial" w:hAnsi="Arial" w:cs="Arial"/>
          </w:rPr>
          <w:delText xml:space="preserve"> e-mail: </w:delText>
        </w:r>
      </w:del>
      <w:ins w:id="31" w:author="Doriana Paszkowiak" w:date="2025-11-03T13:04:00Z" w16du:dateUtc="2025-11-03T12:04:00Z">
        <w:r w:rsidR="00F74305">
          <w:rPr>
            <w:rFonts w:ascii="Arial" w:hAnsi="Arial" w:cs="Arial"/>
          </w:rPr>
          <w:fldChar w:fldCharType="begin"/>
        </w:r>
        <w:r w:rsidR="00F74305">
          <w:rPr>
            <w:rFonts w:ascii="Arial" w:hAnsi="Arial" w:cs="Arial"/>
          </w:rPr>
          <w:instrText>HYPERLINK "mailto:pracowników"</w:instrText>
        </w:r>
        <w:r w:rsidR="00F74305">
          <w:rPr>
            <w:rFonts w:ascii="Arial" w:hAnsi="Arial" w:cs="Arial"/>
          </w:rPr>
        </w:r>
        <w:r w:rsidR="00F74305">
          <w:rPr>
            <w:rFonts w:ascii="Arial" w:hAnsi="Arial" w:cs="Arial"/>
          </w:rPr>
          <w:fldChar w:fldCharType="separate"/>
        </w:r>
      </w:ins>
      <w:del w:id="32" w:author="Doriana Paszkowiak" w:date="2025-11-03T13:04:00Z" w16du:dateUtc="2025-11-03T12:04:00Z">
        <w:r w:rsidR="00F74305" w:rsidRPr="009A5C56" w:rsidDel="00F74305">
          <w:rPr>
            <w:rStyle w:val="Hipercze"/>
            <w:rFonts w:ascii="Arial" w:hAnsi="Arial" w:cs="Arial"/>
          </w:rPr>
          <w:delText>Sebastian.Wlodarczyk@tauron.pl</w:delText>
        </w:r>
      </w:del>
      <w:ins w:id="33" w:author="Doriana Paszkowiak" w:date="2025-11-03T13:04:00Z" w16du:dateUtc="2025-11-03T12:04:00Z">
        <w:r w:rsidR="00F74305" w:rsidRPr="009A5C56">
          <w:rPr>
            <w:rStyle w:val="Hipercze"/>
            <w:rFonts w:ascii="Arial" w:hAnsi="Arial" w:cs="Arial"/>
          </w:rPr>
          <w:t>pracowników</w:t>
        </w:r>
        <w:r w:rsidR="00F74305">
          <w:rPr>
            <w:rFonts w:ascii="Arial" w:hAnsi="Arial" w:cs="Arial"/>
          </w:rPr>
          <w:fldChar w:fldCharType="end"/>
        </w:r>
        <w:r w:rsidR="00F74305">
          <w:rPr>
            <w:rFonts w:ascii="Arial" w:hAnsi="Arial" w:cs="Arial"/>
          </w:rPr>
          <w:t xml:space="preserve"> Zamawiającego.</w:t>
        </w:r>
      </w:ins>
    </w:p>
    <w:p w14:paraId="639A8BA7" w14:textId="77777777" w:rsidR="00AC1651" w:rsidRDefault="00AC1651" w:rsidP="00AC1651">
      <w:pPr>
        <w:widowControl w:val="0"/>
        <w:numPr>
          <w:ilvl w:val="0"/>
          <w:numId w:val="69"/>
        </w:numPr>
        <w:tabs>
          <w:tab w:val="clear" w:pos="720"/>
          <w:tab w:val="num" w:pos="-2410"/>
          <w:tab w:val="left" w:pos="-1560"/>
          <w:tab w:val="num" w:pos="426"/>
        </w:tabs>
        <w:suppressAutoHyphens/>
        <w:autoSpaceDE w:val="0"/>
        <w:spacing w:after="0" w:line="240" w:lineRule="auto"/>
        <w:ind w:left="426" w:hanging="426"/>
        <w:jc w:val="both"/>
        <w:rPr>
          <w:rFonts w:ascii="Arial" w:hAnsi="Arial" w:cs="Arial"/>
        </w:rPr>
      </w:pPr>
      <w:r w:rsidRPr="00B4396F">
        <w:rPr>
          <w:rFonts w:ascii="Arial" w:hAnsi="Arial" w:cs="Arial"/>
        </w:rPr>
        <w:t xml:space="preserve">Wykonawca zobowiązuje się niezwłocznie potwierdzić na piśmie lub za pośrednictwem poczty elektronicznej otrzymanie zgłoszenia reklamacji. Jeżeli w terminie jednego (1) dnia, niebędącego dniem ustawowo wolnym od pracy ani sobotą, od zgłoszenia reklamacji przez Zamawiającego Wykonawca nie potwierdzi jej otrzymania, wtedy uważa się, że Wykonawca takie potwierdzenie złożył z chwilą upływu tego terminu. </w:t>
      </w:r>
    </w:p>
    <w:p w14:paraId="3AEC6102" w14:textId="77777777" w:rsidR="00AC1651" w:rsidRPr="00715994" w:rsidRDefault="00AC1651" w:rsidP="00AC1651">
      <w:pPr>
        <w:widowControl w:val="0"/>
        <w:numPr>
          <w:ilvl w:val="0"/>
          <w:numId w:val="69"/>
        </w:numPr>
        <w:tabs>
          <w:tab w:val="clear" w:pos="720"/>
          <w:tab w:val="num" w:pos="-2410"/>
          <w:tab w:val="left" w:pos="-1560"/>
          <w:tab w:val="num" w:pos="426"/>
        </w:tabs>
        <w:suppressAutoHyphens/>
        <w:autoSpaceDE w:val="0"/>
        <w:spacing w:after="0" w:line="240" w:lineRule="auto"/>
        <w:ind w:left="426" w:hanging="426"/>
        <w:jc w:val="both"/>
        <w:rPr>
          <w:rFonts w:ascii="Arial" w:hAnsi="Arial" w:cs="Arial"/>
        </w:rPr>
      </w:pPr>
      <w:r w:rsidRPr="00715994">
        <w:rPr>
          <w:rFonts w:ascii="Arial" w:hAnsi="Arial" w:cs="Arial"/>
        </w:rPr>
        <w:t xml:space="preserve">Z tytułu udzielonej rękojmi Wykonawca jest również odpowiedzialny wobec Zamawiającego za wady powstałe w zrealizowanym przedmiocie na podstawie opracowanej dokumentacji projektowej, które mają wpływ na zmniejszenie jego wartości lub użyteczności ze względu na cel w Umowie określony lub wynikający z jego przeznaczenia, a w szczególności za rozwiązania niezgodne z obowiązującymi przepisami prawa i normami technicznymi. Tym samym  Wykonawca zobowiązany jest również  do pokrycia kosztów z tytułu usunięcia  wad fizycznych wykonanych robót.  </w:t>
      </w:r>
    </w:p>
    <w:p w14:paraId="5D0EFC2D" w14:textId="77777777" w:rsidR="00AC1651" w:rsidRDefault="00AC1651" w:rsidP="00092DB6">
      <w:pPr>
        <w:spacing w:after="0" w:line="240" w:lineRule="auto"/>
        <w:contextualSpacing/>
        <w:jc w:val="center"/>
        <w:rPr>
          <w:rFonts w:ascii="Arial" w:hAnsi="Arial" w:cs="Arial"/>
          <w:b/>
        </w:rPr>
      </w:pPr>
    </w:p>
    <w:p w14:paraId="1DC0010A" w14:textId="77777777" w:rsidR="004C3431" w:rsidRPr="00F102C4" w:rsidDel="00004329" w:rsidRDefault="004C3431" w:rsidP="00465C37">
      <w:pPr>
        <w:spacing w:after="0"/>
        <w:jc w:val="center"/>
        <w:rPr>
          <w:del w:id="34" w:author="Doriana Paszkowiak" w:date="2025-11-03T13:25:00Z" w16du:dateUtc="2025-11-03T12:25:00Z"/>
          <w:rFonts w:ascii="Arial" w:eastAsia="Times New Roman" w:hAnsi="Arial" w:cs="Arial"/>
          <w:b/>
          <w:lang w:bidi="en-US"/>
        </w:rPr>
      </w:pPr>
    </w:p>
    <w:p w14:paraId="01A224BF" w14:textId="77777777" w:rsidR="00F469D3" w:rsidRDefault="00F469D3">
      <w:pPr>
        <w:spacing w:after="0"/>
        <w:rPr>
          <w:rFonts w:ascii="Arial" w:eastAsia="Times New Roman" w:hAnsi="Arial" w:cs="Arial"/>
          <w:b/>
          <w:lang w:bidi="en-US"/>
        </w:rPr>
        <w:pPrChange w:id="35" w:author="Doriana Paszkowiak" w:date="2025-11-03T13:25:00Z" w16du:dateUtc="2025-11-03T12:25:00Z">
          <w:pPr>
            <w:spacing w:after="0"/>
            <w:jc w:val="center"/>
          </w:pPr>
        </w:pPrChange>
      </w:pPr>
    </w:p>
    <w:p w14:paraId="69F4A78F" w14:textId="606E46E2" w:rsidR="00683F5F" w:rsidRPr="00F102C4" w:rsidRDefault="00683F5F" w:rsidP="00465C37">
      <w:pPr>
        <w:spacing w:after="0"/>
        <w:jc w:val="center"/>
        <w:rPr>
          <w:rFonts w:ascii="Arial" w:eastAsia="Times New Roman" w:hAnsi="Arial" w:cs="Arial"/>
          <w:b/>
          <w:lang w:bidi="en-US"/>
        </w:rPr>
      </w:pPr>
      <w:r w:rsidRPr="00F102C4">
        <w:rPr>
          <w:rFonts w:ascii="Arial" w:eastAsia="Times New Roman" w:hAnsi="Arial" w:cs="Arial"/>
          <w:b/>
          <w:lang w:bidi="en-US"/>
        </w:rPr>
        <w:t xml:space="preserve">§ </w:t>
      </w:r>
      <w:r w:rsidR="006F0DB1" w:rsidRPr="00F102C4">
        <w:rPr>
          <w:rFonts w:ascii="Arial" w:eastAsia="Times New Roman" w:hAnsi="Arial" w:cs="Arial"/>
          <w:b/>
          <w:lang w:bidi="en-US"/>
        </w:rPr>
        <w:t>10</w:t>
      </w:r>
    </w:p>
    <w:p w14:paraId="69CD0B5D" w14:textId="215F64FE" w:rsidR="00BC3A5F" w:rsidRPr="00822836" w:rsidRDefault="00A574AF" w:rsidP="00465C37">
      <w:pPr>
        <w:spacing w:after="0"/>
        <w:jc w:val="center"/>
        <w:rPr>
          <w:rFonts w:ascii="Arial" w:hAnsi="Arial" w:cs="Arial"/>
          <w:b/>
          <w:bCs/>
        </w:rPr>
      </w:pPr>
      <w:r w:rsidRPr="00822836">
        <w:rPr>
          <w:rFonts w:ascii="Arial" w:hAnsi="Arial" w:cs="Arial"/>
          <w:b/>
          <w:bCs/>
        </w:rPr>
        <w:t>Kary umowne</w:t>
      </w:r>
    </w:p>
    <w:p w14:paraId="27587DD4" w14:textId="47A36DB5" w:rsidR="00611E15" w:rsidRPr="00822836" w:rsidRDefault="00611E15" w:rsidP="00C46513">
      <w:pPr>
        <w:numPr>
          <w:ilvl w:val="6"/>
          <w:numId w:val="34"/>
        </w:numPr>
        <w:tabs>
          <w:tab w:val="num" w:pos="-2410"/>
        </w:tabs>
        <w:spacing w:before="120" w:after="0"/>
        <w:ind w:left="426" w:hanging="426"/>
        <w:jc w:val="both"/>
        <w:rPr>
          <w:rFonts w:ascii="Arial" w:hAnsi="Arial" w:cs="Arial"/>
        </w:rPr>
      </w:pPr>
      <w:r w:rsidRPr="00822836">
        <w:rPr>
          <w:rFonts w:ascii="Arial" w:hAnsi="Arial" w:cs="Arial"/>
        </w:rPr>
        <w:t xml:space="preserve">Strony ustalają, że </w:t>
      </w:r>
      <w:r w:rsidRPr="00822836">
        <w:rPr>
          <w:rFonts w:ascii="Arial" w:hAnsi="Arial"/>
        </w:rPr>
        <w:t>Zamawiający może żądać od Wykonawcy</w:t>
      </w:r>
      <w:r w:rsidRPr="00822836">
        <w:rPr>
          <w:rFonts w:ascii="Arial" w:hAnsi="Arial"/>
          <w:i/>
        </w:rPr>
        <w:t xml:space="preserve"> </w:t>
      </w:r>
      <w:r w:rsidRPr="00822836">
        <w:rPr>
          <w:rFonts w:ascii="Arial" w:hAnsi="Arial" w:cs="Arial"/>
        </w:rPr>
        <w:t>zapłaty kar umownych w następujących przypadkach:</w:t>
      </w:r>
    </w:p>
    <w:p w14:paraId="408A2612" w14:textId="4FD018CA" w:rsidR="00EF78A0" w:rsidRPr="00DD7125" w:rsidRDefault="00EF78A0" w:rsidP="00C46513">
      <w:pPr>
        <w:pStyle w:val="Akapitzlist"/>
        <w:numPr>
          <w:ilvl w:val="0"/>
          <w:numId w:val="56"/>
        </w:numPr>
        <w:ind w:left="568" w:hanging="284"/>
        <w:contextualSpacing/>
        <w:jc w:val="both"/>
        <w:rPr>
          <w:rFonts w:ascii="Arial" w:hAnsi="Arial" w:cs="Arial"/>
          <w:bCs/>
        </w:rPr>
      </w:pPr>
      <w:r w:rsidRPr="00822836">
        <w:rPr>
          <w:rFonts w:ascii="Arial" w:hAnsi="Arial" w:cs="Arial"/>
          <w:bCs/>
        </w:rPr>
        <w:t xml:space="preserve">w przypadku opóźnienia w wykonaniu w terminie Przedmiotu Umowy </w:t>
      </w:r>
      <w:r>
        <w:rPr>
          <w:rFonts w:ascii="Arial" w:hAnsi="Arial" w:cs="Arial"/>
          <w:bCs/>
        </w:rPr>
        <w:t xml:space="preserve">zgodnie z terminem określonym w § </w:t>
      </w:r>
      <w:r w:rsidRPr="00DD7125">
        <w:rPr>
          <w:rFonts w:ascii="Arial" w:hAnsi="Arial" w:cs="Arial"/>
          <w:bCs/>
        </w:rPr>
        <w:t xml:space="preserve">2 </w:t>
      </w:r>
      <w:r w:rsidR="00EC5935">
        <w:rPr>
          <w:rFonts w:ascii="Arial" w:hAnsi="Arial" w:cs="Arial"/>
          <w:bCs/>
        </w:rPr>
        <w:t xml:space="preserve">ust. 1 </w:t>
      </w:r>
      <w:r w:rsidRPr="00DD7125">
        <w:rPr>
          <w:rFonts w:ascii="Arial" w:hAnsi="Arial" w:cs="Arial"/>
          <w:bCs/>
        </w:rPr>
        <w:t>Umowy - w wysokości 0,</w:t>
      </w:r>
      <w:r>
        <w:rPr>
          <w:rFonts w:ascii="Arial" w:hAnsi="Arial" w:cs="Arial"/>
          <w:bCs/>
        </w:rPr>
        <w:t>1 %</w:t>
      </w:r>
      <w:r w:rsidRPr="00DD7125">
        <w:rPr>
          <w:rFonts w:ascii="Arial" w:hAnsi="Arial" w:cs="Arial"/>
          <w:bCs/>
        </w:rPr>
        <w:t xml:space="preserve"> wynagrodzenia netto należnego Wykonawcy na podstawie § 8 ust. 2 Umowy - za każdy </w:t>
      </w:r>
      <w:r>
        <w:rPr>
          <w:rFonts w:ascii="Arial" w:hAnsi="Arial" w:cs="Arial"/>
          <w:bCs/>
        </w:rPr>
        <w:t xml:space="preserve">rozpoczęty </w:t>
      </w:r>
      <w:r w:rsidRPr="00DD7125">
        <w:rPr>
          <w:rFonts w:ascii="Arial" w:hAnsi="Arial" w:cs="Arial"/>
          <w:bCs/>
        </w:rPr>
        <w:t xml:space="preserve">dzień opóźnienia; </w:t>
      </w:r>
    </w:p>
    <w:p w14:paraId="0EE357AF" w14:textId="096D9A70" w:rsidR="00EF78A0" w:rsidRPr="007E137D" w:rsidRDefault="00EF78A0" w:rsidP="00C46513">
      <w:pPr>
        <w:pStyle w:val="Akapitzlist"/>
        <w:numPr>
          <w:ilvl w:val="0"/>
          <w:numId w:val="56"/>
        </w:numPr>
        <w:spacing w:before="120"/>
        <w:ind w:left="567" w:hanging="283"/>
        <w:contextualSpacing/>
        <w:jc w:val="both"/>
        <w:rPr>
          <w:rFonts w:ascii="Arial" w:hAnsi="Arial" w:cs="Arial"/>
          <w:bCs/>
        </w:rPr>
      </w:pPr>
      <w:r w:rsidRPr="007E137D">
        <w:rPr>
          <w:rFonts w:ascii="Arial" w:hAnsi="Arial" w:cs="Arial"/>
          <w:bCs/>
        </w:rPr>
        <w:t>w przypadku opóźnienia w usunięciu w terminie wad stwierdzonych przy odbior</w:t>
      </w:r>
      <w:r w:rsidR="006F4239">
        <w:rPr>
          <w:rFonts w:ascii="Arial" w:hAnsi="Arial" w:cs="Arial"/>
          <w:bCs/>
        </w:rPr>
        <w:t>ze częściowym oraz końcowym</w:t>
      </w:r>
      <w:r w:rsidRPr="007E137D">
        <w:rPr>
          <w:rFonts w:ascii="Arial" w:hAnsi="Arial" w:cs="Arial"/>
          <w:bCs/>
        </w:rPr>
        <w:t xml:space="preserve"> Przedmiotu Umowy - w wysokości 0,1% </w:t>
      </w:r>
      <w:r w:rsidR="006F4239">
        <w:rPr>
          <w:rFonts w:ascii="Arial" w:hAnsi="Arial" w:cs="Arial"/>
          <w:bCs/>
        </w:rPr>
        <w:t xml:space="preserve">całego </w:t>
      </w:r>
      <w:r w:rsidRPr="007E137D">
        <w:rPr>
          <w:rFonts w:ascii="Arial" w:hAnsi="Arial" w:cs="Arial"/>
          <w:bCs/>
        </w:rPr>
        <w:t>wynagrodzenia netto należnego Wykonawcy na podstawie §</w:t>
      </w:r>
      <w:r w:rsidRPr="003039C5">
        <w:rPr>
          <w:rFonts w:ascii="Arial" w:hAnsi="Arial" w:cs="Arial"/>
          <w:bCs/>
          <w:color w:val="FF0000"/>
        </w:rPr>
        <w:t xml:space="preserve"> </w:t>
      </w:r>
      <w:r>
        <w:rPr>
          <w:rFonts w:ascii="Arial" w:hAnsi="Arial" w:cs="Arial"/>
          <w:bCs/>
          <w:color w:val="000000" w:themeColor="text1"/>
        </w:rPr>
        <w:t>8</w:t>
      </w:r>
      <w:r w:rsidRPr="003039C5">
        <w:rPr>
          <w:rFonts w:ascii="Arial" w:hAnsi="Arial" w:cs="Arial"/>
          <w:bCs/>
          <w:color w:val="000000" w:themeColor="text1"/>
        </w:rPr>
        <w:t xml:space="preserve"> ust. 2 Umowy</w:t>
      </w:r>
      <w:r w:rsidR="002425C3">
        <w:rPr>
          <w:rFonts w:ascii="Arial" w:hAnsi="Arial" w:cs="Arial"/>
          <w:bCs/>
          <w:color w:val="000000" w:themeColor="text1"/>
        </w:rPr>
        <w:t xml:space="preserve"> </w:t>
      </w:r>
      <w:r w:rsidRPr="007E137D">
        <w:rPr>
          <w:rFonts w:ascii="Arial" w:hAnsi="Arial" w:cs="Arial"/>
          <w:bCs/>
        </w:rPr>
        <w:t xml:space="preserve">- za każdy </w:t>
      </w:r>
      <w:r>
        <w:rPr>
          <w:rFonts w:ascii="Arial" w:hAnsi="Arial" w:cs="Arial"/>
          <w:bCs/>
        </w:rPr>
        <w:t xml:space="preserve">rozpoczęty </w:t>
      </w:r>
      <w:r w:rsidRPr="007E137D">
        <w:rPr>
          <w:rFonts w:ascii="Arial" w:hAnsi="Arial" w:cs="Arial"/>
          <w:bCs/>
        </w:rPr>
        <w:t>dzień opóźnienia;</w:t>
      </w:r>
    </w:p>
    <w:p w14:paraId="42A79191" w14:textId="47DD4BF7" w:rsidR="00EF78A0" w:rsidRDefault="00EF78A0" w:rsidP="00C46513">
      <w:pPr>
        <w:pStyle w:val="Akapitzlist"/>
        <w:numPr>
          <w:ilvl w:val="0"/>
          <w:numId w:val="56"/>
        </w:numPr>
        <w:spacing w:before="120"/>
        <w:ind w:left="567" w:hanging="283"/>
        <w:contextualSpacing/>
        <w:jc w:val="both"/>
        <w:rPr>
          <w:rFonts w:ascii="Arial" w:hAnsi="Arial" w:cs="Arial"/>
          <w:bCs/>
        </w:rPr>
      </w:pPr>
      <w:r w:rsidRPr="007E137D">
        <w:rPr>
          <w:rFonts w:ascii="Arial" w:hAnsi="Arial" w:cs="Arial"/>
          <w:bCs/>
        </w:rPr>
        <w:t xml:space="preserve">w przypadku opóźnienia w usunięciu w terminie wad </w:t>
      </w:r>
      <w:r>
        <w:rPr>
          <w:rFonts w:ascii="Arial" w:hAnsi="Arial" w:cs="Arial"/>
          <w:bCs/>
        </w:rPr>
        <w:t xml:space="preserve">dokumentacji </w:t>
      </w:r>
      <w:r w:rsidRPr="007E137D">
        <w:rPr>
          <w:rFonts w:ascii="Arial" w:hAnsi="Arial" w:cs="Arial"/>
          <w:bCs/>
        </w:rPr>
        <w:t xml:space="preserve">ujawnionych </w:t>
      </w:r>
      <w:r>
        <w:rPr>
          <w:rFonts w:ascii="Arial" w:hAnsi="Arial" w:cs="Arial"/>
          <w:bCs/>
        </w:rPr>
        <w:br/>
      </w:r>
      <w:r w:rsidRPr="007E137D">
        <w:rPr>
          <w:rFonts w:ascii="Arial" w:hAnsi="Arial" w:cs="Arial"/>
          <w:bCs/>
        </w:rPr>
        <w:t>w okresie</w:t>
      </w:r>
      <w:r>
        <w:rPr>
          <w:rFonts w:ascii="Arial" w:hAnsi="Arial" w:cs="Arial"/>
          <w:bCs/>
        </w:rPr>
        <w:t xml:space="preserve"> </w:t>
      </w:r>
      <w:r w:rsidRPr="007E137D">
        <w:rPr>
          <w:rFonts w:ascii="Arial" w:hAnsi="Arial" w:cs="Arial"/>
          <w:bCs/>
        </w:rPr>
        <w:t xml:space="preserve">rękojmi - w wysokości 0,1% wynagrodzenia netto należnego Wykonawcy na podstawie § </w:t>
      </w:r>
      <w:r>
        <w:rPr>
          <w:rFonts w:ascii="Arial" w:hAnsi="Arial" w:cs="Arial"/>
          <w:bCs/>
        </w:rPr>
        <w:t>8</w:t>
      </w:r>
      <w:r w:rsidRPr="007E137D">
        <w:rPr>
          <w:rFonts w:ascii="Arial" w:hAnsi="Arial" w:cs="Arial"/>
          <w:bCs/>
        </w:rPr>
        <w:t xml:space="preserve"> ust. 2 Umowy</w:t>
      </w:r>
      <w:r w:rsidR="002425C3">
        <w:rPr>
          <w:rFonts w:ascii="Arial" w:hAnsi="Arial" w:cs="Arial"/>
          <w:bCs/>
        </w:rPr>
        <w:t xml:space="preserve"> </w:t>
      </w:r>
      <w:r w:rsidRPr="007E137D">
        <w:rPr>
          <w:rFonts w:ascii="Arial" w:hAnsi="Arial" w:cs="Arial"/>
          <w:bCs/>
        </w:rPr>
        <w:t>- za każdy</w:t>
      </w:r>
      <w:r>
        <w:rPr>
          <w:rFonts w:ascii="Arial" w:hAnsi="Arial" w:cs="Arial"/>
          <w:bCs/>
        </w:rPr>
        <w:t xml:space="preserve"> rozpoczęty</w:t>
      </w:r>
      <w:r w:rsidRPr="007E137D">
        <w:rPr>
          <w:rFonts w:ascii="Arial" w:hAnsi="Arial" w:cs="Arial"/>
          <w:bCs/>
        </w:rPr>
        <w:t xml:space="preserve"> dzień opóźnienia;</w:t>
      </w:r>
    </w:p>
    <w:p w14:paraId="31883BF9" w14:textId="1CC86797" w:rsidR="00EF78A0" w:rsidRPr="003039C5" w:rsidRDefault="00EF78A0" w:rsidP="00C46513">
      <w:pPr>
        <w:pStyle w:val="Akapitzlist"/>
        <w:numPr>
          <w:ilvl w:val="0"/>
          <w:numId w:val="56"/>
        </w:numPr>
        <w:spacing w:before="120"/>
        <w:ind w:left="567" w:hanging="283"/>
        <w:contextualSpacing/>
        <w:jc w:val="both"/>
        <w:rPr>
          <w:rFonts w:ascii="Arial" w:hAnsi="Arial" w:cs="Arial"/>
          <w:bCs/>
        </w:rPr>
      </w:pPr>
      <w:r w:rsidRPr="003039C5">
        <w:rPr>
          <w:rFonts w:ascii="Arial" w:hAnsi="Arial" w:cs="Arial"/>
          <w:bCs/>
        </w:rPr>
        <w:t>w przypadku, gdy którakolwiek ze Stron odstąpi od Umowy w całości</w:t>
      </w:r>
      <w:r>
        <w:rPr>
          <w:rFonts w:ascii="Arial" w:hAnsi="Arial" w:cs="Arial"/>
          <w:bCs/>
        </w:rPr>
        <w:t>/części</w:t>
      </w:r>
      <w:r w:rsidRPr="003039C5">
        <w:rPr>
          <w:rFonts w:ascii="Arial" w:hAnsi="Arial" w:cs="Arial"/>
          <w:bCs/>
        </w:rPr>
        <w:t xml:space="preserve"> z przyczyn leżących po stronie Wykonawcy lub gdy Wykonawca odstąpi od Umowy w całości</w:t>
      </w:r>
      <w:r>
        <w:rPr>
          <w:rFonts w:ascii="Arial" w:hAnsi="Arial" w:cs="Arial"/>
          <w:bCs/>
        </w:rPr>
        <w:t>/części</w:t>
      </w:r>
      <w:r w:rsidRPr="003039C5">
        <w:rPr>
          <w:rFonts w:ascii="Arial" w:hAnsi="Arial" w:cs="Arial"/>
          <w:bCs/>
        </w:rPr>
        <w:t xml:space="preserve"> bez uzasadnionej przyczyny - w wysokości </w:t>
      </w:r>
      <w:r>
        <w:rPr>
          <w:rFonts w:ascii="Arial" w:hAnsi="Arial" w:cs="Arial"/>
          <w:bCs/>
        </w:rPr>
        <w:t>2</w:t>
      </w:r>
      <w:r w:rsidRPr="003039C5">
        <w:rPr>
          <w:rFonts w:ascii="Arial" w:hAnsi="Arial" w:cs="Arial"/>
          <w:bCs/>
        </w:rPr>
        <w:t>0</w:t>
      </w:r>
      <w:r>
        <w:rPr>
          <w:rFonts w:ascii="Arial" w:hAnsi="Arial" w:cs="Arial"/>
          <w:bCs/>
        </w:rPr>
        <w:t xml:space="preserve"> </w:t>
      </w:r>
      <w:r w:rsidRPr="003039C5">
        <w:rPr>
          <w:rFonts w:ascii="Arial" w:hAnsi="Arial" w:cs="Arial"/>
          <w:bCs/>
        </w:rPr>
        <w:t xml:space="preserve">% wynagrodzenia netto należnego Wykonawcy na podstawie § </w:t>
      </w:r>
      <w:r>
        <w:rPr>
          <w:rFonts w:ascii="Arial" w:hAnsi="Arial" w:cs="Arial"/>
          <w:bCs/>
        </w:rPr>
        <w:t>8</w:t>
      </w:r>
      <w:r w:rsidRPr="003039C5">
        <w:rPr>
          <w:rFonts w:ascii="Arial" w:hAnsi="Arial" w:cs="Arial"/>
          <w:bCs/>
        </w:rPr>
        <w:t xml:space="preserve"> </w:t>
      </w:r>
      <w:r w:rsidRPr="007E137D">
        <w:rPr>
          <w:rFonts w:ascii="Arial" w:hAnsi="Arial" w:cs="Arial"/>
          <w:bCs/>
        </w:rPr>
        <w:t xml:space="preserve">ust. 2 </w:t>
      </w:r>
      <w:r w:rsidRPr="003039C5">
        <w:rPr>
          <w:rFonts w:ascii="Arial" w:hAnsi="Arial" w:cs="Arial"/>
          <w:bCs/>
        </w:rPr>
        <w:t>Umowy;</w:t>
      </w:r>
    </w:p>
    <w:p w14:paraId="52718032" w14:textId="278E434C" w:rsidR="00EF78A0" w:rsidRPr="003039C5" w:rsidRDefault="00EF78A0" w:rsidP="00C46513">
      <w:pPr>
        <w:pStyle w:val="Akapitzlist"/>
        <w:numPr>
          <w:ilvl w:val="0"/>
          <w:numId w:val="56"/>
        </w:numPr>
        <w:spacing w:before="120"/>
        <w:ind w:left="567" w:hanging="283"/>
        <w:contextualSpacing/>
        <w:jc w:val="both"/>
        <w:rPr>
          <w:rFonts w:ascii="Arial" w:hAnsi="Arial" w:cs="Arial"/>
          <w:bCs/>
        </w:rPr>
      </w:pPr>
      <w:r w:rsidRPr="003039C5">
        <w:rPr>
          <w:rFonts w:ascii="Arial" w:hAnsi="Arial" w:cs="Arial"/>
          <w:bCs/>
        </w:rPr>
        <w:t>w przypadku, gdy którakolwiek ze Stron rozwiąże Umowę ze skutkiem natychmiastowym z przyczyn leżących po stronie Wykonawcy lub gdy Wykonawca rozwiąże Umowę ze skutkiem natychmiastowym bez uzasadnionej przyczyny - w wysokości 20</w:t>
      </w:r>
      <w:r>
        <w:rPr>
          <w:rFonts w:ascii="Arial" w:hAnsi="Arial" w:cs="Arial"/>
          <w:bCs/>
        </w:rPr>
        <w:t xml:space="preserve"> </w:t>
      </w:r>
      <w:r w:rsidRPr="003039C5">
        <w:rPr>
          <w:rFonts w:ascii="Arial" w:hAnsi="Arial" w:cs="Arial"/>
          <w:bCs/>
        </w:rPr>
        <w:t>% wynagrodzenia netto</w:t>
      </w:r>
      <w:r w:rsidR="002425C3">
        <w:rPr>
          <w:rFonts w:ascii="Arial" w:hAnsi="Arial" w:cs="Arial"/>
          <w:bCs/>
        </w:rPr>
        <w:t xml:space="preserve"> </w:t>
      </w:r>
      <w:r w:rsidRPr="003039C5">
        <w:rPr>
          <w:rFonts w:ascii="Arial" w:hAnsi="Arial" w:cs="Arial"/>
          <w:bCs/>
        </w:rPr>
        <w:t xml:space="preserve">należnego Wykonawcy na podstawie § </w:t>
      </w:r>
      <w:r>
        <w:rPr>
          <w:rFonts w:ascii="Arial" w:hAnsi="Arial" w:cs="Arial"/>
          <w:bCs/>
        </w:rPr>
        <w:t>8</w:t>
      </w:r>
      <w:r w:rsidRPr="003039C5">
        <w:rPr>
          <w:rFonts w:ascii="Arial" w:hAnsi="Arial" w:cs="Arial"/>
          <w:bCs/>
        </w:rPr>
        <w:t xml:space="preserve"> </w:t>
      </w:r>
      <w:r w:rsidRPr="007E137D">
        <w:rPr>
          <w:rFonts w:ascii="Arial" w:hAnsi="Arial" w:cs="Arial"/>
          <w:bCs/>
        </w:rPr>
        <w:t xml:space="preserve">ust. 2 </w:t>
      </w:r>
      <w:r w:rsidRPr="003039C5">
        <w:rPr>
          <w:rFonts w:ascii="Arial" w:hAnsi="Arial" w:cs="Arial"/>
          <w:bCs/>
        </w:rPr>
        <w:t>Umowy;</w:t>
      </w:r>
    </w:p>
    <w:p w14:paraId="674FD59A" w14:textId="1AA04571" w:rsidR="00EF78A0" w:rsidRPr="003039C5" w:rsidRDefault="00EF78A0" w:rsidP="00C46513">
      <w:pPr>
        <w:pStyle w:val="Akapitzlist"/>
        <w:numPr>
          <w:ilvl w:val="0"/>
          <w:numId w:val="56"/>
        </w:numPr>
        <w:spacing w:before="120"/>
        <w:ind w:left="567" w:hanging="283"/>
        <w:contextualSpacing/>
        <w:jc w:val="both"/>
        <w:rPr>
          <w:rFonts w:ascii="Arial" w:hAnsi="Arial" w:cs="Arial"/>
          <w:bCs/>
        </w:rPr>
      </w:pPr>
      <w:r w:rsidRPr="003039C5">
        <w:rPr>
          <w:rFonts w:ascii="Arial" w:hAnsi="Arial" w:cs="Arial"/>
          <w:bCs/>
        </w:rPr>
        <w:t>w przypadku naruszenia przez Wykonawcę obowiązku poufności określonego w § 1</w:t>
      </w:r>
      <w:r>
        <w:rPr>
          <w:rFonts w:ascii="Arial" w:hAnsi="Arial" w:cs="Arial"/>
          <w:bCs/>
        </w:rPr>
        <w:t>6</w:t>
      </w:r>
      <w:r w:rsidRPr="003039C5">
        <w:rPr>
          <w:rFonts w:ascii="Arial" w:hAnsi="Arial" w:cs="Arial"/>
          <w:bCs/>
        </w:rPr>
        <w:t xml:space="preserve"> Umowy - w wysokości </w:t>
      </w:r>
      <w:r>
        <w:rPr>
          <w:rFonts w:ascii="Arial" w:hAnsi="Arial" w:cs="Arial"/>
          <w:bCs/>
        </w:rPr>
        <w:t>10</w:t>
      </w:r>
      <w:r w:rsidRPr="003039C5">
        <w:rPr>
          <w:rFonts w:ascii="Arial" w:hAnsi="Arial" w:cs="Arial"/>
          <w:bCs/>
        </w:rPr>
        <w:t xml:space="preserve"> % wynagrodzenia netto należnego Wykonawcy na podstawie § </w:t>
      </w:r>
      <w:r>
        <w:rPr>
          <w:rFonts w:ascii="Arial" w:hAnsi="Arial" w:cs="Arial"/>
          <w:bCs/>
        </w:rPr>
        <w:t>8</w:t>
      </w:r>
      <w:r w:rsidRPr="003039C5">
        <w:rPr>
          <w:rFonts w:ascii="Arial" w:hAnsi="Arial" w:cs="Arial"/>
          <w:bCs/>
        </w:rPr>
        <w:t xml:space="preserve"> </w:t>
      </w:r>
      <w:r w:rsidRPr="007E137D">
        <w:rPr>
          <w:rFonts w:ascii="Arial" w:hAnsi="Arial" w:cs="Arial"/>
          <w:bCs/>
        </w:rPr>
        <w:t xml:space="preserve">ust. 2 </w:t>
      </w:r>
      <w:r w:rsidRPr="003039C5">
        <w:rPr>
          <w:rFonts w:ascii="Arial" w:hAnsi="Arial" w:cs="Arial"/>
          <w:bCs/>
        </w:rPr>
        <w:t>Umowy</w:t>
      </w:r>
      <w:r w:rsidR="002425C3">
        <w:rPr>
          <w:rFonts w:ascii="Arial" w:hAnsi="Arial" w:cs="Arial"/>
          <w:bCs/>
        </w:rPr>
        <w:t xml:space="preserve"> </w:t>
      </w:r>
      <w:r w:rsidRPr="003039C5">
        <w:rPr>
          <w:rFonts w:ascii="Arial" w:hAnsi="Arial" w:cs="Arial"/>
          <w:bCs/>
        </w:rPr>
        <w:t>- za każde jednokrotne naruszenie tego obowiązku</w:t>
      </w:r>
      <w:r>
        <w:rPr>
          <w:rFonts w:ascii="Arial" w:hAnsi="Arial" w:cs="Arial"/>
          <w:bCs/>
        </w:rPr>
        <w:t>.</w:t>
      </w:r>
    </w:p>
    <w:p w14:paraId="2D0CC2C9" w14:textId="77777777" w:rsidR="00611E15" w:rsidRPr="00611E15" w:rsidRDefault="00611E15" w:rsidP="00C0134B">
      <w:pPr>
        <w:numPr>
          <w:ilvl w:val="0"/>
          <w:numId w:val="34"/>
        </w:numPr>
        <w:tabs>
          <w:tab w:val="clear" w:pos="360"/>
          <w:tab w:val="num" w:pos="426"/>
        </w:tabs>
        <w:spacing w:after="0" w:line="240" w:lineRule="auto"/>
        <w:ind w:left="425" w:hanging="425"/>
        <w:jc w:val="both"/>
        <w:rPr>
          <w:rFonts w:ascii="Arial" w:hAnsi="Arial" w:cs="Arial"/>
        </w:rPr>
      </w:pPr>
      <w:r w:rsidRPr="00611E15">
        <w:rPr>
          <w:rFonts w:ascii="Arial" w:hAnsi="Arial" w:cs="Arial"/>
        </w:rPr>
        <w:t xml:space="preserve">Kary umowne mogą być potrącane z wynagrodzenia Wykonawcy. </w:t>
      </w:r>
    </w:p>
    <w:p w14:paraId="5D996CDD" w14:textId="77777777" w:rsidR="00611E15" w:rsidRPr="00611E15" w:rsidRDefault="00611E15" w:rsidP="00C0134B">
      <w:pPr>
        <w:numPr>
          <w:ilvl w:val="0"/>
          <w:numId w:val="34"/>
        </w:numPr>
        <w:tabs>
          <w:tab w:val="clear" w:pos="360"/>
          <w:tab w:val="num" w:pos="426"/>
        </w:tabs>
        <w:spacing w:after="0" w:line="240" w:lineRule="auto"/>
        <w:ind w:left="425" w:hanging="425"/>
        <w:jc w:val="both"/>
        <w:rPr>
          <w:rFonts w:ascii="Arial" w:hAnsi="Arial" w:cs="Arial"/>
        </w:rPr>
      </w:pPr>
      <w:r w:rsidRPr="00611E15">
        <w:rPr>
          <w:rFonts w:ascii="Arial" w:hAnsi="Arial" w:cs="Arial"/>
        </w:rPr>
        <w:lastRenderedPageBreak/>
        <w:t>Postanowienia Umowy dotyczące kar umownych z tytułu odstąpienia od Umowy w całości lub w części zachowują moc pomimo odstąpienia od Umowy.</w:t>
      </w:r>
    </w:p>
    <w:p w14:paraId="61F23DF0" w14:textId="72FE865C" w:rsidR="00611E15" w:rsidRDefault="00611E15" w:rsidP="00C0134B">
      <w:pPr>
        <w:widowControl w:val="0"/>
        <w:numPr>
          <w:ilvl w:val="0"/>
          <w:numId w:val="34"/>
        </w:numPr>
        <w:tabs>
          <w:tab w:val="clear" w:pos="360"/>
          <w:tab w:val="num" w:pos="426"/>
        </w:tabs>
        <w:spacing w:after="0" w:line="240" w:lineRule="auto"/>
        <w:ind w:left="425" w:hanging="425"/>
        <w:jc w:val="both"/>
        <w:rPr>
          <w:rFonts w:ascii="Arial" w:hAnsi="Arial" w:cs="Arial"/>
        </w:rPr>
      </w:pPr>
      <w:r w:rsidRPr="00611E15">
        <w:rPr>
          <w:rFonts w:ascii="Arial" w:hAnsi="Arial" w:cs="Arial"/>
        </w:rPr>
        <w:t>Żądanie odszkodowania przenoszącego wysokość zastrzeżonej kary umownej jest dopuszczalne, a tym samym Zamawiający może dochodzić od Wykonawcy odszkodowania uzupełniającego na zasadach ogólnych, przewidzianych w Kodeksie cywilnym.</w:t>
      </w:r>
    </w:p>
    <w:p w14:paraId="497C0BB3" w14:textId="46D54FEB" w:rsidR="00170130" w:rsidRPr="00611E15" w:rsidRDefault="00170130" w:rsidP="00C0134B">
      <w:pPr>
        <w:widowControl w:val="0"/>
        <w:numPr>
          <w:ilvl w:val="0"/>
          <w:numId w:val="34"/>
        </w:numPr>
        <w:tabs>
          <w:tab w:val="clear" w:pos="360"/>
          <w:tab w:val="num" w:pos="426"/>
        </w:tabs>
        <w:spacing w:after="0" w:line="240" w:lineRule="auto"/>
        <w:ind w:left="425" w:hanging="425"/>
        <w:jc w:val="both"/>
        <w:rPr>
          <w:rFonts w:ascii="Arial" w:hAnsi="Arial" w:cs="Arial"/>
        </w:rPr>
      </w:pPr>
      <w:r w:rsidRPr="00170130">
        <w:rPr>
          <w:rFonts w:ascii="Arial" w:hAnsi="Arial" w:cs="Arial"/>
        </w:rPr>
        <w:t>Wykonawca może wystąpić do Zamawiającego z pisemnym wnioskiem o miarkowanie kary umownej, przy czym wniosek ten nie jest dla Zamawiającego wiążący. Wykonawca powinien uzasadnić wniosek, załączyć do wniosku niezbędne oświadczenia i/lub dokumenty potwierdzające zasadność wniosku o miarkowanie kary umownej, w tym wpływ przywołanych we wniosku okoliczności na wykonanie zobowiązań Wykonawcy określonych w Umowie.</w:t>
      </w:r>
    </w:p>
    <w:p w14:paraId="0D1CE8C9" w14:textId="77777777" w:rsidR="000D3C8C" w:rsidRPr="00F102C4" w:rsidRDefault="000D3C8C" w:rsidP="00092DB6">
      <w:pPr>
        <w:spacing w:after="0"/>
        <w:jc w:val="center"/>
        <w:rPr>
          <w:rFonts w:ascii="Arial" w:hAnsi="Arial" w:cs="Arial"/>
          <w:b/>
        </w:rPr>
      </w:pPr>
    </w:p>
    <w:p w14:paraId="291B25BC" w14:textId="77777777" w:rsidR="008457B7" w:rsidRPr="00F102C4" w:rsidRDefault="008457B7" w:rsidP="00092DB6">
      <w:pPr>
        <w:spacing w:after="0"/>
        <w:jc w:val="center"/>
        <w:rPr>
          <w:rFonts w:ascii="Arial" w:hAnsi="Arial" w:cs="Arial"/>
          <w:b/>
        </w:rPr>
      </w:pPr>
      <w:r w:rsidRPr="00F102C4">
        <w:rPr>
          <w:rFonts w:ascii="Arial" w:hAnsi="Arial" w:cs="Arial"/>
          <w:b/>
        </w:rPr>
        <w:t xml:space="preserve">§ </w:t>
      </w:r>
      <w:r w:rsidR="006F0DB1" w:rsidRPr="00F102C4">
        <w:rPr>
          <w:rFonts w:ascii="Arial" w:hAnsi="Arial" w:cs="Arial"/>
          <w:b/>
        </w:rPr>
        <w:t>11</w:t>
      </w:r>
    </w:p>
    <w:p w14:paraId="1183786A" w14:textId="09588E8F" w:rsidR="00092DB6" w:rsidRPr="00F102C4" w:rsidRDefault="00092DB6" w:rsidP="00092DB6">
      <w:pPr>
        <w:pStyle w:val="Bezformatowania"/>
        <w:jc w:val="center"/>
        <w:rPr>
          <w:rFonts w:ascii="Arial" w:hAnsi="Arial"/>
          <w:b/>
          <w:sz w:val="22"/>
        </w:rPr>
      </w:pPr>
      <w:r w:rsidRPr="00F102C4">
        <w:rPr>
          <w:rFonts w:ascii="Arial" w:hAnsi="Arial"/>
          <w:b/>
          <w:sz w:val="22"/>
        </w:rPr>
        <w:t>Odstąpienie od Umowy</w:t>
      </w:r>
    </w:p>
    <w:p w14:paraId="08166952" w14:textId="6C951AE7" w:rsidR="00611E15" w:rsidRPr="00611E15" w:rsidRDefault="00611E15" w:rsidP="00C46513">
      <w:pPr>
        <w:numPr>
          <w:ilvl w:val="6"/>
          <w:numId w:val="6"/>
        </w:numPr>
        <w:tabs>
          <w:tab w:val="num" w:pos="-2268"/>
        </w:tabs>
        <w:spacing w:after="0"/>
        <w:ind w:left="426" w:hanging="426"/>
        <w:jc w:val="both"/>
        <w:rPr>
          <w:rFonts w:ascii="Arial" w:hAnsi="Arial" w:cs="Arial"/>
        </w:rPr>
      </w:pPr>
      <w:r w:rsidRPr="00611E15">
        <w:rPr>
          <w:rFonts w:ascii="Arial" w:hAnsi="Arial" w:cs="Arial"/>
        </w:rPr>
        <w:t>Niezależnie od postanowień niniejszego paragrafu, każda ze Stron Umowy może od niej odstąpić w przypadkach i w sposób określony ustawą, w szczególności Kodeksem cywilnym.</w:t>
      </w:r>
    </w:p>
    <w:p w14:paraId="5ED33140" w14:textId="11B50856" w:rsidR="00611E15" w:rsidRPr="00611E15" w:rsidRDefault="00611E15" w:rsidP="00C46513">
      <w:pPr>
        <w:numPr>
          <w:ilvl w:val="6"/>
          <w:numId w:val="6"/>
        </w:numPr>
        <w:tabs>
          <w:tab w:val="num" w:pos="-2268"/>
        </w:tabs>
        <w:spacing w:after="0"/>
        <w:ind w:left="426" w:hanging="426"/>
        <w:jc w:val="both"/>
        <w:rPr>
          <w:rFonts w:ascii="Arial" w:hAnsi="Arial" w:cs="Arial"/>
        </w:rPr>
      </w:pPr>
      <w:r w:rsidRPr="00611E15">
        <w:rPr>
          <w:rFonts w:ascii="Arial" w:hAnsi="Arial" w:cs="Arial"/>
        </w:rPr>
        <w:t>Niezależnie od możliwości odstąpienia przez Zamawiającego od Umowy na podstawie ust. 1 oraz innych postanowień Umowy, Zamawiający może od Umowy odstąpić w całości lub części, jeżeli Wykonawca naruszy istotny obowiązek określony w Umowie, a w szczególności:</w:t>
      </w:r>
      <w:r w:rsidR="002425C3">
        <w:rPr>
          <w:rFonts w:ascii="Arial" w:hAnsi="Arial" w:cs="Arial"/>
        </w:rPr>
        <w:t xml:space="preserve"> </w:t>
      </w:r>
    </w:p>
    <w:p w14:paraId="0CF2ADC2" w14:textId="19C7517D" w:rsidR="00C46513" w:rsidRPr="00822836" w:rsidRDefault="00C46513" w:rsidP="00C46513">
      <w:pPr>
        <w:pStyle w:val="Akapitzlist"/>
        <w:numPr>
          <w:ilvl w:val="0"/>
          <w:numId w:val="28"/>
        </w:numPr>
        <w:ind w:left="709" w:hanging="283"/>
        <w:jc w:val="both"/>
        <w:rPr>
          <w:rFonts w:ascii="Arial" w:hAnsi="Arial" w:cs="Arial"/>
          <w:lang w:eastAsia="en-US"/>
        </w:rPr>
      </w:pPr>
      <w:r w:rsidRPr="00822836">
        <w:rPr>
          <w:rFonts w:ascii="Arial" w:hAnsi="Arial" w:cs="Arial"/>
          <w:lang w:eastAsia="en-US"/>
        </w:rPr>
        <w:t>nie wykona Przedmiotu Umowy w terminie</w:t>
      </w:r>
      <w:r w:rsidR="00D82B29">
        <w:rPr>
          <w:rFonts w:ascii="Arial" w:hAnsi="Arial" w:cs="Arial"/>
          <w:lang w:eastAsia="en-US"/>
        </w:rPr>
        <w:t xml:space="preserve"> zgodnie z </w:t>
      </w:r>
      <w:r w:rsidR="00D82B29" w:rsidRPr="00D9525B">
        <w:rPr>
          <w:rFonts w:ascii="Arial" w:hAnsi="Arial" w:cs="Arial"/>
          <w:bCs/>
        </w:rPr>
        <w:t>§</w:t>
      </w:r>
      <w:r w:rsidR="00D82B29" w:rsidRPr="00D82B29">
        <w:rPr>
          <w:rFonts w:ascii="Arial" w:hAnsi="Arial" w:cs="Arial"/>
          <w:bCs/>
          <w:lang w:eastAsia="en-US"/>
        </w:rPr>
        <w:t xml:space="preserve"> 2</w:t>
      </w:r>
      <w:r w:rsidRPr="00822836">
        <w:rPr>
          <w:rFonts w:ascii="Arial" w:hAnsi="Arial" w:cs="Arial"/>
          <w:lang w:eastAsia="en-US"/>
        </w:rPr>
        <w:t xml:space="preserve"> </w:t>
      </w:r>
      <w:ins w:id="36" w:author="Doriana Paszkowiak" w:date="2025-11-03T13:10:00Z" w16du:dateUtc="2025-11-03T12:10:00Z">
        <w:r w:rsidR="002F0F4A">
          <w:rPr>
            <w:rFonts w:ascii="Arial" w:hAnsi="Arial" w:cs="Arial"/>
            <w:lang w:eastAsia="en-US"/>
          </w:rPr>
          <w:t xml:space="preserve">ust. 1 </w:t>
        </w:r>
      </w:ins>
      <w:r w:rsidR="00775342" w:rsidRPr="00822836">
        <w:rPr>
          <w:rFonts w:ascii="Arial" w:hAnsi="Arial" w:cs="Arial"/>
          <w:lang w:eastAsia="en-US"/>
        </w:rPr>
        <w:t xml:space="preserve">bez uzasadnionej przyczyny i </w:t>
      </w:r>
      <w:r w:rsidR="00EC5935">
        <w:rPr>
          <w:rFonts w:ascii="Arial" w:hAnsi="Arial" w:cs="Arial"/>
          <w:lang w:eastAsia="en-US"/>
        </w:rPr>
        <w:t xml:space="preserve">opóźnienie </w:t>
      </w:r>
      <w:del w:id="37" w:author="Doriana Paszkowiak" w:date="2025-11-03T13:09:00Z" w16du:dateUtc="2025-11-03T12:09:00Z">
        <w:r w:rsidR="00775342" w:rsidRPr="00822836" w:rsidDel="00F74305">
          <w:rPr>
            <w:rFonts w:ascii="Arial" w:hAnsi="Arial" w:cs="Arial"/>
            <w:lang w:eastAsia="en-US"/>
          </w:rPr>
          <w:delText xml:space="preserve">  </w:delText>
        </w:r>
      </w:del>
      <w:r w:rsidR="00775342" w:rsidRPr="00822836">
        <w:rPr>
          <w:rFonts w:ascii="Arial" w:hAnsi="Arial" w:cs="Arial"/>
          <w:lang w:eastAsia="en-US"/>
        </w:rPr>
        <w:t xml:space="preserve">będzie </w:t>
      </w:r>
      <w:r w:rsidR="00EC5935" w:rsidRPr="00822836">
        <w:rPr>
          <w:rFonts w:ascii="Arial" w:hAnsi="Arial" w:cs="Arial"/>
          <w:lang w:eastAsia="en-US"/>
        </w:rPr>
        <w:t>trwa</w:t>
      </w:r>
      <w:r w:rsidR="00EC5935">
        <w:rPr>
          <w:rFonts w:ascii="Arial" w:hAnsi="Arial" w:cs="Arial"/>
          <w:lang w:eastAsia="en-US"/>
        </w:rPr>
        <w:t>ło</w:t>
      </w:r>
      <w:r w:rsidR="00EC5935" w:rsidRPr="00822836">
        <w:rPr>
          <w:rFonts w:ascii="Arial" w:hAnsi="Arial" w:cs="Arial"/>
          <w:lang w:eastAsia="en-US"/>
        </w:rPr>
        <w:t xml:space="preserve"> </w:t>
      </w:r>
      <w:r w:rsidR="00775342" w:rsidRPr="00822836">
        <w:rPr>
          <w:rFonts w:ascii="Arial" w:hAnsi="Arial" w:cs="Arial"/>
          <w:lang w:eastAsia="en-US"/>
        </w:rPr>
        <w:t>dłużej niż</w:t>
      </w:r>
      <w:r w:rsidRPr="00822836">
        <w:rPr>
          <w:rFonts w:ascii="Arial" w:hAnsi="Arial" w:cs="Arial"/>
          <w:lang w:eastAsia="en-US"/>
        </w:rPr>
        <w:t xml:space="preserve"> </w:t>
      </w:r>
      <w:r w:rsidR="00775342" w:rsidRPr="00822836">
        <w:rPr>
          <w:rFonts w:ascii="Arial" w:hAnsi="Arial" w:cs="Arial"/>
          <w:lang w:eastAsia="en-US"/>
        </w:rPr>
        <w:t>6</w:t>
      </w:r>
      <w:r w:rsidRPr="00822836">
        <w:rPr>
          <w:rFonts w:ascii="Arial" w:hAnsi="Arial" w:cs="Arial"/>
          <w:lang w:eastAsia="en-US"/>
        </w:rPr>
        <w:t>0 dni;</w:t>
      </w:r>
    </w:p>
    <w:p w14:paraId="5500A6F8" w14:textId="77777777" w:rsidR="00C46513" w:rsidRPr="00611E15" w:rsidRDefault="00C46513" w:rsidP="00C46513">
      <w:pPr>
        <w:numPr>
          <w:ilvl w:val="0"/>
          <w:numId w:val="28"/>
        </w:numPr>
        <w:spacing w:after="0" w:line="240" w:lineRule="auto"/>
        <w:ind w:left="709" w:hanging="283"/>
        <w:jc w:val="both"/>
        <w:rPr>
          <w:rFonts w:ascii="Arial" w:hAnsi="Arial" w:cs="Arial"/>
        </w:rPr>
      </w:pPr>
      <w:r w:rsidRPr="00611E15">
        <w:rPr>
          <w:rFonts w:ascii="Arial" w:hAnsi="Arial" w:cs="Arial"/>
        </w:rPr>
        <w:t xml:space="preserve">naruszy obowiązek zachowania poufności wynikający z Umowy, o którym mowa w § </w:t>
      </w:r>
      <w:r>
        <w:rPr>
          <w:rFonts w:ascii="Arial" w:hAnsi="Arial" w:cs="Arial"/>
        </w:rPr>
        <w:t>16</w:t>
      </w:r>
      <w:r w:rsidRPr="00611E15">
        <w:rPr>
          <w:rFonts w:ascii="Arial" w:hAnsi="Arial" w:cs="Arial"/>
        </w:rPr>
        <w:t xml:space="preserve"> Umowy;</w:t>
      </w:r>
    </w:p>
    <w:p w14:paraId="15125A7A" w14:textId="4B6B8DBB" w:rsidR="00C46513" w:rsidRPr="00611E15" w:rsidRDefault="00C46513" w:rsidP="00C46513">
      <w:pPr>
        <w:numPr>
          <w:ilvl w:val="0"/>
          <w:numId w:val="28"/>
        </w:numPr>
        <w:spacing w:after="0" w:line="240" w:lineRule="auto"/>
        <w:ind w:left="709" w:hanging="283"/>
        <w:jc w:val="both"/>
        <w:rPr>
          <w:rFonts w:ascii="Arial" w:hAnsi="Arial" w:cs="Arial"/>
        </w:rPr>
      </w:pPr>
      <w:r w:rsidRPr="00611E15">
        <w:rPr>
          <w:rFonts w:ascii="Arial" w:hAnsi="Arial" w:cs="Arial"/>
        </w:rPr>
        <w:t>nie usunie wad przedmiotu objętego rękojmią w terminie określonym zgodnie</w:t>
      </w:r>
      <w:r>
        <w:rPr>
          <w:rFonts w:ascii="Arial" w:hAnsi="Arial" w:cs="Arial"/>
        </w:rPr>
        <w:t xml:space="preserve"> </w:t>
      </w:r>
      <w:r w:rsidRPr="00611E15">
        <w:rPr>
          <w:rFonts w:ascii="Arial" w:hAnsi="Arial" w:cs="Arial"/>
        </w:rPr>
        <w:t>z</w:t>
      </w:r>
      <w:r>
        <w:rPr>
          <w:rFonts w:ascii="Arial" w:hAnsi="Arial" w:cs="Arial"/>
        </w:rPr>
        <w:t xml:space="preserve"> </w:t>
      </w:r>
      <w:r w:rsidRPr="00611E15">
        <w:rPr>
          <w:rFonts w:ascii="Arial" w:hAnsi="Arial" w:cs="Arial"/>
        </w:rPr>
        <w:t xml:space="preserve">§ </w:t>
      </w:r>
      <w:r>
        <w:rPr>
          <w:rFonts w:ascii="Arial" w:hAnsi="Arial" w:cs="Arial"/>
        </w:rPr>
        <w:t>9 Umowy.</w:t>
      </w:r>
      <w:r w:rsidRPr="00611E15">
        <w:rPr>
          <w:rFonts w:ascii="Arial" w:hAnsi="Arial" w:cs="Arial"/>
        </w:rPr>
        <w:t xml:space="preserve"> </w:t>
      </w:r>
    </w:p>
    <w:p w14:paraId="24664229" w14:textId="1B0DE3CD" w:rsidR="00611E15" w:rsidRPr="00611E15" w:rsidRDefault="00611E15" w:rsidP="008E0F25">
      <w:pPr>
        <w:numPr>
          <w:ilvl w:val="6"/>
          <w:numId w:val="6"/>
        </w:numPr>
        <w:tabs>
          <w:tab w:val="num" w:pos="-2268"/>
        </w:tabs>
        <w:spacing w:after="0"/>
        <w:ind w:left="426" w:hanging="426"/>
        <w:jc w:val="both"/>
        <w:rPr>
          <w:rFonts w:ascii="Arial" w:hAnsi="Arial" w:cs="Arial"/>
        </w:rPr>
      </w:pPr>
      <w:r w:rsidRPr="00611E15">
        <w:rPr>
          <w:rFonts w:ascii="Arial" w:hAnsi="Arial" w:cs="Arial"/>
        </w:rPr>
        <w:t>Niezależnie od możliwości odstąpienia przez Zamawiającego od Umowy na podstawie ust.1 lub 2 oraz innych postanowień Umowy, Zamawiający może od Umowy odstąpić</w:t>
      </w:r>
      <w:r w:rsidR="002425C3">
        <w:rPr>
          <w:rFonts w:ascii="Arial" w:hAnsi="Arial" w:cs="Arial"/>
        </w:rPr>
        <w:t xml:space="preserve"> </w:t>
      </w:r>
      <w:r w:rsidRPr="00611E15">
        <w:rPr>
          <w:rFonts w:ascii="Arial" w:hAnsi="Arial" w:cs="Arial"/>
        </w:rPr>
        <w:t>w razie istotnego pogorszenia kondycji finansowej Zamawiającego.</w:t>
      </w:r>
    </w:p>
    <w:p w14:paraId="4421476B" w14:textId="27FFD4E1" w:rsidR="00611E15" w:rsidRPr="008E0F25" w:rsidRDefault="00611E15" w:rsidP="008E0F25">
      <w:pPr>
        <w:numPr>
          <w:ilvl w:val="6"/>
          <w:numId w:val="6"/>
        </w:numPr>
        <w:tabs>
          <w:tab w:val="num" w:pos="-2268"/>
        </w:tabs>
        <w:spacing w:after="0"/>
        <w:ind w:left="425" w:hanging="425"/>
        <w:jc w:val="both"/>
        <w:rPr>
          <w:rFonts w:ascii="Arial" w:hAnsi="Arial" w:cs="Arial"/>
        </w:rPr>
      </w:pPr>
      <w:r w:rsidRPr="00611E15">
        <w:rPr>
          <w:rFonts w:ascii="Arial" w:hAnsi="Arial" w:cs="Arial"/>
        </w:rPr>
        <w:t>Niezależnie od możliwości odstąpienia od Umowy na podstawie w ust.1, Wykonawca może od Umowy odstąpić w całości lub części, jeżeli Zamawiający naruszy istotny obowiązek określony w Umowie, a</w:t>
      </w:r>
      <w:r w:rsidR="002425C3">
        <w:rPr>
          <w:rFonts w:ascii="Arial" w:hAnsi="Arial" w:cs="Arial"/>
        </w:rPr>
        <w:t xml:space="preserve"> </w:t>
      </w:r>
      <w:r w:rsidRPr="00611E15">
        <w:rPr>
          <w:rFonts w:ascii="Arial" w:hAnsi="Arial" w:cs="Arial"/>
        </w:rPr>
        <w:t>w szczególności</w:t>
      </w:r>
      <w:r w:rsidRPr="00611E15" w:rsidDel="004050BA">
        <w:rPr>
          <w:rFonts w:ascii="Arial" w:hAnsi="Arial" w:cs="Arial"/>
        </w:rPr>
        <w:t xml:space="preserve"> </w:t>
      </w:r>
      <w:r w:rsidRPr="008E0F25">
        <w:rPr>
          <w:rFonts w:ascii="Arial" w:hAnsi="Arial" w:cs="Arial"/>
        </w:rPr>
        <w:t>bez uzasadnionej przyczyny odmówi przystąpienia do lub dokonania czynności odbioru w sytuacji, gdy Umowa przewiduje dokonanie odbioru przedmiotu Umowy w szczególnej formie, w tym zwłaszcza komisyjnie - i nie przewiduje możliwości dokonania czynności odbioru jednostronnie przez Wykonawcę i Wykonawca zawiadomił Zamawiającego o terminie odbioru w sposób określony w Umowie;</w:t>
      </w:r>
    </w:p>
    <w:p w14:paraId="48955B94" w14:textId="2580944D" w:rsidR="00611E15" w:rsidRPr="00611E15" w:rsidRDefault="00611E15" w:rsidP="00C67FE8">
      <w:pPr>
        <w:numPr>
          <w:ilvl w:val="6"/>
          <w:numId w:val="6"/>
        </w:numPr>
        <w:tabs>
          <w:tab w:val="num" w:pos="-2410"/>
        </w:tabs>
        <w:spacing w:after="0"/>
        <w:ind w:left="425" w:hanging="425"/>
        <w:jc w:val="both"/>
        <w:rPr>
          <w:rFonts w:ascii="Arial" w:hAnsi="Arial" w:cs="Arial"/>
        </w:rPr>
      </w:pPr>
      <w:r w:rsidRPr="00611E15">
        <w:rPr>
          <w:rFonts w:ascii="Arial" w:hAnsi="Arial" w:cs="Arial"/>
        </w:rPr>
        <w:t xml:space="preserve">Jeśli przepis ustawy nie stanowi inaczej, uprawnienie do odstąpienia od Umowy Strona uprawniona może wykonać w ciągu </w:t>
      </w:r>
      <w:r w:rsidR="008E0F25">
        <w:rPr>
          <w:rFonts w:ascii="Arial" w:hAnsi="Arial" w:cs="Arial"/>
        </w:rPr>
        <w:t>30</w:t>
      </w:r>
      <w:r w:rsidRPr="00611E15">
        <w:rPr>
          <w:rFonts w:ascii="Arial" w:hAnsi="Arial" w:cs="Arial"/>
        </w:rPr>
        <w:t xml:space="preserve"> dni od dnia wystąpienia zdarzenia uprawniającego do złożenia oświadczenia o odstąpieniu od Umowy - nie później jednak, niż do </w:t>
      </w:r>
      <w:r w:rsidR="008E0F25">
        <w:rPr>
          <w:rFonts w:ascii="Arial" w:hAnsi="Arial" w:cs="Arial"/>
        </w:rPr>
        <w:t>połowy okresu realizacji zadania.</w:t>
      </w:r>
    </w:p>
    <w:p w14:paraId="24E724D8" w14:textId="0067D30D" w:rsidR="00611E15" w:rsidRPr="00611E15" w:rsidRDefault="00611E15" w:rsidP="00C67FE8">
      <w:pPr>
        <w:numPr>
          <w:ilvl w:val="6"/>
          <w:numId w:val="6"/>
        </w:numPr>
        <w:tabs>
          <w:tab w:val="num" w:pos="-2410"/>
        </w:tabs>
        <w:spacing w:after="0"/>
        <w:ind w:left="425" w:hanging="425"/>
        <w:jc w:val="both"/>
        <w:rPr>
          <w:rFonts w:ascii="Arial" w:hAnsi="Arial" w:cs="Arial"/>
        </w:rPr>
      </w:pPr>
      <w:r w:rsidRPr="00611E15">
        <w:rPr>
          <w:rFonts w:ascii="Arial" w:hAnsi="Arial" w:cs="Arial"/>
        </w:rPr>
        <w:t xml:space="preserve">Niezależnie od możliwości odstąpienia od Umowy przez Zamawiającego na podstawie ust. 1 lub 2 Umowy oraz innych postanowień Umowy, Zamawiający może od Umowy odstąpić także bez podawania przyczyn w terminie do </w:t>
      </w:r>
      <w:r w:rsidR="008A2C9B">
        <w:rPr>
          <w:rFonts w:ascii="Arial" w:hAnsi="Arial" w:cs="Arial"/>
        </w:rPr>
        <w:t>30 dni od podpisania Umowy.</w:t>
      </w:r>
      <w:r w:rsidRPr="00611E15">
        <w:rPr>
          <w:rFonts w:ascii="Arial" w:hAnsi="Arial" w:cs="Arial"/>
        </w:rPr>
        <w:t xml:space="preserve"> W takim przypadku ust. 5 nie ma zastosowania. </w:t>
      </w:r>
    </w:p>
    <w:p w14:paraId="63B63481" w14:textId="77777777" w:rsidR="002A24F7" w:rsidRDefault="002A24F7" w:rsidP="00865A05">
      <w:pPr>
        <w:numPr>
          <w:ilvl w:val="6"/>
          <w:numId w:val="6"/>
        </w:numPr>
        <w:tabs>
          <w:tab w:val="num" w:pos="-2268"/>
        </w:tabs>
        <w:spacing w:after="0"/>
        <w:ind w:left="425" w:hanging="425"/>
        <w:jc w:val="both"/>
        <w:rPr>
          <w:rFonts w:ascii="Arial" w:hAnsi="Arial" w:cs="Arial"/>
        </w:rPr>
      </w:pPr>
      <w:r w:rsidRPr="00611E15">
        <w:rPr>
          <w:rFonts w:ascii="Arial" w:hAnsi="Arial" w:cs="Arial"/>
        </w:rPr>
        <w:t xml:space="preserve">Odstąpienie od Umowy wymaga zachowania formy </w:t>
      </w:r>
      <w:r>
        <w:rPr>
          <w:rFonts w:ascii="Arial" w:hAnsi="Arial" w:cs="Arial"/>
        </w:rPr>
        <w:t>pisemnej pod rygorem nieważności</w:t>
      </w:r>
      <w:r w:rsidRPr="002A24F7">
        <w:rPr>
          <w:rFonts w:ascii="Arial" w:hAnsi="Arial" w:cs="Arial"/>
        </w:rPr>
        <w:t xml:space="preserve"> </w:t>
      </w:r>
    </w:p>
    <w:p w14:paraId="5936E2DD" w14:textId="53B50CBB" w:rsidR="00611E15" w:rsidRPr="002A24F7" w:rsidRDefault="00611E15" w:rsidP="00865A05">
      <w:pPr>
        <w:numPr>
          <w:ilvl w:val="6"/>
          <w:numId w:val="6"/>
        </w:numPr>
        <w:tabs>
          <w:tab w:val="num" w:pos="-2268"/>
        </w:tabs>
        <w:spacing w:after="0"/>
        <w:ind w:left="425" w:hanging="425"/>
        <w:jc w:val="both"/>
        <w:rPr>
          <w:rFonts w:ascii="Arial" w:hAnsi="Arial" w:cs="Arial"/>
        </w:rPr>
      </w:pPr>
      <w:r w:rsidRPr="002A24F7">
        <w:rPr>
          <w:rFonts w:ascii="Arial" w:hAnsi="Arial" w:cs="Arial"/>
        </w:rPr>
        <w:t xml:space="preserve">W </w:t>
      </w:r>
      <w:r w:rsidR="6FC2E12A" w:rsidRPr="002A24F7">
        <w:rPr>
          <w:rFonts w:ascii="Arial" w:hAnsi="Arial" w:cs="Arial"/>
        </w:rPr>
        <w:t xml:space="preserve">każdym </w:t>
      </w:r>
      <w:r w:rsidRPr="002A24F7">
        <w:rPr>
          <w:rFonts w:ascii="Arial" w:hAnsi="Arial" w:cs="Arial"/>
        </w:rPr>
        <w:t xml:space="preserve">przypadku odstąpienia od Umowy w części przez którąkolwiek ze Stron uprawnieni przedstawiciele Stron w uzgodnionym obustronnie terminie, nie dłuższym jednak niż </w:t>
      </w:r>
      <w:r w:rsidR="00170130" w:rsidRPr="002A24F7">
        <w:rPr>
          <w:rFonts w:ascii="Arial" w:hAnsi="Arial" w:cs="Arial"/>
        </w:rPr>
        <w:t>30</w:t>
      </w:r>
      <w:r w:rsidRPr="002A24F7">
        <w:rPr>
          <w:rFonts w:ascii="Arial" w:hAnsi="Arial" w:cs="Arial"/>
        </w:rPr>
        <w:t xml:space="preserve"> dni kalendarzowych od dnia doręczenia oświadczenia o odstąpieniu od Umowy, potwierdzą na piśmie stan zaawansowania należycie zrealizowanej części przedmiotu Umowy do dnia złożenia oświadczenia o odstąpieniu od Umowy. Wykonawca </w:t>
      </w:r>
      <w:r w:rsidRPr="002A24F7">
        <w:rPr>
          <w:rFonts w:ascii="Arial" w:hAnsi="Arial" w:cs="Arial"/>
        </w:rPr>
        <w:lastRenderedPageBreak/>
        <w:t>zapewni udział jego uprawnionych przedstawicieli w inwentaryzacji. Brak stawiennictwa przedstawicieli Wykonawcy uprawniać będzie Zamawiającego do jednostronnego przeprowadzenia inwentaryzacji ze skutkiem wiążącym dla obu Stron.</w:t>
      </w:r>
      <w:r w:rsidR="002425C3" w:rsidRPr="002A24F7">
        <w:rPr>
          <w:rFonts w:ascii="Arial" w:hAnsi="Arial" w:cs="Arial"/>
        </w:rPr>
        <w:t xml:space="preserve"> </w:t>
      </w:r>
      <w:r w:rsidRPr="002A24F7">
        <w:rPr>
          <w:rFonts w:ascii="Arial" w:hAnsi="Arial" w:cs="Arial"/>
        </w:rPr>
        <w:t xml:space="preserve">Sporządzenie inwentaryzacji, o której mowa w zdaniu poprzedzającym nie wyłącza uprawnienia Zamawiającego do ewentualnego dochodzenia kar umownych lub odszkodowania z tytułu nienależytego wykonania Umowy. Protokół z inwentaryzacji będzie podstawą do wzajemnych rozliczeń Stron. </w:t>
      </w:r>
    </w:p>
    <w:p w14:paraId="5D434095" w14:textId="5924550C" w:rsidR="00725E34" w:rsidRDefault="00725E34" w:rsidP="00611E15">
      <w:pPr>
        <w:spacing w:after="0"/>
        <w:rPr>
          <w:rFonts w:ascii="Arial" w:hAnsi="Arial" w:cs="Arial"/>
          <w:b/>
        </w:rPr>
      </w:pPr>
    </w:p>
    <w:p w14:paraId="06908CA4" w14:textId="7C622C1D" w:rsidR="006D19A7" w:rsidRPr="00F102C4" w:rsidRDefault="008E22FB" w:rsidP="0050638B">
      <w:pPr>
        <w:spacing w:after="0"/>
        <w:jc w:val="center"/>
        <w:rPr>
          <w:rFonts w:ascii="Arial" w:hAnsi="Arial" w:cs="Arial"/>
          <w:b/>
        </w:rPr>
      </w:pPr>
      <w:r w:rsidRPr="00F102C4">
        <w:rPr>
          <w:rFonts w:ascii="Arial" w:hAnsi="Arial" w:cs="Arial"/>
          <w:b/>
        </w:rPr>
        <w:t>§ 12</w:t>
      </w:r>
    </w:p>
    <w:p w14:paraId="6308497E" w14:textId="16943514" w:rsidR="00B67E50" w:rsidRDefault="00A574AF" w:rsidP="00054159">
      <w:pPr>
        <w:spacing w:after="0" w:line="240" w:lineRule="auto"/>
        <w:contextualSpacing/>
        <w:jc w:val="center"/>
        <w:rPr>
          <w:rFonts w:ascii="Arial" w:hAnsi="Arial" w:cs="Arial"/>
          <w:b/>
        </w:rPr>
      </w:pPr>
      <w:r w:rsidRPr="00F102C4">
        <w:rPr>
          <w:rFonts w:ascii="Arial" w:hAnsi="Arial" w:cs="Arial"/>
          <w:b/>
        </w:rPr>
        <w:t xml:space="preserve">Zabezpieczenie należytego wykonania </w:t>
      </w:r>
      <w:r w:rsidR="0090660E" w:rsidRPr="00F102C4">
        <w:rPr>
          <w:rFonts w:ascii="Arial" w:hAnsi="Arial" w:cs="Arial"/>
          <w:b/>
        </w:rPr>
        <w:t>U</w:t>
      </w:r>
      <w:r w:rsidRPr="00F102C4">
        <w:rPr>
          <w:rFonts w:ascii="Arial" w:hAnsi="Arial" w:cs="Arial"/>
          <w:b/>
        </w:rPr>
        <w:t>mowy</w:t>
      </w:r>
    </w:p>
    <w:p w14:paraId="5AEFEC82" w14:textId="77777777" w:rsidR="00054159" w:rsidRPr="00054159" w:rsidRDefault="00054159" w:rsidP="00054159">
      <w:pPr>
        <w:spacing w:after="0"/>
        <w:rPr>
          <w:rFonts w:ascii="Arial" w:hAnsi="Arial" w:cs="Arial"/>
          <w:bCs/>
          <w:lang w:eastAsia="pl-PL"/>
        </w:rPr>
      </w:pPr>
      <w:r w:rsidRPr="00054159">
        <w:rPr>
          <w:rFonts w:ascii="Arial" w:hAnsi="Arial" w:cs="Arial"/>
          <w:bCs/>
          <w:lang w:eastAsia="pl-PL"/>
        </w:rPr>
        <w:t>Strony nie ustanowiły zabezpieczenia należytego wykonania umowy.</w:t>
      </w:r>
    </w:p>
    <w:p w14:paraId="241EB540" w14:textId="77777777" w:rsidR="004C3431" w:rsidRPr="00F102C4" w:rsidRDefault="004C3431" w:rsidP="00DE2121">
      <w:pPr>
        <w:spacing w:after="0"/>
        <w:jc w:val="center"/>
        <w:rPr>
          <w:rFonts w:ascii="Arial" w:hAnsi="Arial" w:cs="Arial"/>
          <w:b/>
        </w:rPr>
      </w:pPr>
    </w:p>
    <w:p w14:paraId="47168471" w14:textId="77777777" w:rsidR="00F469D3" w:rsidRDefault="00F469D3" w:rsidP="00DE2121">
      <w:pPr>
        <w:spacing w:after="0"/>
        <w:jc w:val="center"/>
        <w:rPr>
          <w:rFonts w:ascii="Arial" w:hAnsi="Arial" w:cs="Arial"/>
          <w:b/>
        </w:rPr>
      </w:pPr>
    </w:p>
    <w:p w14:paraId="491C2FB1" w14:textId="59CDCBF6" w:rsidR="00DE2121" w:rsidRPr="00F102C4" w:rsidRDefault="00DE2121" w:rsidP="00DE2121">
      <w:pPr>
        <w:spacing w:after="0"/>
        <w:jc w:val="center"/>
        <w:rPr>
          <w:rFonts w:ascii="Arial" w:hAnsi="Arial" w:cs="Arial"/>
          <w:b/>
          <w:vertAlign w:val="superscript"/>
        </w:rPr>
      </w:pPr>
      <w:r w:rsidRPr="00F102C4">
        <w:rPr>
          <w:rFonts w:ascii="Arial" w:hAnsi="Arial" w:cs="Arial"/>
          <w:b/>
        </w:rPr>
        <w:t>§ 13</w:t>
      </w:r>
    </w:p>
    <w:p w14:paraId="595E722A" w14:textId="31A05B24" w:rsidR="00DE2121" w:rsidRPr="00F102C4" w:rsidRDefault="00B81F09" w:rsidP="00DE2121">
      <w:pPr>
        <w:pStyle w:val="Akapitzlist"/>
        <w:ind w:left="0"/>
        <w:jc w:val="center"/>
        <w:rPr>
          <w:rFonts w:ascii="Arial" w:hAnsi="Arial" w:cs="Arial"/>
          <w:b/>
        </w:rPr>
      </w:pPr>
      <w:r w:rsidRPr="00F102C4">
        <w:rPr>
          <w:rFonts w:ascii="Arial" w:hAnsi="Arial" w:cs="Arial"/>
          <w:b/>
        </w:rPr>
        <w:t>Ubezpieczenia</w:t>
      </w:r>
    </w:p>
    <w:p w14:paraId="00A704C2" w14:textId="7EE8FE4B" w:rsidR="00054159" w:rsidRPr="00054159" w:rsidRDefault="00054159" w:rsidP="00054159">
      <w:pPr>
        <w:spacing w:after="0" w:line="240" w:lineRule="auto"/>
        <w:ind w:left="426" w:hanging="426"/>
        <w:contextualSpacing/>
        <w:jc w:val="both"/>
        <w:rPr>
          <w:rFonts w:ascii="Arial" w:hAnsi="Arial" w:cs="Arial"/>
        </w:rPr>
      </w:pPr>
      <w:r w:rsidRPr="00054159">
        <w:rPr>
          <w:rFonts w:ascii="Arial" w:hAnsi="Arial" w:cs="Arial"/>
        </w:rPr>
        <w:t>Strony odstąpiły od wymog</w:t>
      </w:r>
      <w:r w:rsidR="00EC5935">
        <w:rPr>
          <w:rFonts w:ascii="Arial" w:hAnsi="Arial" w:cs="Arial"/>
        </w:rPr>
        <w:t>u ustanowienia</w:t>
      </w:r>
      <w:r w:rsidRPr="00054159">
        <w:rPr>
          <w:rFonts w:ascii="Arial" w:hAnsi="Arial" w:cs="Arial"/>
        </w:rPr>
        <w:t xml:space="preserve"> ubezpieczenia.</w:t>
      </w:r>
    </w:p>
    <w:p w14:paraId="5B54EC8D" w14:textId="77777777" w:rsidR="008A2C9B" w:rsidRDefault="008A2C9B" w:rsidP="008A2C9B">
      <w:pPr>
        <w:widowControl w:val="0"/>
        <w:autoSpaceDE w:val="0"/>
        <w:autoSpaceDN w:val="0"/>
        <w:adjustRightInd w:val="0"/>
        <w:spacing w:after="0"/>
        <w:ind w:right="11"/>
        <w:rPr>
          <w:rFonts w:ascii="Arial" w:hAnsi="Arial" w:cs="Arial"/>
          <w:b/>
        </w:rPr>
      </w:pPr>
    </w:p>
    <w:p w14:paraId="1AFDD04E" w14:textId="218A8D21" w:rsidR="00092DB6" w:rsidRPr="00F102C4" w:rsidRDefault="008E22FB" w:rsidP="00092DB6">
      <w:pPr>
        <w:widowControl w:val="0"/>
        <w:autoSpaceDE w:val="0"/>
        <w:autoSpaceDN w:val="0"/>
        <w:adjustRightInd w:val="0"/>
        <w:spacing w:after="0"/>
        <w:ind w:right="11"/>
        <w:jc w:val="center"/>
        <w:rPr>
          <w:rFonts w:ascii="Arial" w:hAnsi="Arial" w:cs="Arial"/>
          <w:b/>
        </w:rPr>
      </w:pPr>
      <w:r w:rsidRPr="00F102C4">
        <w:rPr>
          <w:rFonts w:ascii="Arial" w:hAnsi="Arial" w:cs="Arial"/>
          <w:b/>
        </w:rPr>
        <w:t xml:space="preserve">§ </w:t>
      </w:r>
      <w:r w:rsidR="00DE2121" w:rsidRPr="00F102C4">
        <w:rPr>
          <w:rFonts w:ascii="Arial" w:hAnsi="Arial" w:cs="Arial"/>
          <w:b/>
        </w:rPr>
        <w:t>14</w:t>
      </w:r>
    </w:p>
    <w:p w14:paraId="162D0798" w14:textId="4EC50007" w:rsidR="00206B7E" w:rsidRPr="00054159" w:rsidRDefault="006375E2" w:rsidP="006B3B7E">
      <w:pPr>
        <w:spacing w:after="0" w:line="240" w:lineRule="auto"/>
        <w:jc w:val="center"/>
        <w:rPr>
          <w:rFonts w:ascii="Arial" w:hAnsi="Arial" w:cs="Arial"/>
          <w:b/>
          <w:iCs/>
        </w:rPr>
      </w:pPr>
      <w:r w:rsidRPr="00054159">
        <w:rPr>
          <w:rFonts w:ascii="Arial" w:hAnsi="Arial" w:cs="Arial"/>
          <w:b/>
          <w:iCs/>
        </w:rPr>
        <w:t>K</w:t>
      </w:r>
      <w:r w:rsidR="00206B7E" w:rsidRPr="00054159">
        <w:rPr>
          <w:rFonts w:ascii="Arial" w:hAnsi="Arial" w:cs="Arial"/>
          <w:b/>
          <w:iCs/>
        </w:rPr>
        <w:t>onflikt interesów</w:t>
      </w:r>
    </w:p>
    <w:p w14:paraId="5755C005" w14:textId="77777777" w:rsidR="00172397" w:rsidRPr="00172397" w:rsidRDefault="00172397" w:rsidP="00054159">
      <w:pPr>
        <w:numPr>
          <w:ilvl w:val="0"/>
          <w:numId w:val="10"/>
        </w:numPr>
        <w:suppressAutoHyphens/>
        <w:spacing w:after="0"/>
        <w:ind w:left="425" w:hanging="425"/>
        <w:jc w:val="both"/>
        <w:rPr>
          <w:rFonts w:ascii="Arial" w:eastAsia="Times New Roman" w:hAnsi="Arial" w:cs="Arial"/>
          <w:lang w:eastAsia="ar-SA"/>
        </w:rPr>
      </w:pPr>
      <w:r w:rsidRPr="00172397">
        <w:rPr>
          <w:rFonts w:ascii="Arial" w:eastAsia="Times New Roman" w:hAnsi="Arial" w:cs="Arial"/>
          <w:lang w:eastAsia="ar-SA"/>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0FB46559" w14:textId="77777777" w:rsidR="00172397" w:rsidRPr="00172397" w:rsidRDefault="00172397" w:rsidP="00054159">
      <w:pPr>
        <w:numPr>
          <w:ilvl w:val="0"/>
          <w:numId w:val="10"/>
        </w:numPr>
        <w:suppressAutoHyphens/>
        <w:spacing w:after="0"/>
        <w:ind w:left="425" w:hanging="425"/>
        <w:jc w:val="both"/>
        <w:rPr>
          <w:rFonts w:ascii="Arial" w:eastAsia="Times New Roman" w:hAnsi="Arial" w:cs="Arial"/>
          <w:lang w:eastAsia="ar-SA"/>
        </w:rPr>
      </w:pPr>
      <w:r w:rsidRPr="00172397">
        <w:rPr>
          <w:rFonts w:ascii="Arial" w:eastAsia="Times New Roman" w:hAnsi="Arial" w:cs="Arial"/>
          <w:lang w:eastAsia="ar-SA"/>
        </w:rPr>
        <w:t xml:space="preserve">W przypadku powstania po podpisaniu Umowy, ryzyka ewentualnego konfliktu interesów wpływającego na prawdziwość lub kompletność oświadczenia, o którym mowa w ust. 1, Wykonawca o zaistniałym ryzyku niezwłocznie zawiadomi na piśmie Zamawiającego </w:t>
      </w:r>
      <w:r w:rsidRPr="00172397">
        <w:rPr>
          <w:rFonts w:ascii="Arial" w:eastAsia="Times New Roman" w:hAnsi="Arial" w:cs="Arial"/>
          <w:lang w:eastAsia="ar-SA"/>
        </w:rPr>
        <w:br/>
        <w:t>i 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4DE3B435" w14:textId="77777777" w:rsidR="00565EDB" w:rsidRPr="00F102C4" w:rsidRDefault="00565EDB" w:rsidP="00822836">
      <w:pPr>
        <w:widowControl w:val="0"/>
        <w:autoSpaceDE w:val="0"/>
        <w:autoSpaceDN w:val="0"/>
        <w:adjustRightInd w:val="0"/>
        <w:spacing w:after="0"/>
        <w:ind w:right="11"/>
        <w:contextualSpacing/>
        <w:rPr>
          <w:rFonts w:ascii="Arial" w:hAnsi="Arial" w:cs="Arial"/>
          <w:b/>
          <w:i/>
        </w:rPr>
      </w:pPr>
    </w:p>
    <w:p w14:paraId="08FE24EE" w14:textId="77777777" w:rsidR="00F939AF" w:rsidRPr="008A2C9B" w:rsidRDefault="000B7E4E" w:rsidP="00E161D6">
      <w:pPr>
        <w:widowControl w:val="0"/>
        <w:autoSpaceDE w:val="0"/>
        <w:autoSpaceDN w:val="0"/>
        <w:adjustRightInd w:val="0"/>
        <w:spacing w:after="0"/>
        <w:ind w:right="11"/>
        <w:contextualSpacing/>
        <w:jc w:val="center"/>
        <w:rPr>
          <w:rFonts w:ascii="Arial" w:hAnsi="Arial" w:cs="Arial"/>
          <w:b/>
          <w:iCs/>
        </w:rPr>
      </w:pPr>
      <w:r w:rsidRPr="008A2C9B">
        <w:rPr>
          <w:rFonts w:ascii="Arial" w:hAnsi="Arial" w:cs="Arial"/>
          <w:b/>
          <w:iCs/>
        </w:rPr>
        <w:t xml:space="preserve">§ </w:t>
      </w:r>
      <w:r w:rsidR="00DE2121" w:rsidRPr="008A2C9B">
        <w:rPr>
          <w:rFonts w:ascii="Arial" w:hAnsi="Arial" w:cs="Arial"/>
          <w:b/>
          <w:iCs/>
        </w:rPr>
        <w:t>15</w:t>
      </w:r>
    </w:p>
    <w:p w14:paraId="18DB6BF2" w14:textId="5C8CEBAB" w:rsidR="00BD76E3" w:rsidRPr="00565EDB" w:rsidRDefault="00BD76E3" w:rsidP="00EC304F">
      <w:pPr>
        <w:widowControl w:val="0"/>
        <w:autoSpaceDE w:val="0"/>
        <w:autoSpaceDN w:val="0"/>
        <w:adjustRightInd w:val="0"/>
        <w:spacing w:after="0"/>
        <w:ind w:right="11"/>
        <w:contextualSpacing/>
        <w:jc w:val="center"/>
        <w:rPr>
          <w:rFonts w:ascii="Arial" w:hAnsi="Arial" w:cs="Arial"/>
          <w:b/>
          <w:iCs/>
        </w:rPr>
      </w:pPr>
      <w:r w:rsidRPr="00565EDB">
        <w:rPr>
          <w:rFonts w:ascii="Arial" w:hAnsi="Arial" w:cs="Arial"/>
          <w:b/>
          <w:iCs/>
        </w:rPr>
        <w:t>Autorskie prawa majątkowe</w:t>
      </w:r>
    </w:p>
    <w:p w14:paraId="47A38C2A" w14:textId="36EE1ED6" w:rsidR="00B81F09" w:rsidRPr="008A2C9B" w:rsidRDefault="00B81F09" w:rsidP="00C46513">
      <w:pPr>
        <w:numPr>
          <w:ilvl w:val="0"/>
          <w:numId w:val="46"/>
        </w:numPr>
        <w:tabs>
          <w:tab w:val="clear" w:pos="360"/>
        </w:tabs>
        <w:spacing w:after="0" w:line="240" w:lineRule="auto"/>
        <w:ind w:left="426" w:hanging="426"/>
        <w:jc w:val="both"/>
        <w:rPr>
          <w:rFonts w:ascii="Arial" w:hAnsi="Arial" w:cs="Arial"/>
          <w:iCs/>
        </w:rPr>
      </w:pPr>
      <w:r w:rsidRPr="008A2C9B">
        <w:rPr>
          <w:rFonts w:ascii="Arial" w:hAnsi="Arial" w:cs="Arial"/>
          <w:iCs/>
        </w:rPr>
        <w:t xml:space="preserve">Wykonawca gwarantuje, że przysługują mu wyłączne autorskie prawa majątkowe do wszelkich utworów </w:t>
      </w:r>
      <w:r w:rsidR="00054159" w:rsidRPr="008A2C9B">
        <w:rPr>
          <w:rFonts w:ascii="Arial" w:hAnsi="Arial" w:cs="Arial"/>
          <w:iCs/>
        </w:rPr>
        <w:t>o</w:t>
      </w:r>
      <w:r w:rsidRPr="008A2C9B">
        <w:rPr>
          <w:rFonts w:ascii="Arial" w:hAnsi="Arial" w:cs="Arial"/>
          <w:iCs/>
        </w:rPr>
        <w:t>bjętych przedmiotem Umowy, wyłączne prawo zezwalania na wykonywanie zależnych praw autorskich w stosunku do utworów oraz wyłączne prawo do rozporządzania utworami na polach eksploatacji określonych w ust. 3, lub też - najpóźniej w dniu wydania utworów Zamawiającemu – prawa te będą Wykonawcy przysługiwały. Wykonawca gwarantuje i zobowiązuje się, że prawa powyższe nie będą</w:t>
      </w:r>
      <w:r w:rsidR="002425C3">
        <w:rPr>
          <w:rFonts w:ascii="Arial" w:hAnsi="Arial" w:cs="Arial"/>
          <w:iCs/>
        </w:rPr>
        <w:t xml:space="preserve"> </w:t>
      </w:r>
      <w:r w:rsidRPr="008A2C9B">
        <w:rPr>
          <w:rFonts w:ascii="Arial" w:hAnsi="Arial" w:cs="Arial"/>
          <w:iCs/>
        </w:rPr>
        <w:t>w niczym i przez nikogo ograniczone, a w szczególności będą wolne od wad prawnych i nie będą naruszać praw majątkowych ani dóbr osobistych osób trzecich. Wobec powyższego Wykonawca gwarantuje i zobowiązuje się, że utwory będą stanowiły dzieła oryginalne, spełniające kryteria wskazane w treści art. 1 ustawy z dnia 4 lutego 1994 r. o prawie autorskim i prawach pokrewnych, natomiast w przypadku, w którym nośniki, na których utwory zostaną utrwalone mają zostać udostępnione Zamawiającemu, nośniki takie będą stanowiły wyłączną własność Wykonawcy.</w:t>
      </w:r>
    </w:p>
    <w:p w14:paraId="6845031E" w14:textId="77777777" w:rsidR="00B81F09" w:rsidRPr="008A2C9B" w:rsidRDefault="00B81F09" w:rsidP="00C46513">
      <w:pPr>
        <w:numPr>
          <w:ilvl w:val="0"/>
          <w:numId w:val="46"/>
        </w:numPr>
        <w:tabs>
          <w:tab w:val="clear" w:pos="360"/>
        </w:tabs>
        <w:spacing w:after="0" w:line="240" w:lineRule="auto"/>
        <w:ind w:left="426" w:hanging="426"/>
        <w:jc w:val="both"/>
        <w:rPr>
          <w:rFonts w:ascii="Arial" w:hAnsi="Arial" w:cs="Arial"/>
          <w:iCs/>
        </w:rPr>
      </w:pPr>
      <w:r w:rsidRPr="008A2C9B">
        <w:rPr>
          <w:rFonts w:ascii="Arial" w:hAnsi="Arial" w:cs="Arial"/>
          <w:iCs/>
        </w:rPr>
        <w:t>Wykonawca oświadcza, iż zawarcie i wykonanie Umowy nie wymaga uzyskania zezwoleń osób trzecich i nie narusza praw osób trzecich.</w:t>
      </w:r>
    </w:p>
    <w:p w14:paraId="3A958A43" w14:textId="26552C76" w:rsidR="00B81F09" w:rsidRPr="008A2C9B" w:rsidRDefault="00B81F09" w:rsidP="00C46513">
      <w:pPr>
        <w:numPr>
          <w:ilvl w:val="0"/>
          <w:numId w:val="46"/>
        </w:numPr>
        <w:tabs>
          <w:tab w:val="clear" w:pos="360"/>
        </w:tabs>
        <w:spacing w:after="0" w:line="240" w:lineRule="auto"/>
        <w:ind w:left="426" w:hanging="426"/>
        <w:jc w:val="both"/>
        <w:rPr>
          <w:rFonts w:ascii="Arial" w:hAnsi="Arial" w:cs="Arial"/>
          <w:iCs/>
        </w:rPr>
      </w:pPr>
      <w:r w:rsidRPr="008A2C9B">
        <w:rPr>
          <w:rFonts w:ascii="Arial" w:hAnsi="Arial" w:cs="Arial"/>
          <w:iCs/>
        </w:rPr>
        <w:t>Wykonawca przenosi na Zamawiającego autorskie prawa majątkowe do utworów objętych przedmiotem Umowy</w:t>
      </w:r>
      <w:r w:rsidRPr="008A2C9B" w:rsidDel="00F31D0C">
        <w:rPr>
          <w:rFonts w:ascii="Arial" w:hAnsi="Arial" w:cs="Arial"/>
          <w:iCs/>
        </w:rPr>
        <w:t xml:space="preserve"> </w:t>
      </w:r>
      <w:r w:rsidRPr="008A2C9B">
        <w:rPr>
          <w:rFonts w:ascii="Arial" w:hAnsi="Arial" w:cs="Arial"/>
          <w:iCs/>
        </w:rPr>
        <w:t>na wymienionych poniżej polach eksploatacji:</w:t>
      </w:r>
    </w:p>
    <w:p w14:paraId="15E6098E" w14:textId="79AD5852" w:rsidR="00B81F09" w:rsidRPr="008A2C9B" w:rsidRDefault="00B81F09" w:rsidP="00C46513">
      <w:pPr>
        <w:numPr>
          <w:ilvl w:val="2"/>
          <w:numId w:val="7"/>
        </w:numPr>
        <w:tabs>
          <w:tab w:val="clear" w:pos="1080"/>
          <w:tab w:val="num" w:pos="1276"/>
        </w:tabs>
        <w:spacing w:after="0" w:line="240" w:lineRule="auto"/>
        <w:ind w:left="851" w:hanging="426"/>
        <w:jc w:val="both"/>
        <w:rPr>
          <w:rFonts w:ascii="Arial" w:hAnsi="Arial" w:cs="Arial"/>
          <w:iCs/>
        </w:rPr>
      </w:pPr>
      <w:r w:rsidRPr="008A2C9B">
        <w:rPr>
          <w:rFonts w:ascii="Arial" w:hAnsi="Arial" w:cs="Arial"/>
          <w:iCs/>
        </w:rPr>
        <w:t>utrwalanie i zwielokrotnianie jakąkolwiek techniką nieograniczonej liczby egzemplarzy utworów lub ich elementów, w tym techniką drukarską, reprograficzną, zapisu magnetycznego, w pamięci komputera oraz techniką cyfrową, jak i</w:t>
      </w:r>
      <w:r w:rsidR="002425C3">
        <w:rPr>
          <w:rFonts w:ascii="Arial" w:hAnsi="Arial" w:cs="Arial"/>
          <w:iCs/>
        </w:rPr>
        <w:t xml:space="preserve"> </w:t>
      </w:r>
      <w:r w:rsidRPr="008A2C9B">
        <w:rPr>
          <w:rFonts w:ascii="Arial" w:hAnsi="Arial" w:cs="Arial"/>
          <w:iCs/>
        </w:rPr>
        <w:t xml:space="preserve">w sieciach </w:t>
      </w:r>
      <w:r w:rsidRPr="008A2C9B">
        <w:rPr>
          <w:rFonts w:ascii="Arial" w:hAnsi="Arial" w:cs="Arial"/>
          <w:iCs/>
        </w:rPr>
        <w:lastRenderedPageBreak/>
        <w:t>multimedialnych, w tym typu Internet i Intranet,</w:t>
      </w:r>
      <w:r w:rsidR="008A2C9B" w:rsidRPr="008A2C9B">
        <w:rPr>
          <w:rFonts w:ascii="Arial" w:hAnsi="Arial" w:cs="Arial"/>
          <w:iCs/>
        </w:rPr>
        <w:t xml:space="preserve"> </w:t>
      </w:r>
      <w:r w:rsidRPr="008A2C9B">
        <w:rPr>
          <w:rFonts w:ascii="Arial" w:hAnsi="Arial" w:cs="Arial"/>
          <w:iCs/>
        </w:rPr>
        <w:t>na wszelkich nośnikach danych, włącznie z czynnościami przygotowawczymi</w:t>
      </w:r>
      <w:r w:rsidR="008A2C9B" w:rsidRPr="008A2C9B">
        <w:rPr>
          <w:rFonts w:ascii="Arial" w:hAnsi="Arial" w:cs="Arial"/>
          <w:iCs/>
        </w:rPr>
        <w:t xml:space="preserve"> </w:t>
      </w:r>
      <w:r w:rsidRPr="008A2C9B">
        <w:rPr>
          <w:rFonts w:ascii="Arial" w:hAnsi="Arial" w:cs="Arial"/>
          <w:iCs/>
        </w:rPr>
        <w:t>do sporządzenia egzemplarzy utworów czy ich utrwalenia, a także poprzez wydruk komputerowy;</w:t>
      </w:r>
    </w:p>
    <w:p w14:paraId="35093E90" w14:textId="77777777" w:rsidR="00B81F09" w:rsidRPr="008A2C9B" w:rsidRDefault="00B81F09" w:rsidP="00C46513">
      <w:pPr>
        <w:numPr>
          <w:ilvl w:val="2"/>
          <w:numId w:val="7"/>
        </w:numPr>
        <w:tabs>
          <w:tab w:val="clear" w:pos="1080"/>
          <w:tab w:val="num" w:pos="1276"/>
        </w:tabs>
        <w:spacing w:after="0" w:line="240" w:lineRule="auto"/>
        <w:ind w:left="851" w:hanging="426"/>
        <w:jc w:val="both"/>
        <w:rPr>
          <w:rFonts w:ascii="Arial" w:hAnsi="Arial" w:cs="Arial"/>
          <w:iCs/>
        </w:rPr>
      </w:pPr>
      <w:r w:rsidRPr="008A2C9B">
        <w:rPr>
          <w:rFonts w:ascii="Arial" w:hAnsi="Arial" w:cs="Arial"/>
          <w:iCs/>
        </w:rPr>
        <w:t>wprowadzanie oryginału utworów lub ich elementów oraz egzemplarzy nośników, na których utwory utrwalono, do obrotu, bez ograniczenia co do terytorium oraz liczby nośników: w postaci wprowadzania zwielokrotnionych egzemplarzy utworów lub ich elementów do obrotu drogą przeniesienia własności egzemplarza utworu (w sposób odpłatny albo nieodpłatny), przez rozpowszechnianie w każdej formie i we wszelkiego typu materiałach, w szczególności za pomocą sieci Internet i Intranet, a także użyczenia, najmu lub dzierżawy oryginału albo egzemplarzy utworów, albo ich elementów;</w:t>
      </w:r>
    </w:p>
    <w:p w14:paraId="3EB1FA12" w14:textId="2165765B" w:rsidR="00B81F09" w:rsidRPr="008A2C9B" w:rsidRDefault="00B81F09" w:rsidP="00C46513">
      <w:pPr>
        <w:numPr>
          <w:ilvl w:val="2"/>
          <w:numId w:val="7"/>
        </w:numPr>
        <w:tabs>
          <w:tab w:val="clear" w:pos="1080"/>
          <w:tab w:val="num" w:pos="1276"/>
        </w:tabs>
        <w:spacing w:after="0" w:line="240" w:lineRule="auto"/>
        <w:ind w:left="851" w:hanging="426"/>
        <w:jc w:val="both"/>
        <w:rPr>
          <w:rFonts w:ascii="Arial" w:hAnsi="Arial" w:cs="Arial"/>
          <w:iCs/>
        </w:rPr>
      </w:pPr>
      <w:r w:rsidRPr="008A2C9B">
        <w:rPr>
          <w:rFonts w:ascii="Arial" w:hAnsi="Arial" w:cs="Arial"/>
          <w:iCs/>
        </w:rPr>
        <w:t>publiczne wykonanie, wystawienie, wyświetlenie, odtworzenie, nadawanie, reemitowanie oraz ekspozycja w ramach platform cyfrowych, przesyłanie za pośrednictwem sieci multimedialnych, w szczególności Internetu i Intranetu, rozpowszechnianie w postaci wydruku bądź wywołanych zdjęć, wykorzystanie w działaniach wizualnych, audiowizualnych lub multimedialnych oraz publiczne udostępnianie w taki sposób, aby każdy mógł mieć do utworów dostęp w miejscu</w:t>
      </w:r>
      <w:r w:rsidR="002425C3">
        <w:rPr>
          <w:rFonts w:ascii="Arial" w:hAnsi="Arial" w:cs="Arial"/>
          <w:iCs/>
        </w:rPr>
        <w:t xml:space="preserve">  </w:t>
      </w:r>
      <w:r w:rsidRPr="008A2C9B">
        <w:rPr>
          <w:rFonts w:ascii="Arial" w:hAnsi="Arial" w:cs="Arial"/>
          <w:iCs/>
        </w:rPr>
        <w:t>i w czasie przez siebie wybranym, w tym poprzez zamieszczanie na stronie internetowej i intranetowej Zamawiającego i innych stronach internetowych i intranetowych oraz w treści korespondencji i materiałów przesyłanych drogą elektroniczną, a także poprzez wprowadzanie do pamięci komputera lub innych urządzeń służących do przetwarzania danych - jakąkolwiek techniką, włącznie z tymczasową (czasową) postacią pojawiającą się np. w pamięci RAM;</w:t>
      </w:r>
    </w:p>
    <w:p w14:paraId="4CD3639F" w14:textId="77777777" w:rsidR="00B81F09" w:rsidRPr="008A2C9B" w:rsidRDefault="00B81F09" w:rsidP="00C46513">
      <w:pPr>
        <w:numPr>
          <w:ilvl w:val="2"/>
          <w:numId w:val="7"/>
        </w:numPr>
        <w:tabs>
          <w:tab w:val="clear" w:pos="1080"/>
          <w:tab w:val="num" w:pos="1276"/>
        </w:tabs>
        <w:spacing w:after="0" w:line="240" w:lineRule="auto"/>
        <w:ind w:left="851" w:hanging="426"/>
        <w:jc w:val="both"/>
        <w:rPr>
          <w:rFonts w:ascii="Arial" w:hAnsi="Arial" w:cs="Arial"/>
          <w:iCs/>
        </w:rPr>
      </w:pPr>
      <w:r w:rsidRPr="008A2C9B">
        <w:rPr>
          <w:rFonts w:ascii="Arial" w:hAnsi="Arial" w:cs="Arial"/>
          <w:iCs/>
        </w:rPr>
        <w:t>wykorzystanie utworów oraz ich elementów do wykonywania nowych opracowań, w tym materiałów reklamowych i promocyjnych, strategii, koncepcji, planów itp., a także wykorzystanie utworów oraz ich elementów do korzystania z oraz rozpowszechniania opracowań, strategii, koncepcji, planów itp., oraz wyrażanie zgody na dokonywanie powyższego przez osoby trzecie (zgoda na wykonywanie praw zależnych);</w:t>
      </w:r>
    </w:p>
    <w:p w14:paraId="64A1B7DB" w14:textId="4A7690D1" w:rsidR="00B81F09" w:rsidRPr="00BF2F70" w:rsidRDefault="00B81F09" w:rsidP="00C46513">
      <w:pPr>
        <w:numPr>
          <w:ilvl w:val="2"/>
          <w:numId w:val="7"/>
        </w:numPr>
        <w:tabs>
          <w:tab w:val="clear" w:pos="1080"/>
          <w:tab w:val="num" w:pos="1276"/>
        </w:tabs>
        <w:spacing w:after="0" w:line="240" w:lineRule="auto"/>
        <w:ind w:left="851" w:hanging="426"/>
        <w:jc w:val="both"/>
        <w:rPr>
          <w:rFonts w:ascii="Arial" w:hAnsi="Arial" w:cs="Arial"/>
        </w:rPr>
      </w:pPr>
      <w:r w:rsidRPr="008A2C9B">
        <w:rPr>
          <w:rFonts w:ascii="Arial" w:hAnsi="Arial" w:cs="Arial"/>
          <w:iCs/>
        </w:rPr>
        <w:t>tłumaczenie utworów w całości lub w części, a w szczególności na języki obce oraz zmiana i przepisanie na inny rodzaj zapisu bądź system;</w:t>
      </w:r>
      <w:r w:rsidR="00BF2F70" w:rsidRPr="00BF2F70">
        <w:rPr>
          <w:rFonts w:ascii="Arial" w:hAnsi="Arial" w:cs="Arial"/>
          <w:i/>
        </w:rPr>
        <w:t xml:space="preserve"> </w:t>
      </w:r>
      <w:r w:rsidR="00BF2F70" w:rsidRPr="00BF2F70">
        <w:rPr>
          <w:rFonts w:ascii="Arial" w:hAnsi="Arial" w:cs="Arial"/>
        </w:rPr>
        <w:t>w tym przez modele wykorzystujące sztuczną inteligencję;</w:t>
      </w:r>
    </w:p>
    <w:p w14:paraId="2B173862" w14:textId="34EA6FAE" w:rsidR="00B81F09" w:rsidRPr="008A2C9B" w:rsidRDefault="00B81F09" w:rsidP="00C46513">
      <w:pPr>
        <w:numPr>
          <w:ilvl w:val="2"/>
          <w:numId w:val="7"/>
        </w:numPr>
        <w:tabs>
          <w:tab w:val="clear" w:pos="1080"/>
          <w:tab w:val="num" w:pos="1276"/>
        </w:tabs>
        <w:spacing w:after="0" w:line="240" w:lineRule="auto"/>
        <w:ind w:left="851" w:hanging="426"/>
        <w:jc w:val="both"/>
        <w:rPr>
          <w:rFonts w:ascii="Arial" w:hAnsi="Arial" w:cs="Arial"/>
          <w:iCs/>
        </w:rPr>
      </w:pPr>
      <w:r w:rsidRPr="008A2C9B">
        <w:rPr>
          <w:rFonts w:ascii="Arial" w:hAnsi="Arial" w:cs="Arial"/>
          <w:iCs/>
        </w:rPr>
        <w:t>wykorzystywanie utworu do realizacji zaprojektowanego obiektu oraz do zaprojektowania i realizacji innych obiektów.</w:t>
      </w:r>
    </w:p>
    <w:p w14:paraId="34DAC9B0" w14:textId="196CB7E6" w:rsidR="00B81F09" w:rsidRPr="002A24F7" w:rsidRDefault="00B81F09" w:rsidP="002A24F7">
      <w:pPr>
        <w:numPr>
          <w:ilvl w:val="0"/>
          <w:numId w:val="46"/>
        </w:numPr>
        <w:tabs>
          <w:tab w:val="clear" w:pos="360"/>
          <w:tab w:val="num" w:pos="709"/>
        </w:tabs>
        <w:spacing w:after="0" w:line="240" w:lineRule="auto"/>
        <w:ind w:left="426" w:hanging="426"/>
        <w:jc w:val="both"/>
        <w:rPr>
          <w:rFonts w:ascii="Arial" w:hAnsi="Arial" w:cs="Arial"/>
          <w:iCs/>
        </w:rPr>
      </w:pPr>
      <w:r w:rsidRPr="008A2C9B">
        <w:rPr>
          <w:rFonts w:ascii="Arial" w:hAnsi="Arial" w:cs="Arial"/>
          <w:iCs/>
        </w:rPr>
        <w:t>Autorskie prawa majątkowe do utworów jako całości oraz ich elementów, przechodzą na Zamawiającego z chwilą ustalenia utworów (przy czym w razie wątpliwości utwory uważa się za ustalone najpóźniej z chwilą podpisania protokołu odbioru końcowego przedmiotu Umowy)</w:t>
      </w:r>
      <w:r w:rsidR="00884D73">
        <w:rPr>
          <w:rFonts w:ascii="Arial" w:hAnsi="Arial" w:cs="Arial"/>
          <w:iCs/>
        </w:rPr>
        <w:t>.</w:t>
      </w:r>
      <w:r w:rsidRPr="008A2C9B">
        <w:rPr>
          <w:rFonts w:ascii="Arial" w:hAnsi="Arial" w:cs="Arial"/>
          <w:iCs/>
        </w:rPr>
        <w:t xml:space="preserve"> Z tą samą chwilą przechodzi na Zamawiającego także prawo własności </w:t>
      </w:r>
      <w:r w:rsidR="002A24F7">
        <w:rPr>
          <w:rFonts w:ascii="Arial" w:hAnsi="Arial" w:cs="Arial"/>
          <w:iCs/>
        </w:rPr>
        <w:t xml:space="preserve">4 </w:t>
      </w:r>
      <w:r w:rsidR="002A24F7" w:rsidRPr="008A2C9B">
        <w:rPr>
          <w:rFonts w:ascii="Arial" w:hAnsi="Arial" w:cs="Arial"/>
          <w:iCs/>
        </w:rPr>
        <w:t>egzemplarzy nośników</w:t>
      </w:r>
      <w:r w:rsidRPr="008A2C9B">
        <w:rPr>
          <w:rFonts w:ascii="Arial" w:hAnsi="Arial" w:cs="Arial"/>
          <w:iCs/>
        </w:rPr>
        <w:t xml:space="preserve">, na których utwory utrwalono przekazanych Zamawiającemu w formie </w:t>
      </w:r>
      <w:r w:rsidR="002A24F7">
        <w:rPr>
          <w:rFonts w:ascii="Arial" w:hAnsi="Arial" w:cs="Arial"/>
          <w:iCs/>
        </w:rPr>
        <w:t>elektronicznej oraz w 2 egzemplarzach w formie papierowej.</w:t>
      </w:r>
    </w:p>
    <w:p w14:paraId="4EBACD47" w14:textId="0CA72E16" w:rsidR="00B81F09" w:rsidRPr="00156382" w:rsidRDefault="00B81F09" w:rsidP="00156382">
      <w:pPr>
        <w:numPr>
          <w:ilvl w:val="0"/>
          <w:numId w:val="46"/>
        </w:numPr>
        <w:tabs>
          <w:tab w:val="clear" w:pos="360"/>
        </w:tabs>
        <w:spacing w:after="0" w:line="240" w:lineRule="auto"/>
        <w:ind w:left="426" w:hanging="426"/>
        <w:jc w:val="both"/>
        <w:rPr>
          <w:rFonts w:ascii="Arial" w:hAnsi="Arial" w:cs="Arial"/>
          <w:iCs/>
        </w:rPr>
      </w:pPr>
      <w:r w:rsidRPr="00156382">
        <w:rPr>
          <w:rFonts w:ascii="Arial" w:hAnsi="Arial" w:cs="Arial"/>
          <w:iCs/>
        </w:rPr>
        <w:t>Wynagrodzenie za przeniesienie autorskich praw majątkowych i za korzystanie z utworów na wszystkich polach eksploatacji wskazanych w ust. 3 oraz z tytułu przeniesienia prawa własności egzemplarzy nośników, na których utwory utrwalono, wynosi:…………zł (słownie: ........................) netto powiększone o podatek od towarów i usług według stawki obowiązującej w dniu wystawienia faktury VA</w:t>
      </w:r>
      <w:r w:rsidR="00156382" w:rsidRPr="00156382">
        <w:rPr>
          <w:rFonts w:ascii="Arial" w:hAnsi="Arial" w:cs="Arial"/>
          <w:iCs/>
        </w:rPr>
        <w:t xml:space="preserve">T, </w:t>
      </w:r>
      <w:r w:rsidRPr="00156382">
        <w:rPr>
          <w:rFonts w:ascii="Arial" w:hAnsi="Arial" w:cs="Arial"/>
          <w:iCs/>
        </w:rPr>
        <w:t xml:space="preserve">ww. kwoty są objęte kwotą wynagrodzenia wskazanego w § </w:t>
      </w:r>
      <w:r w:rsidR="00156382" w:rsidRPr="00156382">
        <w:rPr>
          <w:rFonts w:ascii="Arial" w:hAnsi="Arial" w:cs="Arial"/>
          <w:iCs/>
        </w:rPr>
        <w:t>8</w:t>
      </w:r>
      <w:r w:rsidRPr="00156382">
        <w:rPr>
          <w:rFonts w:ascii="Arial" w:hAnsi="Arial" w:cs="Arial"/>
          <w:iCs/>
        </w:rPr>
        <w:t xml:space="preserve"> </w:t>
      </w:r>
      <w:ins w:id="38" w:author="Doriana Paszkowiak" w:date="2025-11-03T13:12:00Z" w16du:dateUtc="2025-11-03T12:12:00Z">
        <w:r w:rsidR="002F0F4A">
          <w:rPr>
            <w:rFonts w:ascii="Arial" w:hAnsi="Arial" w:cs="Arial"/>
            <w:iCs/>
          </w:rPr>
          <w:t xml:space="preserve">ust. 2 </w:t>
        </w:r>
      </w:ins>
      <w:r w:rsidRPr="00156382">
        <w:rPr>
          <w:rFonts w:ascii="Arial" w:hAnsi="Arial" w:cs="Arial"/>
          <w:iCs/>
        </w:rPr>
        <w:t>Umowy.</w:t>
      </w:r>
      <w:r w:rsidR="002425C3">
        <w:rPr>
          <w:rFonts w:ascii="Arial" w:hAnsi="Arial" w:cs="Arial"/>
          <w:iCs/>
        </w:rPr>
        <w:t xml:space="preserve"> </w:t>
      </w:r>
      <w:r w:rsidRPr="00156382">
        <w:rPr>
          <w:rFonts w:ascii="Arial" w:hAnsi="Arial" w:cs="Arial"/>
          <w:iCs/>
        </w:rPr>
        <w:t>W związku z powyższym Strony ustalają, iż za przeniesienie powyższych praw</w:t>
      </w:r>
      <w:r w:rsidR="002425C3">
        <w:rPr>
          <w:rFonts w:ascii="Arial" w:hAnsi="Arial" w:cs="Arial"/>
          <w:iCs/>
        </w:rPr>
        <w:t xml:space="preserve"> </w:t>
      </w:r>
      <w:r w:rsidRPr="00156382">
        <w:rPr>
          <w:rFonts w:ascii="Arial" w:hAnsi="Arial" w:cs="Arial"/>
          <w:iCs/>
        </w:rPr>
        <w:t>i własności nośników nie przysługuje Wykonawcy dodatkowe wynagrodzenie.</w:t>
      </w:r>
    </w:p>
    <w:p w14:paraId="6F61EB51" w14:textId="12EE74D9" w:rsidR="00B81F09" w:rsidRPr="00156382" w:rsidRDefault="00B81F09" w:rsidP="00C46513">
      <w:pPr>
        <w:numPr>
          <w:ilvl w:val="0"/>
          <w:numId w:val="46"/>
        </w:numPr>
        <w:tabs>
          <w:tab w:val="clear" w:pos="360"/>
          <w:tab w:val="num" w:pos="709"/>
        </w:tabs>
        <w:spacing w:after="0" w:line="240" w:lineRule="auto"/>
        <w:ind w:left="426" w:hanging="426"/>
        <w:jc w:val="both"/>
        <w:rPr>
          <w:rFonts w:ascii="Arial" w:hAnsi="Arial" w:cs="Arial"/>
          <w:iCs/>
        </w:rPr>
      </w:pPr>
      <w:r w:rsidRPr="00156382">
        <w:rPr>
          <w:rFonts w:ascii="Arial" w:hAnsi="Arial" w:cs="Arial"/>
          <w:iCs/>
        </w:rPr>
        <w:t xml:space="preserve">Wykonawca jest zobowiązany do sporządzenia pisemnej listy utworów powstałych w ramach wykonywania Umowy oraz do określenia wysokości wynagrodzenia za przeniesienie autorskich praw majątkowych i za korzystanie z każdego z takich utworów na wszystkich polach eksploatacji wskazanych w ust. 3 oraz z tytułu przeniesienia prawa własności egzemplarzy nośników, na których utwory utrwalono, najpóźniej w protokole odbioru końcowego, przy czym kwoty tego wynagrodzenia są objęte kwotą wynagrodzenia wskazanego w § </w:t>
      </w:r>
      <w:r w:rsidR="00156382">
        <w:rPr>
          <w:rFonts w:ascii="Arial" w:hAnsi="Arial" w:cs="Arial"/>
          <w:iCs/>
        </w:rPr>
        <w:t>8</w:t>
      </w:r>
      <w:r w:rsidRPr="00156382">
        <w:rPr>
          <w:rFonts w:ascii="Arial" w:hAnsi="Arial" w:cs="Arial"/>
          <w:iCs/>
        </w:rPr>
        <w:t xml:space="preserve"> </w:t>
      </w:r>
      <w:r w:rsidR="00247237">
        <w:rPr>
          <w:rFonts w:ascii="Arial" w:hAnsi="Arial" w:cs="Arial"/>
          <w:iCs/>
        </w:rPr>
        <w:t xml:space="preserve">ust. 2 </w:t>
      </w:r>
      <w:r w:rsidRPr="00156382">
        <w:rPr>
          <w:rFonts w:ascii="Arial" w:hAnsi="Arial" w:cs="Arial"/>
          <w:iCs/>
        </w:rPr>
        <w:t>Umowy.</w:t>
      </w:r>
      <w:r w:rsidR="002425C3">
        <w:rPr>
          <w:rFonts w:ascii="Arial" w:hAnsi="Arial" w:cs="Arial"/>
          <w:iCs/>
        </w:rPr>
        <w:t xml:space="preserve"> </w:t>
      </w:r>
      <w:r w:rsidRPr="00156382">
        <w:rPr>
          <w:rFonts w:ascii="Arial" w:hAnsi="Arial" w:cs="Arial"/>
          <w:iCs/>
        </w:rPr>
        <w:t xml:space="preserve">W związku z powyższym Strony ustalają, iż za przeniesienie powyższych praw i własności nośników nie przysługuje Wykonawcy dodatkowe wynagrodzenie. </w:t>
      </w:r>
    </w:p>
    <w:p w14:paraId="3E2A56A8" w14:textId="77777777" w:rsidR="00B81F09" w:rsidRPr="00156382" w:rsidRDefault="00B81F09" w:rsidP="00C46513">
      <w:pPr>
        <w:numPr>
          <w:ilvl w:val="0"/>
          <w:numId w:val="46"/>
        </w:numPr>
        <w:tabs>
          <w:tab w:val="clear" w:pos="360"/>
          <w:tab w:val="num" w:pos="709"/>
        </w:tabs>
        <w:spacing w:after="0" w:line="240" w:lineRule="auto"/>
        <w:ind w:left="426" w:hanging="426"/>
        <w:jc w:val="both"/>
        <w:rPr>
          <w:rFonts w:ascii="Arial" w:hAnsi="Arial" w:cs="Arial"/>
          <w:iCs/>
        </w:rPr>
      </w:pPr>
      <w:r w:rsidRPr="00156382">
        <w:rPr>
          <w:rFonts w:ascii="Arial" w:hAnsi="Arial" w:cs="Arial"/>
          <w:iCs/>
        </w:rPr>
        <w:lastRenderedPageBreak/>
        <w:t>Wykonawca gwarantuje i zobowiązuje się, że w przypadku wystąpienia przez osobę trzecią z roszczeniami z tytułu praw autorskich, zwolni Zamawiającego od tych roszczeń lub naprawi poniesione przez niego szkody, wynikające w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794B2E04" w14:textId="586C71B8" w:rsidR="00B81F09" w:rsidRPr="00156382" w:rsidRDefault="00B81F09" w:rsidP="00C46513">
      <w:pPr>
        <w:numPr>
          <w:ilvl w:val="0"/>
          <w:numId w:val="46"/>
        </w:numPr>
        <w:tabs>
          <w:tab w:val="clear" w:pos="360"/>
          <w:tab w:val="num" w:pos="709"/>
        </w:tabs>
        <w:spacing w:after="0" w:line="240" w:lineRule="auto"/>
        <w:ind w:left="426" w:hanging="426"/>
        <w:jc w:val="both"/>
        <w:rPr>
          <w:rFonts w:ascii="Arial" w:hAnsi="Arial" w:cs="Arial"/>
          <w:iCs/>
        </w:rPr>
      </w:pPr>
      <w:r w:rsidRPr="00156382">
        <w:rPr>
          <w:rFonts w:ascii="Arial" w:hAnsi="Arial" w:cs="Arial"/>
          <w:iCs/>
        </w:rPr>
        <w:t>Wykonawca oświadcza, że posiada zgodę twórcy na dokonywanie zmian, adaptacji lub aktualizacji utworów oraz na modyfikowanie, adaptowanie i łączenie utworów z innymi utworami, a także na zastosowanie, eksploatację i zbycie takich opracowań na polach eksploatacji określonych w ust. 3 bez konieczności uzyskiwania dodatkowej zgody twórcy, a także jest upoważniony do udzielania w imieniu twórcy takiej zgody. W związku z tym Wykonawca wyraża zgodę na dokonywanie przez Zamawiającego powyższego oraz na udzielanie przez Zamawiającego dalszej zgody w tym zakresie. Wykonawca jednocześnie wyraża zgodę na rozpowszechnianie i korzystanie przez Zamawiającego</w:t>
      </w:r>
      <w:r w:rsidR="002425C3">
        <w:rPr>
          <w:rFonts w:ascii="Arial" w:hAnsi="Arial" w:cs="Arial"/>
          <w:iCs/>
        </w:rPr>
        <w:t xml:space="preserve"> </w:t>
      </w:r>
      <w:r w:rsidRPr="00156382">
        <w:rPr>
          <w:rFonts w:ascii="Arial" w:hAnsi="Arial" w:cs="Arial"/>
          <w:iCs/>
        </w:rPr>
        <w:t xml:space="preserve">z opracowań utworów, ich części i poszczególnych elementów, a także z dalszych opracowań. </w:t>
      </w:r>
    </w:p>
    <w:p w14:paraId="54313821" w14:textId="582614E6" w:rsidR="00B81F09" w:rsidRPr="00156382" w:rsidRDefault="00B81F09" w:rsidP="00C46513">
      <w:pPr>
        <w:numPr>
          <w:ilvl w:val="0"/>
          <w:numId w:val="46"/>
        </w:numPr>
        <w:tabs>
          <w:tab w:val="clear" w:pos="360"/>
          <w:tab w:val="num" w:pos="709"/>
        </w:tabs>
        <w:spacing w:after="0" w:line="240" w:lineRule="auto"/>
        <w:ind w:left="426" w:hanging="426"/>
        <w:jc w:val="both"/>
        <w:rPr>
          <w:rFonts w:ascii="Arial" w:hAnsi="Arial" w:cs="Arial"/>
          <w:iCs/>
        </w:rPr>
      </w:pPr>
      <w:r w:rsidRPr="00156382">
        <w:rPr>
          <w:rFonts w:ascii="Arial" w:hAnsi="Arial" w:cs="Arial"/>
          <w:iCs/>
        </w:rPr>
        <w:t>Zamawiającemu będzie przysługiwać na wszystkich wymienionych w ust. 3 polach eksploatacji prawo do korzystania i rozporządzania utworami, ich częściami lub poszczególnymi elementami w celach związanych lub niezwiązanych z działalnością gospodarczą Zamawiającego. Dotyczy to również opracowań utworów, ich części</w:t>
      </w:r>
      <w:r w:rsidR="002425C3">
        <w:rPr>
          <w:rFonts w:ascii="Arial" w:hAnsi="Arial" w:cs="Arial"/>
          <w:iCs/>
        </w:rPr>
        <w:t xml:space="preserve"> </w:t>
      </w:r>
      <w:r w:rsidRPr="00156382">
        <w:rPr>
          <w:rFonts w:ascii="Arial" w:hAnsi="Arial" w:cs="Arial"/>
          <w:iCs/>
        </w:rPr>
        <w:br/>
        <w:t xml:space="preserve">i poszczególnych elementów, a także dalszych opracowań. </w:t>
      </w:r>
    </w:p>
    <w:p w14:paraId="7F431A62" w14:textId="77777777" w:rsidR="00B81F09" w:rsidRPr="00156382" w:rsidRDefault="00B81F09" w:rsidP="00C46513">
      <w:pPr>
        <w:numPr>
          <w:ilvl w:val="0"/>
          <w:numId w:val="46"/>
        </w:numPr>
        <w:tabs>
          <w:tab w:val="clear" w:pos="360"/>
          <w:tab w:val="num" w:pos="709"/>
        </w:tabs>
        <w:spacing w:after="0" w:line="240" w:lineRule="auto"/>
        <w:ind w:left="426" w:hanging="426"/>
        <w:jc w:val="both"/>
        <w:rPr>
          <w:rFonts w:ascii="Arial" w:hAnsi="Arial" w:cs="Arial"/>
          <w:iCs/>
        </w:rPr>
      </w:pPr>
      <w:r w:rsidRPr="00156382">
        <w:rPr>
          <w:rFonts w:ascii="Arial" w:hAnsi="Arial" w:cs="Arial"/>
          <w:iCs/>
        </w:rPr>
        <w:t xml:space="preserve">Wykonawca przenosi na Zamawiającego wyłączne prawo zezwalania na wykonywanie zależnych praw autorskich bez ograniczeń terytorialnych, czasowych i podmiotowych. </w:t>
      </w:r>
    </w:p>
    <w:p w14:paraId="4C581DFB" w14:textId="77777777" w:rsidR="00B81F09" w:rsidRPr="00156382" w:rsidRDefault="00B81F09" w:rsidP="00C46513">
      <w:pPr>
        <w:numPr>
          <w:ilvl w:val="0"/>
          <w:numId w:val="46"/>
        </w:numPr>
        <w:tabs>
          <w:tab w:val="clear" w:pos="360"/>
          <w:tab w:val="num" w:pos="709"/>
        </w:tabs>
        <w:spacing w:after="0" w:line="240" w:lineRule="auto"/>
        <w:ind w:left="426" w:hanging="426"/>
        <w:jc w:val="both"/>
        <w:rPr>
          <w:rFonts w:ascii="Arial" w:hAnsi="Arial" w:cs="Arial"/>
          <w:iCs/>
        </w:rPr>
      </w:pPr>
      <w:r w:rsidRPr="00156382">
        <w:rPr>
          <w:rFonts w:ascii="Arial" w:hAnsi="Arial" w:cs="Arial"/>
          <w:iCs/>
        </w:rPr>
        <w:t>Wykonawca gwarantuje, że twórca wyraża zgodę na wykonywanie przez Zamawiającego przysługujących twórcy praw osobistych do utworów i ich opracowań i ich dalszych opracowań, w tym sprawowanie nadzoru autorskiego.</w:t>
      </w:r>
    </w:p>
    <w:p w14:paraId="6B83141A" w14:textId="77777777" w:rsidR="00B81F09" w:rsidRPr="00156382" w:rsidRDefault="00B81F09" w:rsidP="00C46513">
      <w:pPr>
        <w:numPr>
          <w:ilvl w:val="0"/>
          <w:numId w:val="46"/>
        </w:numPr>
        <w:tabs>
          <w:tab w:val="clear" w:pos="360"/>
          <w:tab w:val="num" w:pos="709"/>
        </w:tabs>
        <w:spacing w:after="0" w:line="240" w:lineRule="auto"/>
        <w:ind w:left="426" w:hanging="426"/>
        <w:jc w:val="both"/>
        <w:rPr>
          <w:rFonts w:ascii="Arial" w:hAnsi="Arial" w:cs="Arial"/>
          <w:iCs/>
        </w:rPr>
      </w:pPr>
      <w:r w:rsidRPr="00156382">
        <w:rPr>
          <w:rFonts w:ascii="Arial" w:hAnsi="Arial" w:cs="Arial"/>
          <w:iCs/>
        </w:rPr>
        <w:t>Wykonawca gwarantuje i zobowiązuje się, że twórca nie będzie wykonywał wobec Zamawiającego autorskich praw osobistych do utworów, w szczególności gwarantuje, że twórca wyraża zgodę na swobodny wybór przez Zamawiającego czasu, miejsca oraz formy pierwszego publicznego udostępnienia utworów.</w:t>
      </w:r>
    </w:p>
    <w:p w14:paraId="1EA71532" w14:textId="3EDF822B" w:rsidR="00B81F09" w:rsidRPr="00565EDB" w:rsidRDefault="00B81F09" w:rsidP="00C46513">
      <w:pPr>
        <w:numPr>
          <w:ilvl w:val="0"/>
          <w:numId w:val="46"/>
        </w:numPr>
        <w:tabs>
          <w:tab w:val="clear" w:pos="360"/>
          <w:tab w:val="num" w:pos="709"/>
        </w:tabs>
        <w:spacing w:after="0" w:line="240" w:lineRule="auto"/>
        <w:ind w:left="426" w:hanging="426"/>
        <w:jc w:val="both"/>
        <w:rPr>
          <w:rFonts w:ascii="Arial" w:hAnsi="Arial" w:cs="Arial"/>
          <w:iCs/>
        </w:rPr>
      </w:pPr>
      <w:r w:rsidRPr="00565EDB">
        <w:rPr>
          <w:rFonts w:ascii="Arial" w:hAnsi="Arial" w:cs="Arial"/>
          <w:iCs/>
        </w:rPr>
        <w:t>Zamawiającemu będzie przysługiwać prawo przeniesienia uprawnień i obowiązków wynikających z Umowy na osoby trzecie w zakresie, w jakim prawa i obowiązki te wynikają z niniejszego paragrafu Umowy, w tym autorskich praw majątkowych</w:t>
      </w:r>
      <w:r w:rsidR="002425C3">
        <w:rPr>
          <w:rFonts w:ascii="Arial" w:hAnsi="Arial" w:cs="Arial"/>
          <w:iCs/>
        </w:rPr>
        <w:t xml:space="preserve"> </w:t>
      </w:r>
      <w:r w:rsidRPr="00565EDB">
        <w:rPr>
          <w:rFonts w:ascii="Arial" w:hAnsi="Arial" w:cs="Arial"/>
          <w:iCs/>
        </w:rPr>
        <w:t>do utworów i ich opracowań oraz udzielania dalszych upoważnień w sprawach, w których Zamawiający upoważniony został przez Wykonawcę na podstawie niniejszego paragrafu Umowy.</w:t>
      </w:r>
    </w:p>
    <w:p w14:paraId="0AE4DA70" w14:textId="5353982D" w:rsidR="00B81F09" w:rsidRPr="00565EDB" w:rsidRDefault="00B81F09" w:rsidP="00C46513">
      <w:pPr>
        <w:numPr>
          <w:ilvl w:val="0"/>
          <w:numId w:val="46"/>
        </w:numPr>
        <w:tabs>
          <w:tab w:val="clear" w:pos="360"/>
          <w:tab w:val="num" w:pos="709"/>
        </w:tabs>
        <w:spacing w:after="0" w:line="240" w:lineRule="auto"/>
        <w:ind w:left="426" w:hanging="426"/>
        <w:jc w:val="both"/>
        <w:rPr>
          <w:rFonts w:ascii="Arial" w:hAnsi="Arial" w:cs="Arial"/>
          <w:iCs/>
        </w:rPr>
      </w:pPr>
      <w:r w:rsidRPr="00565EDB">
        <w:rPr>
          <w:rFonts w:ascii="Arial" w:hAnsi="Arial" w:cs="Arial"/>
          <w:iCs/>
        </w:rPr>
        <w:t>W przypadku wyodrębnienia nowego pola eksploatacji, niewymienionego w ust. 3, Wykonawca zobowiązuje się do zawarcia z Zamawiającym, odrębnej umowy, na mocy której przeniesie na Zamawiającego prawa autorskie na</w:t>
      </w:r>
      <w:r w:rsidR="002425C3">
        <w:rPr>
          <w:rFonts w:ascii="Arial" w:hAnsi="Arial" w:cs="Arial"/>
          <w:iCs/>
        </w:rPr>
        <w:t xml:space="preserve"> </w:t>
      </w:r>
      <w:r w:rsidRPr="00565EDB">
        <w:rPr>
          <w:rFonts w:ascii="Arial" w:hAnsi="Arial" w:cs="Arial"/>
          <w:iCs/>
        </w:rPr>
        <w:t>nowym polu eksploatacji.</w:t>
      </w:r>
    </w:p>
    <w:p w14:paraId="089CA1CE" w14:textId="77777777" w:rsidR="00B81F09" w:rsidRPr="00565EDB" w:rsidRDefault="00B81F09" w:rsidP="00C46513">
      <w:pPr>
        <w:numPr>
          <w:ilvl w:val="0"/>
          <w:numId w:val="46"/>
        </w:numPr>
        <w:tabs>
          <w:tab w:val="clear" w:pos="360"/>
          <w:tab w:val="num" w:pos="709"/>
        </w:tabs>
        <w:spacing w:after="0" w:line="240" w:lineRule="auto"/>
        <w:ind w:left="426" w:hanging="426"/>
        <w:jc w:val="both"/>
        <w:rPr>
          <w:rFonts w:ascii="Arial" w:hAnsi="Arial" w:cs="Arial"/>
          <w:iCs/>
        </w:rPr>
      </w:pPr>
      <w:r w:rsidRPr="00565EDB">
        <w:rPr>
          <w:rFonts w:ascii="Arial" w:hAnsi="Arial" w:cs="Arial"/>
          <w:iCs/>
        </w:rPr>
        <w:t>W sytuacji, jeśli Strona odstąpi od Umowy w części, Zamawiający zachowuje autorskie prawa majątkowe oraz prawo własności dokumentów jakie przeszły na niego w związku z wykonaniem tej części Umowy, której nie dotyczy odstąpienie.</w:t>
      </w:r>
    </w:p>
    <w:p w14:paraId="7BF80844" w14:textId="515511C3" w:rsidR="00B81F09" w:rsidRPr="00565EDB" w:rsidRDefault="00B81F09" w:rsidP="00C46513">
      <w:pPr>
        <w:numPr>
          <w:ilvl w:val="0"/>
          <w:numId w:val="46"/>
        </w:numPr>
        <w:tabs>
          <w:tab w:val="clear" w:pos="360"/>
          <w:tab w:val="num" w:pos="709"/>
        </w:tabs>
        <w:spacing w:after="0" w:line="240" w:lineRule="auto"/>
        <w:ind w:left="426" w:hanging="426"/>
        <w:jc w:val="both"/>
        <w:rPr>
          <w:rFonts w:ascii="Arial" w:hAnsi="Arial" w:cs="Arial"/>
          <w:iCs/>
        </w:rPr>
      </w:pPr>
      <w:r w:rsidRPr="00565EDB">
        <w:rPr>
          <w:rFonts w:ascii="Arial" w:hAnsi="Arial" w:cs="Arial"/>
          <w:iCs/>
        </w:rPr>
        <w:t>W celu usunięcia wątpliwości Strony potwierdzają, iż w odstąpienie od Umowy w całości przez którąkolwiek z nich nie wywołuje skutku wstecznego w zakresie utworów</w:t>
      </w:r>
      <w:r w:rsidR="00FA36C6">
        <w:rPr>
          <w:rFonts w:ascii="Arial" w:hAnsi="Arial" w:cs="Arial"/>
          <w:iCs/>
        </w:rPr>
        <w:t>,</w:t>
      </w:r>
      <w:r w:rsidRPr="00565EDB">
        <w:rPr>
          <w:rFonts w:ascii="Arial" w:hAnsi="Arial" w:cs="Arial"/>
          <w:iCs/>
        </w:rPr>
        <w:t xml:space="preserve"> co do których Zamawiający nabył autorskie prawa majątkowe. Wykonawcy należne jest wynagrodzenie za wykonane i przekazane Zamawiającemu prace, natomiast Zamawiający zachowuje prawa autorskie do wykonanego i przekazanego zakresu prac</w:t>
      </w:r>
      <w:r w:rsidR="00565EDB" w:rsidRPr="00565EDB">
        <w:rPr>
          <w:rFonts w:ascii="Arial" w:hAnsi="Arial" w:cs="Arial"/>
          <w:iCs/>
        </w:rPr>
        <w:t>.</w:t>
      </w:r>
    </w:p>
    <w:p w14:paraId="5CE1D5FA" w14:textId="77777777" w:rsidR="00465C37" w:rsidRPr="00F102C4" w:rsidRDefault="00465C37" w:rsidP="00465C37">
      <w:pPr>
        <w:spacing w:after="0" w:line="240" w:lineRule="auto"/>
        <w:ind w:left="426"/>
        <w:jc w:val="both"/>
        <w:rPr>
          <w:rFonts w:ascii="Arial" w:hAnsi="Arial" w:cs="Arial"/>
          <w:i/>
        </w:rPr>
      </w:pPr>
    </w:p>
    <w:p w14:paraId="5C48493E" w14:textId="1818F5A2" w:rsidR="00683F5F" w:rsidRPr="00F102C4" w:rsidRDefault="002171D9" w:rsidP="00C20BAB">
      <w:pPr>
        <w:keepNext/>
        <w:spacing w:after="0"/>
        <w:jc w:val="center"/>
        <w:rPr>
          <w:rFonts w:ascii="Arial" w:eastAsia="Times New Roman" w:hAnsi="Arial" w:cs="Arial"/>
          <w:b/>
          <w:lang w:bidi="en-US"/>
        </w:rPr>
      </w:pPr>
      <w:r w:rsidRPr="00F102C4">
        <w:rPr>
          <w:rFonts w:ascii="Arial" w:eastAsia="Times New Roman" w:hAnsi="Arial" w:cs="Arial"/>
          <w:b/>
          <w:lang w:bidi="en-US"/>
        </w:rPr>
        <w:t>§</w:t>
      </w:r>
      <w:r w:rsidR="003B0F6F" w:rsidRPr="00F102C4">
        <w:rPr>
          <w:rFonts w:ascii="Arial" w:hAnsi="Arial" w:cs="Arial"/>
          <w:b/>
        </w:rPr>
        <w:t xml:space="preserve"> </w:t>
      </w:r>
      <w:r w:rsidR="00DE2121" w:rsidRPr="00F102C4">
        <w:rPr>
          <w:rFonts w:ascii="Arial" w:eastAsia="Times New Roman" w:hAnsi="Arial" w:cs="Arial"/>
          <w:b/>
          <w:lang w:bidi="en-US"/>
        </w:rPr>
        <w:t>1</w:t>
      </w:r>
      <w:r w:rsidR="00565EDB">
        <w:rPr>
          <w:rFonts w:ascii="Arial" w:eastAsia="Times New Roman" w:hAnsi="Arial" w:cs="Arial"/>
          <w:b/>
          <w:lang w:bidi="en-US"/>
        </w:rPr>
        <w:t>6</w:t>
      </w:r>
    </w:p>
    <w:p w14:paraId="5C2EB6C6" w14:textId="10941029" w:rsidR="00F13014" w:rsidRPr="00F102C4" w:rsidRDefault="00F13014" w:rsidP="00EC304F">
      <w:pPr>
        <w:spacing w:after="0" w:line="240" w:lineRule="auto"/>
        <w:jc w:val="center"/>
        <w:rPr>
          <w:rFonts w:ascii="Arial" w:hAnsi="Arial" w:cs="Arial"/>
          <w:b/>
        </w:rPr>
      </w:pPr>
      <w:r w:rsidRPr="00F102C4">
        <w:rPr>
          <w:rFonts w:ascii="Arial" w:hAnsi="Arial" w:cs="Arial"/>
          <w:b/>
        </w:rPr>
        <w:t>Poufność</w:t>
      </w:r>
    </w:p>
    <w:p w14:paraId="23F9BBE6" w14:textId="3933059A" w:rsidR="00F33AA9" w:rsidRPr="00F33AA9" w:rsidRDefault="00F33AA9" w:rsidP="00C46513">
      <w:pPr>
        <w:numPr>
          <w:ilvl w:val="0"/>
          <w:numId w:val="42"/>
        </w:numPr>
        <w:spacing w:after="0"/>
        <w:jc w:val="both"/>
        <w:rPr>
          <w:rFonts w:ascii="Arial" w:hAnsi="Arial" w:cs="Arial"/>
        </w:rPr>
      </w:pPr>
      <w:r w:rsidRPr="00F33AA9">
        <w:rPr>
          <w:rFonts w:ascii="Arial" w:hAnsi="Arial" w:cs="Arial"/>
        </w:rPr>
        <w:t xml:space="preserve">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w:t>
      </w:r>
      <w:r w:rsidR="002B3A8C" w:rsidRPr="002B3A8C">
        <w:rPr>
          <w:rFonts w:ascii="Arial" w:hAnsi="Arial" w:cs="Arial"/>
        </w:rPr>
        <w:t>(rozporządzenie w sprawie nadużyć na rynku) oraz uchylające dyrektywę 2003/6/WE Parlamentu Europejskiego i Rady i dyrektywy Komisji 2003/124</w:t>
      </w:r>
      <w:r w:rsidR="002B3A8C">
        <w:rPr>
          <w:rFonts w:ascii="Arial" w:hAnsi="Arial" w:cs="Arial"/>
        </w:rPr>
        <w:t xml:space="preserve">/WE, 2003/125/WE i 2004/72/WE </w:t>
      </w:r>
      <w:r w:rsidRPr="00F33AA9">
        <w:rPr>
          <w:rFonts w:ascii="Arial" w:hAnsi="Arial" w:cs="Arial"/>
        </w:rPr>
        <w:t>(„rozporządzenie MAR”).</w:t>
      </w:r>
    </w:p>
    <w:p w14:paraId="3EAA292B" w14:textId="63410BCC" w:rsidR="00F33AA9" w:rsidRPr="00F33AA9" w:rsidRDefault="00F33AA9" w:rsidP="00C46513">
      <w:pPr>
        <w:numPr>
          <w:ilvl w:val="0"/>
          <w:numId w:val="42"/>
        </w:numPr>
        <w:spacing w:after="0"/>
        <w:ind w:left="426" w:hanging="426"/>
        <w:jc w:val="both"/>
        <w:rPr>
          <w:rFonts w:ascii="Arial" w:hAnsi="Arial" w:cs="Arial"/>
        </w:rPr>
      </w:pPr>
      <w:r w:rsidRPr="00F33AA9">
        <w:rPr>
          <w:rFonts w:ascii="Arial" w:hAnsi="Arial" w:cs="Arial"/>
        </w:rPr>
        <w:lastRenderedPageBreak/>
        <w:t>Przez Informacje Poufne należy rozumieć wszelkie informacje (w tym przekazane lub pozyskane w formie ustnej, pisemnej, elektronicznej i każdej innej) związane z Umową</w:t>
      </w:r>
      <w:r w:rsidR="002425C3">
        <w:rPr>
          <w:rFonts w:ascii="Arial" w:hAnsi="Arial" w:cs="Arial"/>
        </w:rPr>
        <w:t xml:space="preserve">  </w:t>
      </w:r>
      <w:r w:rsidRPr="00F33AA9">
        <w:rPr>
          <w:rFonts w:ascii="Arial" w:hAnsi="Arial" w:cs="Arial"/>
        </w:rPr>
        <w:t xml:space="preserve"> (w tym także sam fakt jej zawarcia), uzyskane w trakcie negocjacji warunków Umowy,</w:t>
      </w:r>
      <w:r w:rsidR="002425C3">
        <w:rPr>
          <w:rFonts w:ascii="Arial" w:hAnsi="Arial" w:cs="Arial"/>
        </w:rPr>
        <w:t xml:space="preserve"> </w:t>
      </w:r>
      <w:r w:rsidRPr="00F33AA9">
        <w:rPr>
          <w:rFonts w:ascii="Arial" w:hAnsi="Arial"/>
        </w:rPr>
        <w:br/>
      </w:r>
      <w:r w:rsidRPr="00F33AA9">
        <w:rPr>
          <w:rFonts w:ascii="Arial" w:hAnsi="Arial" w:cs="Arial"/>
        </w:rPr>
        <w:t xml:space="preserve">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w:t>
      </w:r>
      <w:r w:rsidRPr="00F33AA9">
        <w:rPr>
          <w:rFonts w:ascii="Arial" w:hAnsi="Arial"/>
        </w:rPr>
        <w:br/>
      </w:r>
      <w:r w:rsidRPr="00F33AA9">
        <w:rPr>
          <w:rFonts w:ascii="Arial" w:hAnsi="Arial" w:cs="Arial"/>
        </w:rPr>
        <w:t>z którymi Zamawiający pozostaje w stosunku dominacji lub zależności oraz, z którymi jest powiązany kapitałowo lub umownie (Informacje Poufne).</w:t>
      </w:r>
    </w:p>
    <w:p w14:paraId="20FA1C75" w14:textId="77777777" w:rsidR="00F33AA9" w:rsidRPr="00F33AA9" w:rsidRDefault="00F33AA9" w:rsidP="00C46513">
      <w:pPr>
        <w:numPr>
          <w:ilvl w:val="0"/>
          <w:numId w:val="42"/>
        </w:numPr>
        <w:spacing w:after="0"/>
        <w:ind w:left="426" w:hanging="426"/>
        <w:jc w:val="both"/>
        <w:rPr>
          <w:rFonts w:ascii="Arial" w:hAnsi="Arial" w:cs="Arial"/>
        </w:rPr>
      </w:pPr>
      <w:r w:rsidRPr="00F33AA9">
        <w:rPr>
          <w:rFonts w:ascii="Arial" w:hAnsi="Arial" w:cs="Arial"/>
        </w:rPr>
        <w:t>Informacja poufna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36227312" w14:textId="77777777" w:rsidR="00F33AA9" w:rsidRPr="00F33AA9" w:rsidRDefault="00F33AA9" w:rsidP="00C46513">
      <w:pPr>
        <w:numPr>
          <w:ilvl w:val="0"/>
          <w:numId w:val="42"/>
        </w:numPr>
        <w:spacing w:after="0"/>
        <w:ind w:left="426" w:hanging="426"/>
        <w:jc w:val="both"/>
        <w:rPr>
          <w:rFonts w:ascii="Arial" w:hAnsi="Arial" w:cs="Arial"/>
        </w:rPr>
      </w:pPr>
      <w:r w:rsidRPr="00F33AA9">
        <w:rPr>
          <w:rFonts w:ascii="Arial" w:hAnsi="Arial" w:cs="Arial"/>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62A546B7" w14:textId="77777777" w:rsidR="00F33AA9" w:rsidRPr="00F33AA9" w:rsidRDefault="00F33AA9" w:rsidP="00C46513">
      <w:pPr>
        <w:numPr>
          <w:ilvl w:val="0"/>
          <w:numId w:val="42"/>
        </w:numPr>
        <w:spacing w:after="0"/>
        <w:ind w:left="426" w:hanging="426"/>
        <w:jc w:val="both"/>
        <w:rPr>
          <w:rFonts w:ascii="Arial" w:hAnsi="Arial" w:cs="Arial"/>
        </w:rPr>
      </w:pPr>
      <w:r w:rsidRPr="00F33AA9">
        <w:rPr>
          <w:rFonts w:ascii="Arial" w:hAnsi="Arial" w:cs="Arial"/>
        </w:rPr>
        <w:t>Zobowiązanie do zachowania poufności nie ma zastosowania do Informacji Poufnych:</w:t>
      </w:r>
    </w:p>
    <w:p w14:paraId="7996B7C3" w14:textId="77777777" w:rsidR="00F33AA9" w:rsidRPr="00F33AA9" w:rsidRDefault="00F33AA9" w:rsidP="00C46513">
      <w:pPr>
        <w:numPr>
          <w:ilvl w:val="0"/>
          <w:numId w:val="43"/>
        </w:numPr>
        <w:spacing w:after="0"/>
        <w:ind w:left="851" w:hanging="424"/>
        <w:jc w:val="both"/>
        <w:rPr>
          <w:rFonts w:ascii="Arial" w:hAnsi="Arial" w:cs="Arial"/>
        </w:rPr>
      </w:pPr>
      <w:r w:rsidRPr="00F33AA9">
        <w:rPr>
          <w:rFonts w:ascii="Arial" w:hAnsi="Arial" w:cs="Arial"/>
        </w:rPr>
        <w:t>które są dostępne Wykonawcy przed ich ujawnieniem Wykonawcy przez Zamawiającego;</w:t>
      </w:r>
    </w:p>
    <w:p w14:paraId="2614B984" w14:textId="77777777" w:rsidR="00F33AA9" w:rsidRPr="00F33AA9" w:rsidRDefault="00F33AA9" w:rsidP="00C46513">
      <w:pPr>
        <w:numPr>
          <w:ilvl w:val="0"/>
          <w:numId w:val="43"/>
        </w:numPr>
        <w:spacing w:after="0"/>
        <w:ind w:left="851" w:hanging="424"/>
        <w:jc w:val="both"/>
        <w:rPr>
          <w:rFonts w:ascii="Arial" w:hAnsi="Arial" w:cs="Arial"/>
        </w:rPr>
      </w:pPr>
      <w:r w:rsidRPr="00F33AA9">
        <w:rPr>
          <w:rFonts w:ascii="Arial" w:hAnsi="Arial" w:cs="Arial"/>
        </w:rPr>
        <w:t>które zostały uzyskane z wyraźnym wyłączeniem przez Zamawiającego zobowiązania Wykonawcy do zachowania poufności;</w:t>
      </w:r>
    </w:p>
    <w:p w14:paraId="041DB23B" w14:textId="77777777" w:rsidR="00F33AA9" w:rsidRPr="00F33AA9" w:rsidRDefault="00F33AA9" w:rsidP="00C46513">
      <w:pPr>
        <w:numPr>
          <w:ilvl w:val="0"/>
          <w:numId w:val="43"/>
        </w:numPr>
        <w:spacing w:after="0"/>
        <w:ind w:left="851" w:hanging="424"/>
        <w:jc w:val="both"/>
        <w:rPr>
          <w:rFonts w:ascii="Arial" w:hAnsi="Arial" w:cs="Arial"/>
        </w:rPr>
      </w:pPr>
      <w:r w:rsidRPr="00F33AA9">
        <w:rPr>
          <w:rFonts w:ascii="Arial" w:hAnsi="Arial" w:cs="Arial"/>
        </w:rPr>
        <w:t xml:space="preserve">które zostały uzyskane od osoby trzeciej, która uprawniona jest do udzielenia takich informacji; </w:t>
      </w:r>
    </w:p>
    <w:p w14:paraId="024B3A88" w14:textId="77777777" w:rsidR="00F33AA9" w:rsidRPr="00F33AA9" w:rsidRDefault="00F33AA9" w:rsidP="00C46513">
      <w:pPr>
        <w:numPr>
          <w:ilvl w:val="0"/>
          <w:numId w:val="43"/>
        </w:numPr>
        <w:spacing w:after="0"/>
        <w:ind w:left="851" w:hanging="424"/>
        <w:jc w:val="both"/>
        <w:rPr>
          <w:rFonts w:ascii="Arial" w:hAnsi="Arial" w:cs="Arial"/>
        </w:rPr>
      </w:pPr>
      <w:r w:rsidRPr="00F33AA9">
        <w:rPr>
          <w:rFonts w:ascii="Arial" w:hAnsi="Arial" w:cs="Arial"/>
        </w:rPr>
        <w:t>których ujawnienie wymagane jest na podstawie bezwzględnie obowiązujących przepisów prawa lub na podstawie żądania uprawnionych władz;</w:t>
      </w:r>
    </w:p>
    <w:p w14:paraId="1B11369F" w14:textId="77777777" w:rsidR="00F33AA9" w:rsidRPr="00F33AA9" w:rsidRDefault="00F33AA9" w:rsidP="00C46513">
      <w:pPr>
        <w:numPr>
          <w:ilvl w:val="0"/>
          <w:numId w:val="43"/>
        </w:numPr>
        <w:spacing w:after="0"/>
        <w:ind w:left="851" w:hanging="424"/>
        <w:jc w:val="both"/>
        <w:rPr>
          <w:rFonts w:ascii="Arial" w:hAnsi="Arial" w:cs="Arial"/>
        </w:rPr>
      </w:pPr>
      <w:r w:rsidRPr="00F33AA9">
        <w:rPr>
          <w:rFonts w:ascii="Arial" w:hAnsi="Arial" w:cs="Arial"/>
        </w:rPr>
        <w:t>które stanowią informacje powszechnie znane.</w:t>
      </w:r>
    </w:p>
    <w:p w14:paraId="7E69229D" w14:textId="77777777" w:rsidR="00F33AA9" w:rsidRPr="00F33AA9" w:rsidRDefault="00F33AA9" w:rsidP="00C46513">
      <w:pPr>
        <w:numPr>
          <w:ilvl w:val="0"/>
          <w:numId w:val="42"/>
        </w:numPr>
        <w:spacing w:after="0"/>
        <w:ind w:left="426" w:hanging="426"/>
        <w:jc w:val="both"/>
        <w:rPr>
          <w:rFonts w:ascii="Arial" w:hAnsi="Arial" w:cs="Arial"/>
        </w:rPr>
      </w:pPr>
      <w:r w:rsidRPr="00F33AA9">
        <w:rPr>
          <w:rFonts w:ascii="Arial" w:hAnsi="Arial" w:cs="Arial"/>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2261E25D" w14:textId="77777777" w:rsidR="00F33AA9" w:rsidRPr="00F33AA9" w:rsidRDefault="00F33AA9" w:rsidP="00C46513">
      <w:pPr>
        <w:numPr>
          <w:ilvl w:val="0"/>
          <w:numId w:val="42"/>
        </w:numPr>
        <w:spacing w:after="0"/>
        <w:ind w:left="426" w:hanging="426"/>
        <w:jc w:val="both"/>
        <w:rPr>
          <w:rFonts w:ascii="Arial" w:hAnsi="Arial" w:cs="Arial"/>
        </w:rPr>
      </w:pPr>
      <w:r w:rsidRPr="00F33AA9">
        <w:rPr>
          <w:rFonts w:ascii="Arial" w:hAnsi="Arial" w:cs="Arial"/>
        </w:rPr>
        <w:t>Wykonawca oświadcza, że dysponuje odpowiednimi środkami organizacyjno-technicznymi, które zapewniają bezpieczeństwo informacjom przekazanym przez Zamawiającego w ramach realizacji Umowy.</w:t>
      </w:r>
    </w:p>
    <w:p w14:paraId="2035D10B" w14:textId="1493B7BF" w:rsidR="00F33AA9" w:rsidRPr="00F33AA9" w:rsidRDefault="00F33AA9" w:rsidP="00C46513">
      <w:pPr>
        <w:numPr>
          <w:ilvl w:val="0"/>
          <w:numId w:val="42"/>
        </w:numPr>
        <w:spacing w:after="0"/>
        <w:ind w:left="426" w:hanging="426"/>
        <w:jc w:val="both"/>
        <w:rPr>
          <w:rFonts w:ascii="Arial" w:hAnsi="Arial" w:cs="Arial"/>
        </w:rPr>
      </w:pPr>
      <w:r w:rsidRPr="00F33AA9">
        <w:rPr>
          <w:rFonts w:ascii="Arial" w:hAnsi="Arial" w:cs="Arial"/>
        </w:rPr>
        <w:t>Zobowiązanie do zachowania poufności, o którym mowa w niniejszym paragrafie wiąże Wykonawcę w czasie obowiązywania Umowy, a także w okresie</w:t>
      </w:r>
      <w:r w:rsidR="002425C3">
        <w:rPr>
          <w:rFonts w:ascii="Arial" w:hAnsi="Arial" w:cs="Arial"/>
        </w:rPr>
        <w:t xml:space="preserve"> </w:t>
      </w:r>
      <w:r w:rsidRPr="00F33AA9">
        <w:rPr>
          <w:rFonts w:ascii="Arial" w:hAnsi="Arial" w:cs="Arial"/>
        </w:rPr>
        <w:t>5 lat od jej wygaśnięcia, rozwiązania lub odstąpienia od Umowy.</w:t>
      </w:r>
    </w:p>
    <w:p w14:paraId="4BA162DF" w14:textId="77777777" w:rsidR="00F33AA9" w:rsidRPr="00F33AA9" w:rsidRDefault="00F33AA9" w:rsidP="00C46513">
      <w:pPr>
        <w:numPr>
          <w:ilvl w:val="0"/>
          <w:numId w:val="42"/>
        </w:numPr>
        <w:spacing w:after="0"/>
        <w:ind w:left="426" w:hanging="426"/>
        <w:jc w:val="both"/>
        <w:rPr>
          <w:rFonts w:ascii="Arial" w:hAnsi="Arial" w:cs="Arial"/>
        </w:rPr>
      </w:pPr>
      <w:r w:rsidRPr="00F33AA9">
        <w:rPr>
          <w:rFonts w:ascii="Arial" w:hAnsi="Arial" w:cs="Arial"/>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p>
    <w:p w14:paraId="095AD09E" w14:textId="4E760E7B" w:rsidR="00F33AA9" w:rsidRPr="00565EDB" w:rsidRDefault="00F33AA9" w:rsidP="00C46513">
      <w:pPr>
        <w:numPr>
          <w:ilvl w:val="0"/>
          <w:numId w:val="42"/>
        </w:numPr>
        <w:spacing w:after="0"/>
        <w:ind w:left="426" w:hanging="426"/>
        <w:jc w:val="both"/>
        <w:rPr>
          <w:rFonts w:ascii="Arial" w:hAnsi="Arial" w:cs="Arial"/>
        </w:rPr>
      </w:pPr>
      <w:r w:rsidRPr="00565EDB">
        <w:rPr>
          <w:rFonts w:ascii="Arial" w:hAnsi="Arial" w:cs="Arial"/>
        </w:rPr>
        <w:lastRenderedPageBreak/>
        <w:t xml:space="preserve">Określone w niniejszym paragrafie obowiązki Wykonawcy w zakresie Informacji Poufnych dotyczą również Podwykonawców. Wykonawca zapewni, aby umowy zawierane </w:t>
      </w:r>
      <w:r w:rsidRPr="00565EDB">
        <w:rPr>
          <w:rFonts w:ascii="Arial" w:hAnsi="Arial" w:cs="Arial"/>
        </w:rPr>
        <w:br/>
        <w:t xml:space="preserve">z Podwykonawcami zawierały odpowiednie zapisy gwarantujące zachowanie poufności </w:t>
      </w:r>
      <w:r w:rsidRPr="00565EDB">
        <w:rPr>
          <w:rFonts w:ascii="Arial" w:hAnsi="Arial" w:cs="Arial"/>
        </w:rPr>
        <w:br/>
        <w:t xml:space="preserve">w zakresie Informacji Poufnych przez Podwykonawców a nadto przekaże Zamawiającemu w terminie </w:t>
      </w:r>
      <w:r w:rsidR="00565EDB">
        <w:rPr>
          <w:rFonts w:ascii="Arial" w:hAnsi="Arial" w:cs="Arial"/>
        </w:rPr>
        <w:t>7</w:t>
      </w:r>
      <w:r w:rsidRPr="00565EDB">
        <w:rPr>
          <w:rFonts w:ascii="Arial" w:hAnsi="Arial" w:cs="Arial"/>
        </w:rPr>
        <w:t xml:space="preserve"> dni od podpisania umowy z Podwykonawcą pisemne oświadczenie o zachowaniu poufności w zakresie Informacji Poufnych.</w:t>
      </w:r>
      <w:r w:rsidR="002425C3">
        <w:rPr>
          <w:rFonts w:ascii="Arial" w:hAnsi="Arial" w:cs="Arial"/>
        </w:rPr>
        <w:t xml:space="preserve">  </w:t>
      </w:r>
    </w:p>
    <w:p w14:paraId="0277B1CC" w14:textId="77777777" w:rsidR="002D709F" w:rsidRPr="002D709F" w:rsidRDefault="002D709F" w:rsidP="002D709F">
      <w:pPr>
        <w:numPr>
          <w:ilvl w:val="0"/>
          <w:numId w:val="42"/>
        </w:numPr>
        <w:tabs>
          <w:tab w:val="left" w:pos="426"/>
        </w:tabs>
        <w:spacing w:after="0" w:line="240" w:lineRule="auto"/>
        <w:ind w:left="426" w:hanging="426"/>
        <w:contextualSpacing/>
        <w:jc w:val="both"/>
        <w:rPr>
          <w:rFonts w:ascii="Arial" w:hAnsi="Arial" w:cs="Arial"/>
          <w:lang w:eastAsia="pl-PL"/>
        </w:rPr>
      </w:pPr>
      <w:r w:rsidRPr="002D709F">
        <w:rPr>
          <w:rFonts w:ascii="Arial" w:hAnsi="Arial" w:cs="Arial"/>
          <w:lang w:eastAsia="pl-PL"/>
        </w:rPr>
        <w:t>Wykonawca przyjmuje do wiadomości, że w imieniu Zamawiającego usługi IT lub usługi finansowo-księgowe, w tym usługi windykacyjne (dalej: Czynności), może wykonywać inny podmiot z grupy kapitałowej Zamawiającego, w szczególności TAURON Obsługa Klienta sp. z o.o. (dalej: Podmiot Obsługujący).</w:t>
      </w:r>
    </w:p>
    <w:p w14:paraId="7317E0CF" w14:textId="77777777" w:rsidR="00F33AA9" w:rsidRPr="00565EDB" w:rsidRDefault="00F33AA9" w:rsidP="00C46513">
      <w:pPr>
        <w:numPr>
          <w:ilvl w:val="0"/>
          <w:numId w:val="42"/>
        </w:numPr>
        <w:tabs>
          <w:tab w:val="left" w:pos="426"/>
        </w:tabs>
        <w:spacing w:after="0" w:line="240" w:lineRule="auto"/>
        <w:ind w:left="426" w:hanging="426"/>
        <w:contextualSpacing/>
        <w:jc w:val="both"/>
        <w:rPr>
          <w:rFonts w:ascii="Arial" w:hAnsi="Arial" w:cs="Arial"/>
          <w:lang w:eastAsia="pl-PL"/>
        </w:rPr>
      </w:pPr>
      <w:r w:rsidRPr="00565EDB">
        <w:rPr>
          <w:rFonts w:ascii="Arial" w:hAnsi="Arial" w:cs="Arial"/>
          <w:lang w:eastAsia="pl-PL"/>
        </w:rPr>
        <w:t>Wykonawca wyraża zgodę na przekazywanie przez Zamawiającego Podmiotowi Obsługującemu wszelkich informacji i danych niezbędnych do prawidłowego wykonywania Czynności związanych z niniejszą Umową.</w:t>
      </w:r>
    </w:p>
    <w:p w14:paraId="76185F67" w14:textId="52BE9119" w:rsidR="00F33AA9" w:rsidRPr="00565EDB" w:rsidRDefault="00F33AA9" w:rsidP="00C46513">
      <w:pPr>
        <w:numPr>
          <w:ilvl w:val="0"/>
          <w:numId w:val="42"/>
        </w:numPr>
        <w:tabs>
          <w:tab w:val="left" w:pos="426"/>
        </w:tabs>
        <w:spacing w:after="0" w:line="240" w:lineRule="auto"/>
        <w:ind w:left="426" w:hanging="426"/>
        <w:contextualSpacing/>
        <w:jc w:val="both"/>
        <w:rPr>
          <w:rFonts w:ascii="Arial" w:hAnsi="Arial" w:cs="Arial"/>
          <w:lang w:eastAsia="pl-PL"/>
        </w:rPr>
      </w:pPr>
      <w:r w:rsidRPr="00565EDB">
        <w:rPr>
          <w:rFonts w:ascii="Arial" w:hAnsi="Arial" w:cs="Arial"/>
          <w:lang w:eastAsia="pl-PL"/>
        </w:rPr>
        <w:t xml:space="preserve">Udostępnienie Podmiotowi Obsługującemu informacji i danych, o których mowa w ust. </w:t>
      </w:r>
      <w:r w:rsidR="00173A50" w:rsidRPr="00565EDB">
        <w:rPr>
          <w:rFonts w:ascii="Arial" w:hAnsi="Arial" w:cs="Arial"/>
          <w:lang w:eastAsia="pl-PL"/>
        </w:rPr>
        <w:t>12</w:t>
      </w:r>
      <w:r w:rsidRPr="00565EDB">
        <w:rPr>
          <w:rFonts w:ascii="Arial" w:hAnsi="Arial" w:cs="Arial"/>
          <w:lang w:eastAsia="pl-PL"/>
        </w:rPr>
        <w:t xml:space="preserve">, nie stanowi naruszenia obowiązku zachowania poufności przez Zamawiającego </w:t>
      </w:r>
      <w:r w:rsidRPr="00565EDB">
        <w:br/>
      </w:r>
      <w:r w:rsidRPr="00565EDB">
        <w:rPr>
          <w:rFonts w:ascii="Arial" w:hAnsi="Arial" w:cs="Arial"/>
          <w:lang w:eastAsia="pl-PL"/>
        </w:rPr>
        <w:t xml:space="preserve">i obejmuje w szczególności prawo do udostępnienia treści Umowy, wszystkich załączników do niej oraz dokumentacji powiązanej z nią a także danych wytworzonych </w:t>
      </w:r>
      <w:r w:rsidRPr="00565EDB">
        <w:br/>
      </w:r>
      <w:r w:rsidRPr="00565EDB">
        <w:rPr>
          <w:rFonts w:ascii="Arial" w:hAnsi="Arial" w:cs="Arial"/>
          <w:lang w:eastAsia="pl-PL"/>
        </w:rPr>
        <w:t>w toku jej wykonywania, zmiany, rozwiązania lub wygaśnięcia, w dowolnej formie i czasie.</w:t>
      </w:r>
    </w:p>
    <w:p w14:paraId="2010FC83" w14:textId="19EF84A9" w:rsidR="00F33AA9" w:rsidRPr="00565EDB" w:rsidRDefault="00F33AA9" w:rsidP="00C46513">
      <w:pPr>
        <w:numPr>
          <w:ilvl w:val="0"/>
          <w:numId w:val="42"/>
        </w:numPr>
        <w:tabs>
          <w:tab w:val="left" w:pos="426"/>
        </w:tabs>
        <w:spacing w:after="0" w:line="240" w:lineRule="auto"/>
        <w:ind w:left="426" w:hanging="426"/>
        <w:contextualSpacing/>
        <w:jc w:val="both"/>
        <w:rPr>
          <w:rFonts w:ascii="Arial" w:hAnsi="Arial" w:cs="Arial"/>
          <w:lang w:eastAsia="pl-PL"/>
        </w:rPr>
      </w:pPr>
      <w:r w:rsidRPr="00565EDB">
        <w:rPr>
          <w:rFonts w:ascii="Arial" w:hAnsi="Arial" w:cs="Arial"/>
          <w:lang w:eastAsia="pl-PL"/>
        </w:rPr>
        <w:t>Strony zgodnie oświadczają, że postanowienia ust. 12-13 powinny być interpretowane możliwie szeroko w celu umożliwienia wykonywania Czynności przez Podmiot Obsługujący.</w:t>
      </w:r>
    </w:p>
    <w:p w14:paraId="46B3FE70" w14:textId="4FBEE58E" w:rsidR="00F33AA9" w:rsidRPr="00565EDB" w:rsidRDefault="00F33AA9" w:rsidP="00C46513">
      <w:pPr>
        <w:numPr>
          <w:ilvl w:val="0"/>
          <w:numId w:val="42"/>
        </w:numPr>
        <w:spacing w:after="0" w:line="271" w:lineRule="auto"/>
        <w:ind w:left="426" w:hanging="426"/>
        <w:jc w:val="both"/>
        <w:rPr>
          <w:rFonts w:ascii="Arial" w:hAnsi="Arial"/>
        </w:rPr>
      </w:pPr>
      <w:r w:rsidRPr="00565EDB">
        <w:rPr>
          <w:rFonts w:ascii="Arial" w:hAnsi="Arial"/>
        </w:rPr>
        <w:t>Wykonawca przyjmuje do wiadomości, że wszelkie lub niektóre informacje ujawnione zgodnie</w:t>
      </w:r>
      <w:r w:rsidR="002D709F">
        <w:rPr>
          <w:rFonts w:ascii="Arial" w:hAnsi="Arial"/>
        </w:rPr>
        <w:t xml:space="preserve"> </w:t>
      </w:r>
      <w:r w:rsidRPr="00565EDB">
        <w:rPr>
          <w:rFonts w:ascii="Arial" w:hAnsi="Arial"/>
        </w:rPr>
        <w:t xml:space="preserve">z niniejszą Umową mogą stanowić Informacje Poufne </w:t>
      </w:r>
      <w:r w:rsidRPr="00565EDB">
        <w:rPr>
          <w:rFonts w:ascii="Arial" w:hAnsi="Arial"/>
        </w:rPr>
        <w:br/>
        <w:t xml:space="preserve">w rozumieniu MAR, w związku z czym osoba, która je posiada, podlega ograniczeniom wynikającym z MAR. W szczególności osobie tej nie wolno bezprawnie ujawniać ani wykorzystywać takich Informacji, nabywając lub zbywając papiery wartościowe lub związane z nimi instrumenty pochodne. </w:t>
      </w:r>
    </w:p>
    <w:p w14:paraId="0234E828" w14:textId="30F7D646" w:rsidR="00F33AA9" w:rsidRPr="00565EDB" w:rsidRDefault="00F33AA9" w:rsidP="00C46513">
      <w:pPr>
        <w:numPr>
          <w:ilvl w:val="0"/>
          <w:numId w:val="42"/>
        </w:numPr>
        <w:spacing w:after="0" w:line="271" w:lineRule="auto"/>
        <w:ind w:left="426" w:hanging="426"/>
        <w:jc w:val="both"/>
        <w:rPr>
          <w:rFonts w:ascii="Arial" w:hAnsi="Arial"/>
        </w:rPr>
      </w:pPr>
      <w:r w:rsidRPr="00565EDB">
        <w:rPr>
          <w:rFonts w:ascii="Arial" w:hAnsi="Arial"/>
        </w:rPr>
        <w:t>Wykonawca zobowiązuje się nie ujawniać bezprawnie, nie wykorzystywać ani nie zachęcać innych osób do wykorzystania Informacji Poufnych ujawnionych zgodnie z niniejszą Umową, w sposób stanowiący nadużycie na rynku zgodnie z MAR.</w:t>
      </w:r>
    </w:p>
    <w:p w14:paraId="42BAF55D" w14:textId="2EE40802" w:rsidR="00F33AA9" w:rsidRPr="00565EDB" w:rsidRDefault="00F33AA9" w:rsidP="00C46513">
      <w:pPr>
        <w:numPr>
          <w:ilvl w:val="0"/>
          <w:numId w:val="42"/>
        </w:numPr>
        <w:spacing w:after="0" w:line="271" w:lineRule="auto"/>
        <w:ind w:left="426" w:hanging="426"/>
        <w:jc w:val="both"/>
        <w:rPr>
          <w:rFonts w:ascii="Arial" w:hAnsi="Arial"/>
        </w:rPr>
      </w:pPr>
      <w:r w:rsidRPr="00565EDB">
        <w:rPr>
          <w:rFonts w:ascii="Arial" w:hAnsi="Arial"/>
        </w:rPr>
        <w:t xml:space="preserve">Wykonawca w przypadku otrzymania informacji poufnych w rozumieniu rozporządzenia MAR zobowiązuje się do bezzwłocznego przekazania Zamawiającemu aktualnej listy osób mających dostęp do tych informacji. </w:t>
      </w:r>
    </w:p>
    <w:p w14:paraId="1963B86C" w14:textId="6B6FD68B" w:rsidR="00F33AA9" w:rsidRPr="00565EDB" w:rsidRDefault="00F33AA9" w:rsidP="00C46513">
      <w:pPr>
        <w:numPr>
          <w:ilvl w:val="0"/>
          <w:numId w:val="42"/>
        </w:numPr>
        <w:spacing w:after="0"/>
        <w:ind w:left="426" w:hanging="426"/>
        <w:jc w:val="both"/>
        <w:rPr>
          <w:rFonts w:ascii="Arial" w:hAnsi="Arial" w:cs="Arial"/>
        </w:rPr>
      </w:pPr>
      <w:r w:rsidRPr="00565EDB">
        <w:rPr>
          <w:rFonts w:ascii="Arial" w:hAnsi="Arial"/>
        </w:rPr>
        <w:t xml:space="preserve">Zamawiający ma prawo udostępnić wszelkie informacje o Umowie, wynikające z Umowy </w:t>
      </w:r>
      <w:r w:rsidRPr="00565EDB">
        <w:rPr>
          <w:rFonts w:ascii="Arial" w:hAnsi="Arial"/>
        </w:rPr>
        <w:br/>
        <w:t xml:space="preserve">i związanie z jej wykonaniem TAURON Polska Energia S.A. w Katowicach, w szczególności jej organom, komitetom i jednostkom organizacyjnym w ramach realizacji strategii Grupy TAURON, uzyskania stosownych zgód i opinii wynikających z regulacji wewnętrznych obowiązujących w Grupie TAURON, w zakresie zgodnym z </w:t>
      </w:r>
      <w:r w:rsidR="00FA36C6" w:rsidRPr="00565EDB">
        <w:rPr>
          <w:rFonts w:ascii="Arial" w:hAnsi="Arial"/>
        </w:rPr>
        <w:t>prawem.</w:t>
      </w:r>
    </w:p>
    <w:p w14:paraId="5EC15A20" w14:textId="40FCBDAF" w:rsidR="00960ABC" w:rsidRPr="00C20BAB" w:rsidRDefault="00960ABC" w:rsidP="00C20BAB">
      <w:pPr>
        <w:pStyle w:val="paragraph"/>
        <w:spacing w:before="0" w:beforeAutospacing="0" w:after="0" w:afterAutospacing="0"/>
        <w:jc w:val="both"/>
        <w:textAlignment w:val="baseline"/>
        <w:rPr>
          <w:rFonts w:ascii="Arial" w:hAnsi="Arial"/>
        </w:rPr>
      </w:pPr>
    </w:p>
    <w:p w14:paraId="77FF9345" w14:textId="4B9D1B63" w:rsidR="00C6205C" w:rsidRPr="00C6205C" w:rsidRDefault="00C6205C" w:rsidP="00565EDB">
      <w:pPr>
        <w:spacing w:after="0" w:line="240" w:lineRule="auto"/>
        <w:contextualSpacing/>
        <w:jc w:val="center"/>
        <w:rPr>
          <w:rFonts w:ascii="Arial" w:hAnsi="Arial" w:cs="Arial"/>
          <w:b/>
        </w:rPr>
      </w:pPr>
      <w:bookmarkStart w:id="39" w:name="_Toc81295391"/>
      <w:r w:rsidRPr="1DD93810">
        <w:rPr>
          <w:rFonts w:ascii="Arial" w:hAnsi="Arial" w:cs="Arial"/>
          <w:b/>
          <w:bCs/>
        </w:rPr>
        <w:t>§ 1</w:t>
      </w:r>
      <w:r w:rsidR="00565EDB">
        <w:rPr>
          <w:rFonts w:ascii="Arial" w:hAnsi="Arial" w:cs="Arial"/>
          <w:b/>
          <w:bCs/>
        </w:rPr>
        <w:t>7</w:t>
      </w:r>
    </w:p>
    <w:bookmarkEnd w:id="39"/>
    <w:p w14:paraId="7A435620" w14:textId="3519F6B0" w:rsidR="00C6205C" w:rsidRPr="002F2A28" w:rsidRDefault="3F24C148" w:rsidP="00930567">
      <w:pPr>
        <w:spacing w:after="0"/>
        <w:jc w:val="center"/>
        <w:rPr>
          <w:b/>
          <w:bCs/>
          <w:i/>
          <w:iCs/>
        </w:rPr>
      </w:pPr>
      <w:r w:rsidRPr="005A096C">
        <w:rPr>
          <w:rFonts w:ascii="Arial" w:hAnsi="Arial" w:cs="Arial"/>
          <w:b/>
        </w:rPr>
        <w:t>Wymagania bezpieczeństwa</w:t>
      </w:r>
    </w:p>
    <w:p w14:paraId="0B724CC0" w14:textId="05365671" w:rsidR="00EC304F" w:rsidRPr="003516E7" w:rsidRDefault="00E12C56" w:rsidP="00C67FE8">
      <w:pPr>
        <w:spacing w:after="0"/>
        <w:jc w:val="both"/>
        <w:rPr>
          <w:rFonts w:ascii="Arial" w:hAnsi="Arial" w:cs="Arial"/>
        </w:rPr>
      </w:pPr>
      <w:r w:rsidRPr="00E12C56">
        <w:rPr>
          <w:rFonts w:ascii="Arial" w:hAnsi="Arial"/>
        </w:rPr>
        <w:t>Wykonawc</w:t>
      </w:r>
      <w:r>
        <w:rPr>
          <w:rFonts w:ascii="Arial" w:hAnsi="Arial"/>
        </w:rPr>
        <w:t>a</w:t>
      </w:r>
      <w:r w:rsidRPr="00E12C56">
        <w:rPr>
          <w:rFonts w:ascii="Arial" w:hAnsi="Arial"/>
        </w:rPr>
        <w:t xml:space="preserve"> oświadcza, że zapoznał się i zobowiązuje się do przestrzegania regulacji dotyczących podstawowych zasad bezpieczeństwa obowiązujących w Grupie TAURON</w:t>
      </w:r>
      <w:r w:rsidR="00100433">
        <w:rPr>
          <w:rFonts w:ascii="Arial" w:hAnsi="Arial"/>
        </w:rPr>
        <w:t xml:space="preserve">, </w:t>
      </w:r>
      <w:r w:rsidR="00100433" w:rsidRPr="00100433">
        <w:rPr>
          <w:rFonts w:ascii="Arial" w:hAnsi="Arial"/>
        </w:rPr>
        <w:t>których treść publikowana jest na stronie internetowej pod adresem: https://www.tauron.pl/rodo/gt-wymagania-bezpieczenstwa.</w:t>
      </w:r>
      <w:r w:rsidRPr="00E12C56">
        <w:rPr>
          <w:rFonts w:ascii="Arial" w:hAnsi="Arial"/>
        </w:rPr>
        <w:t xml:space="preserve"> Jeżeli okaże się to konieczne w trakcie realizacji umowy, może zostać zobowiązany do stosowania bardziej szczegółowych regulacji w zakresie bezpieczeństwa fizycznego, korzystania z usług i sprzętu IT, procedur specjalistycznych.</w:t>
      </w:r>
    </w:p>
    <w:p w14:paraId="55FE0C1D" w14:textId="77777777" w:rsidR="00C6205C" w:rsidRDefault="00C6205C" w:rsidP="002171D9">
      <w:pPr>
        <w:spacing w:after="0"/>
        <w:jc w:val="center"/>
        <w:rPr>
          <w:rFonts w:ascii="Arial" w:hAnsi="Arial" w:cs="Arial"/>
          <w:b/>
        </w:rPr>
      </w:pPr>
    </w:p>
    <w:p w14:paraId="3AF7112E" w14:textId="03869220" w:rsidR="0013369F" w:rsidRPr="00F102C4" w:rsidRDefault="0013369F" w:rsidP="002171D9">
      <w:pPr>
        <w:spacing w:after="0"/>
        <w:jc w:val="center"/>
        <w:rPr>
          <w:rFonts w:ascii="Arial" w:hAnsi="Arial" w:cs="Arial"/>
          <w:b/>
        </w:rPr>
      </w:pPr>
      <w:r w:rsidRPr="00F102C4">
        <w:rPr>
          <w:rFonts w:ascii="Arial" w:hAnsi="Arial" w:cs="Arial"/>
          <w:b/>
        </w:rPr>
        <w:t>§</w:t>
      </w:r>
      <w:r w:rsidR="00C51AB0" w:rsidRPr="00F102C4">
        <w:rPr>
          <w:rFonts w:ascii="Arial" w:hAnsi="Arial" w:cs="Arial"/>
          <w:b/>
        </w:rPr>
        <w:t xml:space="preserve"> </w:t>
      </w:r>
      <w:r w:rsidR="00DE2121" w:rsidRPr="00F102C4">
        <w:rPr>
          <w:rFonts w:ascii="Arial" w:hAnsi="Arial" w:cs="Arial"/>
          <w:b/>
        </w:rPr>
        <w:t>1</w:t>
      </w:r>
      <w:r w:rsidR="006D7B62">
        <w:rPr>
          <w:rFonts w:ascii="Arial" w:hAnsi="Arial" w:cs="Arial"/>
          <w:b/>
        </w:rPr>
        <w:t>8</w:t>
      </w:r>
    </w:p>
    <w:p w14:paraId="335AEABA" w14:textId="76C84C27" w:rsidR="0013369F" w:rsidRDefault="0013369F" w:rsidP="002171D9">
      <w:pPr>
        <w:spacing w:after="0"/>
        <w:jc w:val="center"/>
        <w:rPr>
          <w:rFonts w:ascii="Arial" w:hAnsi="Arial" w:cs="Arial"/>
          <w:b/>
        </w:rPr>
      </w:pPr>
      <w:r w:rsidRPr="00F102C4">
        <w:rPr>
          <w:rFonts w:ascii="Arial" w:hAnsi="Arial" w:cs="Arial"/>
          <w:b/>
        </w:rPr>
        <w:t>Przeniesienie praw i obowiązków</w:t>
      </w:r>
    </w:p>
    <w:p w14:paraId="6C8B0914" w14:textId="13351737" w:rsidR="008E6A72" w:rsidRPr="008E6A72" w:rsidRDefault="008E6A72" w:rsidP="00565EDB">
      <w:pPr>
        <w:numPr>
          <w:ilvl w:val="0"/>
          <w:numId w:val="41"/>
        </w:numPr>
        <w:tabs>
          <w:tab w:val="clear" w:pos="360"/>
          <w:tab w:val="num" w:pos="709"/>
        </w:tabs>
        <w:spacing w:after="0" w:line="240" w:lineRule="auto"/>
        <w:ind w:left="425" w:hanging="425"/>
        <w:jc w:val="both"/>
        <w:rPr>
          <w:rFonts w:ascii="Arial" w:hAnsi="Arial" w:cs="Arial"/>
        </w:rPr>
      </w:pPr>
      <w:r w:rsidRPr="008E6A72">
        <w:rPr>
          <w:rFonts w:ascii="Arial" w:hAnsi="Arial" w:cs="Arial"/>
        </w:rPr>
        <w:lastRenderedPageBreak/>
        <w:t>Z zastrzeżeniem odmiennych postanowień wynikających z Umowy, przeniesienie praw lub obowiązków jednej ze Stron, wynikających z Umowy, na osobę trzecią wymaga pisemnej zgody drugiej Strony, pod rygorem nieważności.</w:t>
      </w:r>
    </w:p>
    <w:p w14:paraId="2CE84452" w14:textId="77777777" w:rsidR="008E6A72" w:rsidRPr="008E6A72" w:rsidRDefault="008E6A72" w:rsidP="00565EDB">
      <w:pPr>
        <w:numPr>
          <w:ilvl w:val="0"/>
          <w:numId w:val="41"/>
        </w:numPr>
        <w:tabs>
          <w:tab w:val="clear" w:pos="360"/>
          <w:tab w:val="num" w:pos="709"/>
        </w:tabs>
        <w:spacing w:after="0" w:line="240" w:lineRule="auto"/>
        <w:ind w:left="425" w:hanging="425"/>
        <w:jc w:val="both"/>
        <w:rPr>
          <w:rFonts w:ascii="Arial" w:hAnsi="Arial" w:cs="Arial"/>
        </w:rPr>
      </w:pPr>
      <w:r w:rsidRPr="008E6A72">
        <w:rPr>
          <w:rFonts w:ascii="Arial" w:hAnsi="Arial" w:cs="Arial"/>
        </w:rPr>
        <w:t>Druga Strona, wyrażając zgodę na przeniesienie praw lub obowiązków wynikających z Umowy na osobę trzecią może uzależnić swoją zgodę od spełnienia przez Stronę dokonującą przeniesienia praw lub obowiązków wynikających z Umowy, określonych warunków lub przesłanek.</w:t>
      </w:r>
    </w:p>
    <w:p w14:paraId="249D9D92" w14:textId="77777777" w:rsidR="00565EDB" w:rsidRDefault="00565EDB" w:rsidP="002171D9">
      <w:pPr>
        <w:spacing w:after="0"/>
        <w:jc w:val="center"/>
        <w:rPr>
          <w:rFonts w:ascii="Arial" w:hAnsi="Arial" w:cs="Arial"/>
          <w:b/>
        </w:rPr>
      </w:pPr>
    </w:p>
    <w:p w14:paraId="77F4B291" w14:textId="2496F499" w:rsidR="0013369F" w:rsidRPr="00F102C4" w:rsidRDefault="0013369F" w:rsidP="002171D9">
      <w:pPr>
        <w:spacing w:after="0"/>
        <w:jc w:val="center"/>
        <w:rPr>
          <w:rFonts w:ascii="Arial" w:hAnsi="Arial" w:cs="Arial"/>
          <w:b/>
        </w:rPr>
      </w:pPr>
      <w:r w:rsidRPr="00F102C4">
        <w:rPr>
          <w:rFonts w:ascii="Arial" w:hAnsi="Arial" w:cs="Arial"/>
          <w:b/>
        </w:rPr>
        <w:t>§</w:t>
      </w:r>
      <w:r w:rsidR="00C51AB0" w:rsidRPr="00F102C4">
        <w:rPr>
          <w:rFonts w:ascii="Arial" w:hAnsi="Arial" w:cs="Arial"/>
          <w:b/>
        </w:rPr>
        <w:t xml:space="preserve"> </w:t>
      </w:r>
      <w:r w:rsidR="006D7B62">
        <w:rPr>
          <w:rFonts w:ascii="Arial" w:hAnsi="Arial" w:cs="Arial"/>
          <w:b/>
        </w:rPr>
        <w:t>19</w:t>
      </w:r>
    </w:p>
    <w:p w14:paraId="01735752" w14:textId="77777777" w:rsidR="0013369F" w:rsidRPr="00F102C4" w:rsidRDefault="0013369F" w:rsidP="002171D9">
      <w:pPr>
        <w:spacing w:after="0"/>
        <w:jc w:val="center"/>
        <w:rPr>
          <w:rFonts w:ascii="Arial" w:hAnsi="Arial" w:cs="Arial"/>
          <w:b/>
        </w:rPr>
      </w:pPr>
      <w:r w:rsidRPr="00F102C4">
        <w:rPr>
          <w:rFonts w:ascii="Arial" w:hAnsi="Arial" w:cs="Arial"/>
          <w:b/>
        </w:rPr>
        <w:t xml:space="preserve">Siła </w:t>
      </w:r>
      <w:r w:rsidR="00BB3201" w:rsidRPr="00F102C4">
        <w:rPr>
          <w:rFonts w:ascii="Arial" w:hAnsi="Arial" w:cs="Arial"/>
          <w:b/>
        </w:rPr>
        <w:t>W</w:t>
      </w:r>
      <w:r w:rsidRPr="00F102C4">
        <w:rPr>
          <w:rFonts w:ascii="Arial" w:hAnsi="Arial" w:cs="Arial"/>
          <w:b/>
        </w:rPr>
        <w:t>yższa</w:t>
      </w:r>
    </w:p>
    <w:p w14:paraId="79C4B34E" w14:textId="77777777" w:rsidR="00611E15" w:rsidRPr="00611E15" w:rsidRDefault="00611E15" w:rsidP="00565EDB">
      <w:pPr>
        <w:numPr>
          <w:ilvl w:val="0"/>
          <w:numId w:val="1"/>
        </w:numPr>
        <w:tabs>
          <w:tab w:val="clear" w:pos="360"/>
          <w:tab w:val="num" w:pos="709"/>
        </w:tabs>
        <w:spacing w:after="0"/>
        <w:ind w:left="426" w:hanging="426"/>
        <w:jc w:val="both"/>
        <w:rPr>
          <w:rFonts w:ascii="Arial" w:hAnsi="Arial" w:cs="Arial"/>
        </w:rPr>
      </w:pPr>
      <w:r w:rsidRPr="00611E15">
        <w:rPr>
          <w:rFonts w:ascii="Arial" w:hAnsi="Arial" w:cs="Arial"/>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0A1FA0EA" w14:textId="77777777" w:rsidR="00611E15" w:rsidRPr="00611E15" w:rsidRDefault="00611E15" w:rsidP="00565EDB">
      <w:pPr>
        <w:numPr>
          <w:ilvl w:val="0"/>
          <w:numId w:val="2"/>
        </w:numPr>
        <w:spacing w:after="0"/>
        <w:ind w:left="851" w:hanging="425"/>
        <w:jc w:val="both"/>
        <w:rPr>
          <w:rFonts w:ascii="Arial" w:hAnsi="Arial" w:cs="Arial"/>
        </w:rPr>
      </w:pPr>
      <w:r w:rsidRPr="00611E15">
        <w:rPr>
          <w:rFonts w:ascii="Arial" w:hAnsi="Arial" w:cs="Arial"/>
        </w:rPr>
        <w:t>klęski żywiołowe, w tym: trzęsienie ziemi, huragan, powódź oraz inne nadzwyczajne zjawiska atmosferyczne;</w:t>
      </w:r>
    </w:p>
    <w:p w14:paraId="7A6CE1EF" w14:textId="77777777" w:rsidR="00611E15" w:rsidRPr="00611E15" w:rsidRDefault="00611E15" w:rsidP="00565EDB">
      <w:pPr>
        <w:numPr>
          <w:ilvl w:val="0"/>
          <w:numId w:val="2"/>
        </w:numPr>
        <w:spacing w:after="0"/>
        <w:ind w:left="851" w:hanging="425"/>
        <w:jc w:val="both"/>
        <w:rPr>
          <w:rFonts w:ascii="Arial" w:hAnsi="Arial" w:cs="Arial"/>
        </w:rPr>
      </w:pPr>
      <w:r w:rsidRPr="00611E15">
        <w:rPr>
          <w:rFonts w:ascii="Arial" w:hAnsi="Arial" w:cs="Arial"/>
        </w:rPr>
        <w:t>akty władzy państwowej, w tym: stan wojenny, stan wyjątkowy, itd.;</w:t>
      </w:r>
    </w:p>
    <w:p w14:paraId="3E247F1E" w14:textId="77777777" w:rsidR="00611E15" w:rsidRPr="00611E15" w:rsidRDefault="00611E15" w:rsidP="00565EDB">
      <w:pPr>
        <w:numPr>
          <w:ilvl w:val="0"/>
          <w:numId w:val="2"/>
        </w:numPr>
        <w:spacing w:after="0"/>
        <w:ind w:left="851" w:hanging="425"/>
        <w:jc w:val="both"/>
        <w:rPr>
          <w:rFonts w:ascii="Arial" w:hAnsi="Arial" w:cs="Arial"/>
        </w:rPr>
      </w:pPr>
      <w:r w:rsidRPr="00611E15">
        <w:rPr>
          <w:rFonts w:ascii="Arial" w:hAnsi="Arial" w:cs="Arial"/>
        </w:rPr>
        <w:t>działania wojenne, akty sabotażu, akty terrorystyczne i inne podobne wydarzenia zagrażające porządkowi publicznemu;</w:t>
      </w:r>
    </w:p>
    <w:p w14:paraId="192D6DF4" w14:textId="77777777" w:rsidR="00611E15" w:rsidRPr="00611E15" w:rsidRDefault="00611E15" w:rsidP="00565EDB">
      <w:pPr>
        <w:numPr>
          <w:ilvl w:val="0"/>
          <w:numId w:val="2"/>
        </w:numPr>
        <w:spacing w:after="0"/>
        <w:ind w:left="851" w:hanging="425"/>
        <w:jc w:val="both"/>
        <w:rPr>
          <w:rFonts w:ascii="Arial" w:hAnsi="Arial" w:cs="Arial"/>
        </w:rPr>
      </w:pPr>
      <w:r w:rsidRPr="00611E15">
        <w:rPr>
          <w:rFonts w:ascii="Arial" w:hAnsi="Arial" w:cs="Arial"/>
        </w:rPr>
        <w:t>strajki powszechne lub inne niepokoje społeczne, w tym publiczne demonstracje, z wyłączeniem strajków u Stron.</w:t>
      </w:r>
    </w:p>
    <w:p w14:paraId="7EDFEB20" w14:textId="4FBFE3C1" w:rsidR="00611E15" w:rsidRPr="00611E15" w:rsidRDefault="00611E15" w:rsidP="00565EDB">
      <w:pPr>
        <w:numPr>
          <w:ilvl w:val="0"/>
          <w:numId w:val="1"/>
        </w:numPr>
        <w:tabs>
          <w:tab w:val="clear" w:pos="360"/>
          <w:tab w:val="num" w:pos="709"/>
        </w:tabs>
        <w:spacing w:after="0" w:line="240" w:lineRule="auto"/>
        <w:ind w:left="425" w:hanging="425"/>
        <w:jc w:val="both"/>
        <w:rPr>
          <w:rFonts w:ascii="Arial" w:hAnsi="Arial" w:cs="Arial"/>
        </w:rPr>
      </w:pPr>
      <w:r w:rsidRPr="00611E15">
        <w:rPr>
          <w:rFonts w:ascii="Arial" w:hAnsi="Arial" w:cs="Arial"/>
        </w:rPr>
        <w:t>Jeżeli Siła Wyższa uniemożliwia lub uniemożliwi jednej ze Stron wywiązanie się z jakiegokolwiek zobowiązania objętego Umową, Strona ta zobowiązana jest</w:t>
      </w:r>
      <w:r w:rsidR="002425C3">
        <w:rPr>
          <w:rFonts w:ascii="Arial" w:hAnsi="Arial" w:cs="Arial"/>
        </w:rPr>
        <w:t xml:space="preserve"> </w:t>
      </w:r>
      <w:r w:rsidRPr="00611E15">
        <w:rPr>
          <w:rFonts w:ascii="Arial" w:hAnsi="Arial" w:cs="Arial"/>
        </w:rPr>
        <w:t xml:space="preserve">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w:t>
      </w:r>
      <w:r w:rsidR="00247237">
        <w:rPr>
          <w:rFonts w:ascii="Arial" w:hAnsi="Arial" w:cs="Arial"/>
        </w:rPr>
        <w:t xml:space="preserve">możliwym do wykonania </w:t>
      </w:r>
      <w:r w:rsidRPr="00611E15">
        <w:rPr>
          <w:rFonts w:ascii="Arial" w:hAnsi="Arial" w:cs="Arial"/>
        </w:rPr>
        <w:t>zakresie oraz podjąć działania niezbędne do</w:t>
      </w:r>
      <w:r w:rsidR="002425C3">
        <w:rPr>
          <w:rFonts w:ascii="Arial" w:hAnsi="Arial" w:cs="Arial"/>
        </w:rPr>
        <w:t xml:space="preserve"> </w:t>
      </w:r>
      <w:r w:rsidRPr="00611E15">
        <w:rPr>
          <w:rFonts w:ascii="Arial" w:hAnsi="Arial" w:cs="Arial"/>
        </w:rPr>
        <w:t>zminimalizowania skutków działania Siły Wyższej oraz czasu jej trwania.</w:t>
      </w:r>
    </w:p>
    <w:p w14:paraId="6F4C2162" w14:textId="795D3E24" w:rsidR="00611E15" w:rsidRPr="00611E15" w:rsidRDefault="00611E15" w:rsidP="00565EDB">
      <w:pPr>
        <w:numPr>
          <w:ilvl w:val="0"/>
          <w:numId w:val="1"/>
        </w:numPr>
        <w:tabs>
          <w:tab w:val="clear" w:pos="360"/>
          <w:tab w:val="num" w:pos="709"/>
        </w:tabs>
        <w:spacing w:after="0" w:line="240" w:lineRule="auto"/>
        <w:ind w:left="426" w:hanging="426"/>
        <w:jc w:val="both"/>
        <w:rPr>
          <w:rFonts w:ascii="Arial" w:hAnsi="Arial" w:cs="Arial"/>
        </w:rPr>
      </w:pPr>
      <w:r w:rsidRPr="00611E15">
        <w:rPr>
          <w:rFonts w:ascii="Arial" w:hAnsi="Arial" w:cs="Arial"/>
        </w:rPr>
        <w:t>Strony nie ponoszą</w:t>
      </w:r>
      <w:r w:rsidR="002425C3">
        <w:rPr>
          <w:rFonts w:ascii="Arial" w:hAnsi="Arial" w:cs="Arial"/>
        </w:rPr>
        <w:t xml:space="preserve"> </w:t>
      </w:r>
      <w:r w:rsidRPr="00611E15">
        <w:rPr>
          <w:rFonts w:ascii="Arial" w:hAnsi="Arial" w:cs="Arial"/>
        </w:rPr>
        <w:t>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rozwiązania</w:t>
      </w:r>
      <w:r w:rsidR="002425C3">
        <w:rPr>
          <w:rFonts w:ascii="Arial" w:hAnsi="Arial" w:cs="Arial"/>
        </w:rPr>
        <w:t xml:space="preserve"> </w:t>
      </w:r>
      <w:r w:rsidRPr="00611E15">
        <w:rPr>
          <w:rFonts w:ascii="Arial" w:hAnsi="Arial" w:cs="Arial"/>
        </w:rPr>
        <w:t>Umowy.</w:t>
      </w:r>
    </w:p>
    <w:p w14:paraId="56A9A90E" w14:textId="63609BBB" w:rsidR="00611E15" w:rsidRPr="00611E15" w:rsidRDefault="00611E15" w:rsidP="00565EDB">
      <w:pPr>
        <w:numPr>
          <w:ilvl w:val="0"/>
          <w:numId w:val="1"/>
        </w:numPr>
        <w:tabs>
          <w:tab w:val="clear" w:pos="360"/>
          <w:tab w:val="num" w:pos="709"/>
        </w:tabs>
        <w:spacing w:after="0" w:line="240" w:lineRule="auto"/>
        <w:ind w:left="426" w:hanging="426"/>
        <w:jc w:val="both"/>
        <w:rPr>
          <w:rFonts w:ascii="Arial" w:hAnsi="Arial" w:cs="Arial"/>
        </w:rPr>
      </w:pPr>
      <w:r w:rsidRPr="00611E15">
        <w:rPr>
          <w:rFonts w:ascii="Arial" w:hAnsi="Arial" w:cs="Arial"/>
        </w:rPr>
        <w:t xml:space="preserve">Negocjacje, o których mowa w ust. 3 zdanie drugie, uważa się za bezskutecznie zakończone, jeżeli po upływie </w:t>
      </w:r>
      <w:r w:rsidR="003C0D27">
        <w:rPr>
          <w:rFonts w:ascii="Arial" w:hAnsi="Arial" w:cs="Arial"/>
        </w:rPr>
        <w:t>30</w:t>
      </w:r>
      <w:r w:rsidRPr="00611E15">
        <w:rPr>
          <w:rFonts w:ascii="Arial" w:hAnsi="Arial" w:cs="Arial"/>
        </w:rPr>
        <w:t xml:space="preserve"> dni od dnia ich rozpoczęcia Strony nie osiągną porozumienia, chyba że przed upływem tego terminu Strony wyrażą w formie pisemnej zgodę na ich kontynuowanie i określą inną datę zakończenia negocjacji. </w:t>
      </w:r>
    </w:p>
    <w:p w14:paraId="45C7730D" w14:textId="7EC82FE9" w:rsidR="00611E15" w:rsidRDefault="00611E15" w:rsidP="00565EDB">
      <w:pPr>
        <w:numPr>
          <w:ilvl w:val="0"/>
          <w:numId w:val="1"/>
        </w:numPr>
        <w:tabs>
          <w:tab w:val="clear" w:pos="360"/>
          <w:tab w:val="num" w:pos="709"/>
        </w:tabs>
        <w:spacing w:after="0" w:line="240" w:lineRule="auto"/>
        <w:ind w:left="426" w:hanging="426"/>
        <w:jc w:val="both"/>
        <w:rPr>
          <w:rFonts w:ascii="Arial" w:hAnsi="Arial" w:cs="Arial"/>
        </w:rPr>
      </w:pPr>
      <w:r w:rsidRPr="00611E15">
        <w:rPr>
          <w:rFonts w:ascii="Arial" w:hAnsi="Arial" w:cs="Arial"/>
        </w:rPr>
        <w:t>W przypadku bezskutecznego zakończenia negocjacji w terminie określonym zgodnie z ust. 4, każda ze Stron jest uprawniona do rozwiązania Umowy bez zachowania okresu wypowiedzenia ze skutkiem natychmiastowym</w:t>
      </w:r>
      <w:r w:rsidR="00565EDB">
        <w:rPr>
          <w:rFonts w:ascii="Arial" w:hAnsi="Arial" w:cs="Arial"/>
        </w:rPr>
        <w:t>.</w:t>
      </w:r>
    </w:p>
    <w:p w14:paraId="7C58428D" w14:textId="77777777" w:rsidR="006D1721" w:rsidRPr="00611E15" w:rsidRDefault="006D1721" w:rsidP="005A096C">
      <w:pPr>
        <w:spacing w:before="120" w:after="0"/>
        <w:ind w:left="426"/>
        <w:jc w:val="both"/>
        <w:rPr>
          <w:rFonts w:ascii="Arial" w:hAnsi="Arial" w:cs="Arial"/>
        </w:rPr>
      </w:pPr>
    </w:p>
    <w:p w14:paraId="0F0D5587" w14:textId="7F0DC2E1" w:rsidR="00A734CB" w:rsidRPr="00F102C4" w:rsidRDefault="00A734CB" w:rsidP="00A734CB">
      <w:pPr>
        <w:spacing w:after="0"/>
        <w:jc w:val="center"/>
        <w:rPr>
          <w:rFonts w:ascii="Arial" w:hAnsi="Arial" w:cs="Arial"/>
          <w:b/>
        </w:rPr>
      </w:pPr>
      <w:r w:rsidRPr="00F102C4">
        <w:rPr>
          <w:rFonts w:ascii="Arial" w:hAnsi="Arial" w:cs="Arial"/>
          <w:b/>
        </w:rPr>
        <w:t xml:space="preserve">§ </w:t>
      </w:r>
      <w:r w:rsidR="00DE2121" w:rsidRPr="00F102C4">
        <w:rPr>
          <w:rFonts w:ascii="Arial" w:hAnsi="Arial" w:cs="Arial"/>
          <w:b/>
        </w:rPr>
        <w:t>2</w:t>
      </w:r>
      <w:r w:rsidR="006D7B62">
        <w:rPr>
          <w:rFonts w:ascii="Arial" w:hAnsi="Arial" w:cs="Arial"/>
          <w:b/>
        </w:rPr>
        <w:t>0</w:t>
      </w:r>
    </w:p>
    <w:p w14:paraId="24FB45F7" w14:textId="7D73C9C5" w:rsidR="0064624F" w:rsidRDefault="00B81F09">
      <w:pPr>
        <w:pStyle w:val="Akapitzlist"/>
        <w:ind w:left="426"/>
        <w:jc w:val="center"/>
        <w:rPr>
          <w:rFonts w:ascii="Arial" w:hAnsi="Arial" w:cs="Arial"/>
          <w:b/>
          <w:bCs/>
        </w:rPr>
      </w:pPr>
      <w:bookmarkStart w:id="40" w:name="bookmark62"/>
      <w:r w:rsidRPr="00F102C4">
        <w:rPr>
          <w:rFonts w:ascii="Arial" w:hAnsi="Arial" w:cs="Arial"/>
          <w:b/>
          <w:bCs/>
        </w:rPr>
        <w:t>Obowiązki w zakresie ochrony środowiska, gospodarowania odpadami i bhp</w:t>
      </w:r>
      <w:bookmarkEnd w:id="40"/>
    </w:p>
    <w:p w14:paraId="43534151" w14:textId="77777777" w:rsidR="0064624F" w:rsidRPr="00F102C4" w:rsidRDefault="0064624F" w:rsidP="00A734CB">
      <w:pPr>
        <w:pStyle w:val="Akapitzlist"/>
        <w:ind w:left="426"/>
        <w:jc w:val="center"/>
        <w:rPr>
          <w:rFonts w:ascii="Arial" w:hAnsi="Arial" w:cs="Arial"/>
          <w:b/>
          <w:lang w:val="pl"/>
        </w:rPr>
      </w:pPr>
    </w:p>
    <w:p w14:paraId="1F0CE160" w14:textId="77777777" w:rsidR="00165B27" w:rsidRDefault="00165B27" w:rsidP="00165B27">
      <w:pPr>
        <w:pStyle w:val="Nagwek10"/>
        <w:keepNext/>
        <w:keepLines/>
        <w:shd w:val="clear" w:color="auto" w:fill="auto"/>
        <w:spacing w:after="229" w:line="220" w:lineRule="exact"/>
        <w:ind w:left="60"/>
      </w:pPr>
      <w:bookmarkStart w:id="41" w:name="bookmark3"/>
      <w:r>
        <w:rPr>
          <w:rStyle w:val="Nagwek1"/>
          <w:b/>
          <w:bCs/>
          <w:color w:val="000000"/>
        </w:rPr>
        <w:t>I. Ochrona środowiska i gospodarowanie odpadami</w:t>
      </w:r>
      <w:bookmarkEnd w:id="41"/>
    </w:p>
    <w:p w14:paraId="4C2ED945" w14:textId="77777777" w:rsidR="00165B27" w:rsidRPr="007655EC" w:rsidRDefault="00165B27" w:rsidP="00165B27">
      <w:pPr>
        <w:pStyle w:val="Teksttreci1"/>
        <w:numPr>
          <w:ilvl w:val="2"/>
          <w:numId w:val="77"/>
        </w:numPr>
        <w:shd w:val="clear" w:color="auto" w:fill="auto"/>
        <w:tabs>
          <w:tab w:val="left" w:pos="422"/>
        </w:tabs>
        <w:spacing w:line="250" w:lineRule="exact"/>
        <w:ind w:left="440" w:hanging="440"/>
        <w:jc w:val="both"/>
        <w:rPr>
          <w:rStyle w:val="Teksttreci"/>
        </w:rPr>
      </w:pPr>
      <w:commentRangeStart w:id="42"/>
      <w:r>
        <w:rPr>
          <w:rStyle w:val="Teksttreci"/>
          <w:color w:val="000000"/>
        </w:rPr>
        <w:t>Wykonawca</w:t>
      </w:r>
      <w:commentRangeEnd w:id="42"/>
      <w:r w:rsidR="002F0F4A">
        <w:rPr>
          <w:rStyle w:val="Odwoaniedokomentarza"/>
          <w:rFonts w:ascii="Calibri" w:hAnsi="Calibri" w:cs="Times New Roman"/>
          <w:lang w:val="x-none" w:eastAsia="en-US"/>
        </w:rPr>
        <w:commentReference w:id="42"/>
      </w:r>
      <w:r>
        <w:rPr>
          <w:rStyle w:val="Teksttreci"/>
          <w:color w:val="000000"/>
        </w:rPr>
        <w:t>, jako podmiot korzystający ze środowiska, jest obowiązany do przestrzegania wymagań ochrony środowiska na podstawie obowiązujących przepisów.</w:t>
      </w:r>
    </w:p>
    <w:p w14:paraId="3C520B27" w14:textId="77777777" w:rsidR="00165B27" w:rsidRPr="007655EC" w:rsidRDefault="00165B27" w:rsidP="00165B27">
      <w:pPr>
        <w:pStyle w:val="Akapitzlist"/>
        <w:widowControl w:val="0"/>
        <w:numPr>
          <w:ilvl w:val="2"/>
          <w:numId w:val="77"/>
        </w:numPr>
        <w:ind w:left="426" w:hanging="426"/>
        <w:jc w:val="both"/>
        <w:rPr>
          <w:rFonts w:ascii="Arial" w:hAnsi="Arial" w:cs="Arial"/>
        </w:rPr>
      </w:pPr>
      <w:r w:rsidRPr="007655EC">
        <w:rPr>
          <w:rFonts w:ascii="Arial" w:hAnsi="Arial" w:cs="Arial"/>
        </w:rPr>
        <w:t xml:space="preserve">W trakcie wykonywania </w:t>
      </w:r>
      <w:r>
        <w:rPr>
          <w:rFonts w:ascii="Arial" w:hAnsi="Arial" w:cs="Arial"/>
        </w:rPr>
        <w:t>przedmiotu umowy</w:t>
      </w:r>
      <w:r w:rsidRPr="007655EC">
        <w:rPr>
          <w:rFonts w:ascii="Arial" w:hAnsi="Arial" w:cs="Arial"/>
        </w:rPr>
        <w:t xml:space="preserve"> Wykonawca jest zobowiązany chronić środowisko na obszarze prowadzenia prac oraz w ich otoczeniu, a w szczególności zapewnić ochronę </w:t>
      </w:r>
      <w:r>
        <w:rPr>
          <w:rFonts w:ascii="Arial" w:hAnsi="Arial" w:cs="Arial"/>
        </w:rPr>
        <w:t xml:space="preserve">wód, </w:t>
      </w:r>
      <w:r w:rsidRPr="007655EC">
        <w:rPr>
          <w:rFonts w:ascii="Arial" w:hAnsi="Arial" w:cs="Arial"/>
        </w:rPr>
        <w:t xml:space="preserve">gleby, zieleni, naturalnego ukształtowania terenu i stosunków </w:t>
      </w:r>
      <w:r w:rsidRPr="007655EC">
        <w:rPr>
          <w:rFonts w:ascii="Arial" w:hAnsi="Arial" w:cs="Arial"/>
        </w:rPr>
        <w:lastRenderedPageBreak/>
        <w:t>wodnych.</w:t>
      </w:r>
    </w:p>
    <w:p w14:paraId="32829DE7" w14:textId="77777777" w:rsidR="00165B27" w:rsidRDefault="00165B27" w:rsidP="00165B27">
      <w:pPr>
        <w:pStyle w:val="Teksttreci1"/>
        <w:numPr>
          <w:ilvl w:val="2"/>
          <w:numId w:val="77"/>
        </w:numPr>
        <w:shd w:val="clear" w:color="auto" w:fill="auto"/>
        <w:tabs>
          <w:tab w:val="left" w:pos="437"/>
        </w:tabs>
        <w:spacing w:line="269" w:lineRule="exact"/>
        <w:ind w:left="440" w:hanging="440"/>
        <w:jc w:val="both"/>
      </w:pPr>
      <w:r>
        <w:rPr>
          <w:rStyle w:val="Teksttreci"/>
          <w:color w:val="000000"/>
        </w:rPr>
        <w:t>W przypadku wystąpienia bezpośredniego zagrożenia wystąpienia szkody w środowisku Wykonawca obowiązany jest niezwłocznie podjąć niezbędne działania zapobiegawcze.</w:t>
      </w:r>
    </w:p>
    <w:p w14:paraId="57F06C60" w14:textId="77777777" w:rsidR="00165B27" w:rsidRDefault="00165B27" w:rsidP="00165B27">
      <w:pPr>
        <w:pStyle w:val="Teksttreci1"/>
        <w:numPr>
          <w:ilvl w:val="2"/>
          <w:numId w:val="77"/>
        </w:numPr>
        <w:shd w:val="clear" w:color="auto" w:fill="auto"/>
        <w:tabs>
          <w:tab w:val="left" w:pos="427"/>
        </w:tabs>
        <w:spacing w:line="269" w:lineRule="exact"/>
        <w:ind w:left="440" w:right="40" w:hanging="440"/>
        <w:jc w:val="both"/>
      </w:pPr>
      <w:r>
        <w:rPr>
          <w:rStyle w:val="Teksttreci"/>
          <w:color w:val="000000"/>
        </w:rPr>
        <w:t>W przypadku wystąpienia szkody w środowisku Wykonawca obowiązany jest do ograniczenia szkody i podjęcia działań naprawczych na własny koszt.</w:t>
      </w:r>
    </w:p>
    <w:p w14:paraId="3D7A8753" w14:textId="77777777" w:rsidR="00165B27" w:rsidRDefault="00165B27" w:rsidP="00165B27">
      <w:pPr>
        <w:pStyle w:val="Teksttreci1"/>
        <w:numPr>
          <w:ilvl w:val="2"/>
          <w:numId w:val="77"/>
        </w:numPr>
        <w:shd w:val="clear" w:color="auto" w:fill="auto"/>
        <w:tabs>
          <w:tab w:val="left" w:pos="446"/>
        </w:tabs>
        <w:ind w:left="440" w:right="40" w:hanging="440"/>
        <w:jc w:val="both"/>
      </w:pPr>
      <w:r>
        <w:rPr>
          <w:rStyle w:val="Teksttreci"/>
          <w:color w:val="000000"/>
        </w:rPr>
        <w:t>Roboty ziemne oraz inne roboty związane z wykorzystaniem sprzętu mechanicznego lub urządzeń technicznych, prowadzone przez Wykonawcę w pobliżu drzew lub krzewów albo ich zespołów, mogą być wykonywane wyłącznie w sposób nieszkodzący drzewom lub krzewom.</w:t>
      </w:r>
    </w:p>
    <w:p w14:paraId="20A65CF0" w14:textId="77777777" w:rsidR="00165B27" w:rsidRDefault="00165B27" w:rsidP="00165B27">
      <w:pPr>
        <w:pStyle w:val="Teksttreci1"/>
        <w:numPr>
          <w:ilvl w:val="2"/>
          <w:numId w:val="77"/>
        </w:numPr>
        <w:shd w:val="clear" w:color="auto" w:fill="auto"/>
        <w:tabs>
          <w:tab w:val="left" w:pos="427"/>
        </w:tabs>
        <w:ind w:left="440" w:right="40" w:hanging="440"/>
        <w:jc w:val="both"/>
      </w:pPr>
      <w:r w:rsidRPr="000F2F7D">
        <w:rPr>
          <w:color w:val="000000"/>
        </w:rPr>
        <w:t xml:space="preserve">Wykonawca ponosi odpowiedzialność oraz przejmuje odpowiedzialność w stosunku do osób trzecich związaną z wykonywaniem na terenie budowy/w miejscu realizacji Przedmiotu Umowy, wszelkich prac niezgodnie z zasadami ochrony środowiska </w:t>
      </w:r>
      <w:r>
        <w:rPr>
          <w:color w:val="000000"/>
        </w:rPr>
        <w:br/>
      </w:r>
      <w:r w:rsidRPr="000F2F7D">
        <w:rPr>
          <w:color w:val="000000"/>
        </w:rPr>
        <w:t xml:space="preserve">i gospodarki odpadami określonymi w szczególności w ustawie z dnia 27 kwietnia </w:t>
      </w:r>
      <w:r>
        <w:rPr>
          <w:color w:val="000000"/>
        </w:rPr>
        <w:br/>
      </w:r>
      <w:r w:rsidRPr="000F2F7D">
        <w:rPr>
          <w:color w:val="000000"/>
        </w:rPr>
        <w:t xml:space="preserve">2001 r. </w:t>
      </w:r>
      <w:r w:rsidRPr="003D1FE6">
        <w:rPr>
          <w:color w:val="000000"/>
        </w:rPr>
        <w:t>Prawo ochrony środowiska,</w:t>
      </w:r>
      <w:r w:rsidRPr="000F2F7D">
        <w:rPr>
          <w:color w:val="000000"/>
        </w:rPr>
        <w:t xml:space="preserve"> ustawie</w:t>
      </w:r>
      <w:r>
        <w:rPr>
          <w:color w:val="000000"/>
        </w:rPr>
        <w:t xml:space="preserve"> </w:t>
      </w:r>
      <w:r w:rsidRPr="000F2F7D">
        <w:rPr>
          <w:color w:val="000000"/>
        </w:rPr>
        <w:t xml:space="preserve">z dnia 13 kwietnia 2007 r. o zapobieganiu szkodom w środowisku i ich naprawie, ustawie z dnia 14 grudnia 2012 r. o odpadach, ustawie z dnia 16 kwietnia 2004 r. o ochronie przyrody oraz w ustawie z dnia 20 lipca </w:t>
      </w:r>
      <w:r>
        <w:rPr>
          <w:color w:val="000000"/>
        </w:rPr>
        <w:br/>
      </w:r>
      <w:r w:rsidRPr="000F2F7D">
        <w:rPr>
          <w:color w:val="000000"/>
        </w:rPr>
        <w:t>2017 r. Prawo wodne</w:t>
      </w:r>
      <w:r>
        <w:rPr>
          <w:color w:val="000000"/>
        </w:rPr>
        <w:t>,</w:t>
      </w:r>
      <w:r w:rsidRPr="000F2F7D">
        <w:rPr>
          <w:color w:val="000000"/>
        </w:rPr>
        <w:t xml:space="preserve"> </w:t>
      </w:r>
      <w:r>
        <w:rPr>
          <w:color w:val="000000"/>
        </w:rPr>
        <w:t xml:space="preserve"> </w:t>
      </w:r>
      <w:r w:rsidRPr="00F451C3">
        <w:rPr>
          <w:rStyle w:val="Teksttreci"/>
          <w:color w:val="000000"/>
        </w:rPr>
        <w:t>w tym za:</w:t>
      </w:r>
    </w:p>
    <w:p w14:paraId="2948183D" w14:textId="77777777" w:rsidR="00165B27" w:rsidRDefault="00165B27" w:rsidP="00165B27">
      <w:pPr>
        <w:pStyle w:val="Teksttreci1"/>
        <w:numPr>
          <w:ilvl w:val="3"/>
          <w:numId w:val="77"/>
        </w:numPr>
        <w:shd w:val="clear" w:color="auto" w:fill="auto"/>
        <w:tabs>
          <w:tab w:val="left" w:pos="733"/>
        </w:tabs>
        <w:spacing w:line="259" w:lineRule="exact"/>
        <w:ind w:left="740" w:right="40" w:hanging="420"/>
        <w:jc w:val="both"/>
      </w:pPr>
      <w:r>
        <w:rPr>
          <w:rStyle w:val="Teksttreci"/>
          <w:color w:val="000000"/>
        </w:rPr>
        <w:t>zniszczenie terenów zieleni albo drzew lub krzewów spowodowane niewłaściwym wykonywaniem robót ziemnych lub wykorzystaniem sprzętu mechanicznego albo urządzeń technicznych oraz zastosowaniem środków chemicznych w sposób szkodliwy dla roślinności oraz za usuwanie drzew lub krzewów bez wymaganego zezwolenia, a także za zniszczenie spowodowane niewłaściwą pielęgnacją terenów zieleni, zadrzewień, drzew lub krzewów zgodnie z ustawą o ochronie przyrody,</w:t>
      </w:r>
    </w:p>
    <w:p w14:paraId="4DD6A6B7" w14:textId="77777777" w:rsidR="00165B27" w:rsidRDefault="00165B27" w:rsidP="00165B27">
      <w:pPr>
        <w:pStyle w:val="Teksttreci1"/>
        <w:numPr>
          <w:ilvl w:val="3"/>
          <w:numId w:val="77"/>
        </w:numPr>
        <w:shd w:val="clear" w:color="auto" w:fill="auto"/>
        <w:tabs>
          <w:tab w:val="left" w:pos="747"/>
        </w:tabs>
        <w:spacing w:line="254" w:lineRule="exact"/>
        <w:ind w:left="740" w:right="40" w:hanging="420"/>
        <w:jc w:val="both"/>
      </w:pPr>
      <w:r>
        <w:rPr>
          <w:rStyle w:val="Teksttreci"/>
          <w:color w:val="000000"/>
        </w:rPr>
        <w:t xml:space="preserve">zanieczyszczenie wód i gruntu substancjami niebezpiecznymi pochodzącymi </w:t>
      </w:r>
      <w:r>
        <w:rPr>
          <w:rStyle w:val="Teksttreci"/>
          <w:color w:val="000000"/>
        </w:rPr>
        <w:br/>
        <w:t>z uszkodzonych maszyn i urządzeń,</w:t>
      </w:r>
    </w:p>
    <w:p w14:paraId="3EC68A0E" w14:textId="77777777" w:rsidR="00165B27" w:rsidRDefault="00165B27" w:rsidP="00165B27">
      <w:pPr>
        <w:pStyle w:val="Teksttreci1"/>
        <w:numPr>
          <w:ilvl w:val="3"/>
          <w:numId w:val="77"/>
        </w:numPr>
        <w:shd w:val="clear" w:color="auto" w:fill="auto"/>
        <w:tabs>
          <w:tab w:val="left" w:pos="752"/>
        </w:tabs>
        <w:spacing w:line="220" w:lineRule="exact"/>
        <w:ind w:left="740" w:hanging="420"/>
        <w:jc w:val="both"/>
      </w:pPr>
      <w:r>
        <w:rPr>
          <w:rStyle w:val="Teksttreci"/>
          <w:color w:val="000000"/>
        </w:rPr>
        <w:t>emisję ponadnormatywnego poziomu hałasu.</w:t>
      </w:r>
    </w:p>
    <w:p w14:paraId="61AB112D" w14:textId="77777777" w:rsidR="00165B27" w:rsidRDefault="00165B27" w:rsidP="00165B27">
      <w:pPr>
        <w:pStyle w:val="Teksttreci1"/>
        <w:numPr>
          <w:ilvl w:val="2"/>
          <w:numId w:val="77"/>
        </w:numPr>
        <w:shd w:val="clear" w:color="auto" w:fill="auto"/>
        <w:tabs>
          <w:tab w:val="left" w:pos="573"/>
        </w:tabs>
        <w:spacing w:line="259" w:lineRule="exact"/>
        <w:ind w:left="580" w:right="40" w:hanging="420"/>
        <w:jc w:val="both"/>
      </w:pPr>
      <w:r>
        <w:rPr>
          <w:rStyle w:val="Teksttreci"/>
          <w:color w:val="000000"/>
        </w:rPr>
        <w:t xml:space="preserve">Wykonawca zobowiązany jest do przestrzegania przepisów o ochronie wód </w:t>
      </w:r>
      <w:r>
        <w:rPr>
          <w:rStyle w:val="Teksttreci"/>
          <w:color w:val="000000"/>
        </w:rPr>
        <w:br/>
        <w:t>i nienaruszania stosunków wodnych.</w:t>
      </w:r>
    </w:p>
    <w:p w14:paraId="7ABEE03C" w14:textId="77777777" w:rsidR="00165B27" w:rsidRDefault="00165B27" w:rsidP="00165B27">
      <w:pPr>
        <w:pStyle w:val="Teksttreci1"/>
        <w:numPr>
          <w:ilvl w:val="2"/>
          <w:numId w:val="77"/>
        </w:numPr>
        <w:shd w:val="clear" w:color="auto" w:fill="auto"/>
        <w:tabs>
          <w:tab w:val="left" w:pos="568"/>
        </w:tabs>
        <w:ind w:left="580" w:right="40" w:hanging="420"/>
        <w:jc w:val="both"/>
      </w:pPr>
      <w:r>
        <w:rPr>
          <w:rStyle w:val="Teksttreci"/>
          <w:color w:val="000000"/>
        </w:rPr>
        <w:t>Wykonawca zwolni Zamawiającego z wszelkich opłat, kar pieniężnych i innych kosztów nałożonych przez organy administracji lub sądy na Zamawiającego z tytułu naruszenia przepisów opisanych w ust. 6, jeżeli nałożenie tych kar, opłat i innych kosztów było następstwem działania lub zaniechania Wykonawcy, jego pracowników, Podwykonawców lub innych osób, za które ponosi odpowiedzialność. Jeżeli Zamawiający poniesie jakiekolwiek koszty, o których mowa w zdaniu poprzedzającym, Wykonawca zobowiązany jest do zwrotu tychże kosztów na pierwsze żądanie Zamawiającego.</w:t>
      </w:r>
    </w:p>
    <w:p w14:paraId="07AD456D" w14:textId="77777777" w:rsidR="00165B27" w:rsidRDefault="00165B27" w:rsidP="00165B27">
      <w:pPr>
        <w:pStyle w:val="Teksttreci1"/>
        <w:numPr>
          <w:ilvl w:val="2"/>
          <w:numId w:val="77"/>
        </w:numPr>
        <w:shd w:val="clear" w:color="auto" w:fill="auto"/>
        <w:tabs>
          <w:tab w:val="left" w:pos="578"/>
        </w:tabs>
        <w:ind w:left="580" w:right="40" w:hanging="420"/>
        <w:jc w:val="both"/>
      </w:pPr>
      <w:r>
        <w:rPr>
          <w:rStyle w:val="Teksttreci"/>
          <w:color w:val="000000"/>
        </w:rPr>
        <w:t>Kwoty, o których mowa w ust. 8, Zamawiający może potrącać z płatności wynagrodzenia należnego Wykonawcy.</w:t>
      </w:r>
    </w:p>
    <w:p w14:paraId="1D4D222B" w14:textId="77777777" w:rsidR="00165B27" w:rsidRPr="00D71D53" w:rsidRDefault="00165B27" w:rsidP="00165B27">
      <w:pPr>
        <w:pStyle w:val="Teksttreci1"/>
        <w:numPr>
          <w:ilvl w:val="2"/>
          <w:numId w:val="77"/>
        </w:numPr>
        <w:shd w:val="clear" w:color="auto" w:fill="auto"/>
        <w:tabs>
          <w:tab w:val="left" w:pos="573"/>
        </w:tabs>
        <w:ind w:left="580" w:right="40" w:hanging="420"/>
        <w:jc w:val="both"/>
      </w:pPr>
      <w:r>
        <w:rPr>
          <w:rStyle w:val="Teksttreci"/>
          <w:color w:val="000000"/>
        </w:rPr>
        <w:t xml:space="preserve">Wykonawca jest wytwórcą i posiadaczem wszelkich odpadów powstających w wyniku realizacji Przedmiotu Umowy. W związku z powyższym, ciąży na nim obowiązek prawidłowego zagospodarowania odpadów tzn.: zapewnienia bezpiecznych dla ludzi </w:t>
      </w:r>
      <w:r>
        <w:rPr>
          <w:rStyle w:val="Teksttreci"/>
          <w:color w:val="000000"/>
        </w:rPr>
        <w:br/>
        <w:t xml:space="preserve">i środowiska warunków gromadzenia odpadów w miejscu realizacji Przedmiotu Umowy oraz transportu z tych miejsc do miejsc magazynowania, przetwarzania odpadów (odzysku lub unieszkodliwiania odpadów) oraz pełnienia nadzoru nad takimi działaniami w zakresie </w:t>
      </w:r>
      <w:r w:rsidRPr="00D71D53">
        <w:rPr>
          <w:rStyle w:val="Teksttreci"/>
        </w:rPr>
        <w:t>przekazywania odpadów wyłącznie uprawnionym odbiorcom</w:t>
      </w:r>
      <w:r>
        <w:rPr>
          <w:rStyle w:val="Teksttreci"/>
        </w:rPr>
        <w:t>.</w:t>
      </w:r>
    </w:p>
    <w:p w14:paraId="33248E9C" w14:textId="77777777" w:rsidR="00165B27" w:rsidRDefault="00165B27" w:rsidP="00165B27">
      <w:pPr>
        <w:pStyle w:val="Teksttreci1"/>
        <w:numPr>
          <w:ilvl w:val="2"/>
          <w:numId w:val="77"/>
        </w:numPr>
        <w:shd w:val="clear" w:color="auto" w:fill="auto"/>
        <w:tabs>
          <w:tab w:val="left" w:pos="418"/>
        </w:tabs>
        <w:spacing w:line="259" w:lineRule="exact"/>
        <w:ind w:left="420" w:right="20" w:hanging="400"/>
        <w:jc w:val="both"/>
      </w:pPr>
      <w:r w:rsidRPr="00D71D53">
        <w:rPr>
          <w:rStyle w:val="Teksttreci"/>
        </w:rPr>
        <w:t xml:space="preserve">Wykonawca zobowiązany jest do postępowania z odpadami w sposób zgodny z zasadami gospodarowania odpadami i wymaganiami ochrony środowiska, a w szczególności zobowiązuje się usunąć na własny koszt wszelkie odpady wytworzone w związku </w:t>
      </w:r>
      <w:r>
        <w:rPr>
          <w:rStyle w:val="Teksttreci"/>
        </w:rPr>
        <w:br/>
      </w:r>
      <w:r w:rsidRPr="00D71D53">
        <w:rPr>
          <w:rStyle w:val="Teksttreci"/>
        </w:rPr>
        <w:t xml:space="preserve">z realizacją zadania. </w:t>
      </w:r>
      <w:r>
        <w:rPr>
          <w:rStyle w:val="Teksttreci"/>
          <w:color w:val="000000"/>
        </w:rPr>
        <w:t>W przypadku niewywiązania się Wykonawcy z tego obowiązku Zamawiający wezwie Wykonawcę do jego wykonania w terminie wskazanym w wezwaniu. Po bezskutecznym upływie terminu, o którym mowa w zdaniu poprzedzającym, Zamawiający ma prawo zlecić powyższe czynności osobie trzeciej na koszt i ryzyko Wykonawcy, a następnie obciążyć Wykonawcę kosztami posprzątania oraz usunięcia i utylizacji odpadów. Zlecenie przez Zamawiającego powyższych czynności osobie trzeciej nie zwalnia Wykonawcy z odpowiedzialności za wytworzone odpady.</w:t>
      </w:r>
    </w:p>
    <w:p w14:paraId="1C7FB8FC" w14:textId="77777777" w:rsidR="00165B27" w:rsidRDefault="00165B27" w:rsidP="00165B27">
      <w:pPr>
        <w:pStyle w:val="Teksttreci1"/>
        <w:numPr>
          <w:ilvl w:val="2"/>
          <w:numId w:val="77"/>
        </w:numPr>
        <w:shd w:val="clear" w:color="auto" w:fill="auto"/>
        <w:tabs>
          <w:tab w:val="left" w:pos="418"/>
        </w:tabs>
        <w:spacing w:line="259" w:lineRule="exact"/>
        <w:ind w:left="420" w:right="20" w:hanging="400"/>
        <w:jc w:val="both"/>
      </w:pPr>
      <w:r>
        <w:rPr>
          <w:rStyle w:val="Teksttreci"/>
          <w:color w:val="000000"/>
        </w:rPr>
        <w:t>Wykonawca oświadcza, że on sam oraz jego Podwykonawcy podczas realizacji Przedmiotu Umowy będą stosować się do ustaleń wynikających z decyzji o środowiskowych uwarunkowaniach zgody na realizację przedsięwzięcia, o ile była wymagana.</w:t>
      </w:r>
    </w:p>
    <w:p w14:paraId="6AE86BDE" w14:textId="77777777" w:rsidR="00165B27" w:rsidRDefault="00165B27" w:rsidP="00165B27">
      <w:pPr>
        <w:pStyle w:val="Teksttreci1"/>
        <w:numPr>
          <w:ilvl w:val="2"/>
          <w:numId w:val="77"/>
        </w:numPr>
        <w:shd w:val="clear" w:color="auto" w:fill="auto"/>
        <w:tabs>
          <w:tab w:val="left" w:pos="418"/>
        </w:tabs>
        <w:spacing w:line="254" w:lineRule="exact"/>
        <w:ind w:left="420" w:right="20" w:hanging="400"/>
        <w:jc w:val="both"/>
      </w:pPr>
      <w:r>
        <w:rPr>
          <w:rStyle w:val="Teksttreci"/>
          <w:color w:val="000000"/>
        </w:rPr>
        <w:lastRenderedPageBreak/>
        <w:t>Wykonawca może zlecić wykonanie obowiązku gospodarowania odpadami innemu posiadaczowi odpadów, który uzyskał pozwolenie właściwego organu na prowadzenie działalności w zakresie gospodarowania odpadami, chyba że działalność taka nie wymaga uzyskania pozwolenia.</w:t>
      </w:r>
    </w:p>
    <w:p w14:paraId="717F190F" w14:textId="77777777" w:rsidR="00165B27" w:rsidRPr="009F04BE" w:rsidRDefault="00165B27" w:rsidP="00165B27">
      <w:pPr>
        <w:pStyle w:val="Teksttreci1"/>
        <w:numPr>
          <w:ilvl w:val="2"/>
          <w:numId w:val="77"/>
        </w:numPr>
        <w:shd w:val="clear" w:color="auto" w:fill="auto"/>
        <w:tabs>
          <w:tab w:val="left" w:pos="423"/>
        </w:tabs>
        <w:spacing w:line="259" w:lineRule="exact"/>
        <w:ind w:left="420" w:right="20" w:hanging="400"/>
        <w:jc w:val="both"/>
        <w:rPr>
          <w:rStyle w:val="Teksttreci"/>
        </w:rPr>
      </w:pPr>
      <w:r>
        <w:rPr>
          <w:rStyle w:val="Teksttreci"/>
          <w:color w:val="000000"/>
        </w:rPr>
        <w:t>W celu udokumentowania prawidłowego postępowania z wytworzonymi odpadami, Wykonawca zobowiązany jest przedłożyć Zamawiającemu najpóźniej w dniu ostatecznego odbioru prac kopie kart przekazania odpadów lub inny dokument potwierdzający prawidłowe zagospodarowanie odpadów.</w:t>
      </w:r>
    </w:p>
    <w:p w14:paraId="33F14691" w14:textId="77777777" w:rsidR="00165B27" w:rsidRDefault="00165B27" w:rsidP="00165B27">
      <w:pPr>
        <w:pStyle w:val="Teksttreci1"/>
        <w:numPr>
          <w:ilvl w:val="2"/>
          <w:numId w:val="77"/>
        </w:numPr>
        <w:shd w:val="clear" w:color="auto" w:fill="auto"/>
        <w:tabs>
          <w:tab w:val="left" w:pos="423"/>
        </w:tabs>
        <w:spacing w:line="259" w:lineRule="exact"/>
        <w:ind w:left="420" w:right="20" w:hanging="400"/>
        <w:jc w:val="both"/>
        <w:rPr>
          <w:rStyle w:val="Teksttreci"/>
          <w:color w:val="000000"/>
        </w:rPr>
      </w:pPr>
      <w:r w:rsidRPr="009F04BE">
        <w:rPr>
          <w:rStyle w:val="Teksttreci"/>
          <w:color w:val="000000"/>
        </w:rPr>
        <w:t xml:space="preserve">Wykonawcy zabrania się na terenie budowy / w miejscu realizacji Przedmiotu Umowy: </w:t>
      </w:r>
    </w:p>
    <w:p w14:paraId="4A2CF4BA" w14:textId="77777777" w:rsidR="00165B27" w:rsidRPr="009F04BE" w:rsidRDefault="00165B27" w:rsidP="00165B27">
      <w:pPr>
        <w:pStyle w:val="Teksttreci1"/>
        <w:numPr>
          <w:ilvl w:val="3"/>
          <w:numId w:val="77"/>
        </w:numPr>
        <w:shd w:val="clear" w:color="auto" w:fill="auto"/>
        <w:tabs>
          <w:tab w:val="left" w:pos="733"/>
        </w:tabs>
        <w:spacing w:line="259" w:lineRule="exact"/>
        <w:ind w:left="740" w:right="40" w:hanging="420"/>
        <w:jc w:val="both"/>
        <w:rPr>
          <w:rStyle w:val="Teksttreci"/>
          <w:color w:val="000000"/>
        </w:rPr>
      </w:pPr>
      <w:r w:rsidRPr="009F04BE">
        <w:rPr>
          <w:rStyle w:val="Teksttreci"/>
          <w:color w:val="000000"/>
        </w:rPr>
        <w:t>wwożenia lub wnoszenia odpadów, które nie powstały w związku z realizacją Przedmiotu</w:t>
      </w:r>
      <w:r>
        <w:rPr>
          <w:rStyle w:val="Teksttreci"/>
          <w:color w:val="000000"/>
        </w:rPr>
        <w:t xml:space="preserve"> </w:t>
      </w:r>
      <w:r w:rsidRPr="009F04BE">
        <w:rPr>
          <w:rStyle w:val="Teksttreci"/>
          <w:color w:val="000000"/>
        </w:rPr>
        <w:t xml:space="preserve">Umowy; </w:t>
      </w:r>
    </w:p>
    <w:p w14:paraId="39B56B6C" w14:textId="77777777" w:rsidR="00165B27" w:rsidRPr="009F04BE" w:rsidRDefault="00165B27" w:rsidP="00165B27">
      <w:pPr>
        <w:pStyle w:val="Teksttreci1"/>
        <w:numPr>
          <w:ilvl w:val="3"/>
          <w:numId w:val="77"/>
        </w:numPr>
        <w:shd w:val="clear" w:color="auto" w:fill="auto"/>
        <w:tabs>
          <w:tab w:val="left" w:pos="733"/>
        </w:tabs>
        <w:spacing w:line="259" w:lineRule="exact"/>
        <w:ind w:left="740" w:right="40" w:hanging="420"/>
        <w:jc w:val="both"/>
        <w:rPr>
          <w:rStyle w:val="Teksttreci"/>
          <w:color w:val="000000"/>
        </w:rPr>
      </w:pPr>
      <w:r w:rsidRPr="009F04BE">
        <w:rPr>
          <w:rStyle w:val="Teksttreci"/>
          <w:color w:val="000000"/>
        </w:rPr>
        <w:t>gromadzenia w miejscach i warunkach nieuzgodnionych z Zamawiającym odpadów powstałych w związku z realizacją Przedmiotu Umowy; spalania lub zakopywania odpadów</w:t>
      </w:r>
      <w:r>
        <w:rPr>
          <w:rStyle w:val="Teksttreci"/>
          <w:color w:val="000000"/>
        </w:rPr>
        <w:t xml:space="preserve"> </w:t>
      </w:r>
      <w:r w:rsidRPr="009F04BE">
        <w:rPr>
          <w:rStyle w:val="Teksttreci"/>
          <w:color w:val="000000"/>
        </w:rPr>
        <w:t>i innych materiałów;</w:t>
      </w:r>
    </w:p>
    <w:p w14:paraId="7FE6DEA1" w14:textId="77777777" w:rsidR="00165B27" w:rsidRPr="009F04BE" w:rsidRDefault="00165B27" w:rsidP="00165B27">
      <w:pPr>
        <w:pStyle w:val="Teksttreci1"/>
        <w:numPr>
          <w:ilvl w:val="3"/>
          <w:numId w:val="77"/>
        </w:numPr>
        <w:shd w:val="clear" w:color="auto" w:fill="auto"/>
        <w:tabs>
          <w:tab w:val="left" w:pos="733"/>
        </w:tabs>
        <w:spacing w:line="259" w:lineRule="exact"/>
        <w:ind w:left="740" w:right="40" w:hanging="420"/>
        <w:jc w:val="both"/>
        <w:rPr>
          <w:rStyle w:val="Teksttreci"/>
          <w:color w:val="000000"/>
        </w:rPr>
      </w:pPr>
      <w:r w:rsidRPr="009F04BE">
        <w:rPr>
          <w:rStyle w:val="Teksttreci"/>
          <w:color w:val="000000"/>
        </w:rPr>
        <w:t>wprowadzania ścieków bytowych i ścieków przemysłowych do urządzeń kanalizacyjnych przeznaczonych do odprowadzania wód opadowych, a także wprowadzania ścieków</w:t>
      </w:r>
      <w:r>
        <w:rPr>
          <w:rStyle w:val="Teksttreci"/>
          <w:color w:val="000000"/>
        </w:rPr>
        <w:t xml:space="preserve"> </w:t>
      </w:r>
      <w:r w:rsidRPr="009F04BE">
        <w:rPr>
          <w:rStyle w:val="Teksttreci"/>
          <w:color w:val="000000"/>
        </w:rPr>
        <w:t>opadowych i wód drenażowych do kanalizacji sanitarnej;</w:t>
      </w:r>
    </w:p>
    <w:p w14:paraId="56F7C2DE" w14:textId="77777777" w:rsidR="00165B27" w:rsidRPr="009F04BE" w:rsidRDefault="00165B27" w:rsidP="00165B27">
      <w:pPr>
        <w:pStyle w:val="Teksttreci1"/>
        <w:numPr>
          <w:ilvl w:val="3"/>
          <w:numId w:val="77"/>
        </w:numPr>
        <w:shd w:val="clear" w:color="auto" w:fill="auto"/>
        <w:tabs>
          <w:tab w:val="left" w:pos="733"/>
        </w:tabs>
        <w:spacing w:line="259" w:lineRule="exact"/>
        <w:ind w:left="740" w:right="40" w:hanging="420"/>
        <w:jc w:val="both"/>
        <w:rPr>
          <w:rStyle w:val="Teksttreci"/>
          <w:color w:val="000000"/>
        </w:rPr>
      </w:pPr>
      <w:r w:rsidRPr="009F04BE">
        <w:rPr>
          <w:rStyle w:val="Teksttreci"/>
          <w:color w:val="000000"/>
        </w:rPr>
        <w:t>wprowadzania do urządzeń kanalizacyjnych i systemów gospodarki wodno - ściekowej, odpadów stałych, odpadów płynnych niemieszających się z wodą, substancji palnych i wybuchowych, substancji żrących i toksycznych itp. określonych w ustawie z dnia 7 czerwca</w:t>
      </w:r>
      <w:r>
        <w:rPr>
          <w:rStyle w:val="Teksttreci"/>
          <w:color w:val="000000"/>
        </w:rPr>
        <w:t xml:space="preserve"> </w:t>
      </w:r>
      <w:r w:rsidRPr="009F04BE">
        <w:rPr>
          <w:rStyle w:val="Teksttreci"/>
          <w:color w:val="000000"/>
        </w:rPr>
        <w:t>2001 r. o zbiorowym zaopatrzeniu w wodę i zbiorowym odprowadzaniu ścieków.</w:t>
      </w:r>
    </w:p>
    <w:p w14:paraId="79FBAC91" w14:textId="77777777" w:rsidR="00165B27" w:rsidRPr="009F04BE" w:rsidRDefault="00165B27" w:rsidP="00165B27">
      <w:pPr>
        <w:pStyle w:val="Teksttreci1"/>
        <w:shd w:val="clear" w:color="auto" w:fill="auto"/>
        <w:tabs>
          <w:tab w:val="left" w:pos="733"/>
        </w:tabs>
        <w:spacing w:line="259" w:lineRule="exact"/>
        <w:ind w:left="740" w:right="40" w:firstLine="0"/>
        <w:jc w:val="both"/>
        <w:rPr>
          <w:rStyle w:val="Teksttreci"/>
        </w:rPr>
      </w:pPr>
    </w:p>
    <w:p w14:paraId="4718226C" w14:textId="77777777" w:rsidR="00165B27" w:rsidRDefault="00165B27" w:rsidP="00165B27">
      <w:pPr>
        <w:jc w:val="center"/>
      </w:pPr>
      <w:r>
        <w:rPr>
          <w:rStyle w:val="Nagwek1"/>
          <w:color w:val="000000"/>
        </w:rPr>
        <w:t>II. BHP i PPOŻ.</w:t>
      </w:r>
    </w:p>
    <w:p w14:paraId="03ED6ADF" w14:textId="77777777" w:rsidR="00165B27" w:rsidRPr="00D54E33" w:rsidRDefault="00165B27" w:rsidP="00165B27">
      <w:pPr>
        <w:pStyle w:val="Teksttreci1"/>
        <w:numPr>
          <w:ilvl w:val="2"/>
          <w:numId w:val="79"/>
        </w:numPr>
        <w:shd w:val="clear" w:color="auto" w:fill="auto"/>
        <w:tabs>
          <w:tab w:val="left" w:pos="422"/>
        </w:tabs>
        <w:spacing w:line="259" w:lineRule="exact"/>
        <w:ind w:left="420" w:right="20" w:hanging="400"/>
        <w:jc w:val="both"/>
        <w:rPr>
          <w:rStyle w:val="Teksttreci"/>
          <w:color w:val="000000"/>
        </w:rPr>
      </w:pPr>
      <w:r>
        <w:rPr>
          <w:rStyle w:val="Teksttreci"/>
          <w:color w:val="000000"/>
        </w:rPr>
        <w:t>Wykonawca oświadcza, że przedmiot dostawy lub wykonane usługi spełniają wymagania bhp i ppoż. określone w obowiązujących przepisach prawa, w tym dostarczone maszyny, urządzenia, instalacje i inne przedmioty posiadają wymagane instrukcje, deklaracje zgodności, deklaracje właściwości użytkowych lub inne wymagane certyfikaty.</w:t>
      </w:r>
    </w:p>
    <w:p w14:paraId="46299420" w14:textId="77777777" w:rsidR="00165B27" w:rsidRPr="00CE715F" w:rsidRDefault="00165B27" w:rsidP="00165B27">
      <w:pPr>
        <w:pStyle w:val="Teksttreci1"/>
        <w:numPr>
          <w:ilvl w:val="2"/>
          <w:numId w:val="79"/>
        </w:numPr>
        <w:shd w:val="clear" w:color="auto" w:fill="auto"/>
        <w:tabs>
          <w:tab w:val="left" w:pos="422"/>
        </w:tabs>
        <w:spacing w:line="259" w:lineRule="exact"/>
        <w:ind w:left="420" w:right="20" w:hanging="400"/>
        <w:jc w:val="both"/>
        <w:rPr>
          <w:rStyle w:val="Teksttreci"/>
          <w:color w:val="000000"/>
        </w:rPr>
      </w:pPr>
      <w:r>
        <w:rPr>
          <w:rStyle w:val="Teksttreci"/>
          <w:color w:val="000000"/>
        </w:rPr>
        <w:t xml:space="preserve">Wykonawca zobowiązany jest </w:t>
      </w:r>
      <w:r w:rsidRPr="00D54E33">
        <w:rPr>
          <w:rStyle w:val="Teksttreci"/>
          <w:color w:val="000000"/>
        </w:rPr>
        <w:t>zapewnić</w:t>
      </w:r>
      <w:r>
        <w:rPr>
          <w:rStyle w:val="Teksttreci"/>
          <w:color w:val="000000"/>
        </w:rPr>
        <w:t xml:space="preserve"> bezpieczne i higieniczne warunki pracy, przestrzegać ogólnych zasad i przepisów bhp i ppoż., </w:t>
      </w:r>
      <w:r w:rsidRPr="005347F0">
        <w:rPr>
          <w:rStyle w:val="Teksttreci"/>
          <w:color w:val="000000"/>
        </w:rPr>
        <w:t xml:space="preserve">jak również szczegółowych przepisów, norm, </w:t>
      </w:r>
      <w:r>
        <w:rPr>
          <w:rStyle w:val="Teksttreci"/>
          <w:color w:val="000000"/>
        </w:rPr>
        <w:t>czy też</w:t>
      </w:r>
      <w:r w:rsidRPr="005347F0">
        <w:rPr>
          <w:rStyle w:val="Teksttreci"/>
          <w:color w:val="000000"/>
        </w:rPr>
        <w:t xml:space="preserve"> regulacji branżowych dotyczących bezpieczne</w:t>
      </w:r>
      <w:r>
        <w:rPr>
          <w:rStyle w:val="Teksttreci"/>
          <w:color w:val="000000"/>
        </w:rPr>
        <w:t xml:space="preserve">go sposobu </w:t>
      </w:r>
      <w:r w:rsidRPr="005347F0">
        <w:rPr>
          <w:rStyle w:val="Teksttreci"/>
          <w:color w:val="000000"/>
        </w:rPr>
        <w:t>wykonywan</w:t>
      </w:r>
      <w:r>
        <w:rPr>
          <w:rStyle w:val="Teksttreci"/>
          <w:color w:val="000000"/>
        </w:rPr>
        <w:t>ia</w:t>
      </w:r>
      <w:r w:rsidRPr="005347F0">
        <w:rPr>
          <w:rStyle w:val="Teksttreci"/>
          <w:color w:val="000000"/>
        </w:rPr>
        <w:t xml:space="preserve"> prac</w:t>
      </w:r>
      <w:r>
        <w:rPr>
          <w:rStyle w:val="Teksttreci"/>
          <w:color w:val="000000"/>
        </w:rPr>
        <w:t>.</w:t>
      </w:r>
    </w:p>
    <w:p w14:paraId="4424626C" w14:textId="77777777" w:rsidR="00165B27" w:rsidRDefault="00165B27" w:rsidP="00165B27">
      <w:pPr>
        <w:pStyle w:val="Teksttreci1"/>
        <w:numPr>
          <w:ilvl w:val="2"/>
          <w:numId w:val="79"/>
        </w:numPr>
        <w:shd w:val="clear" w:color="auto" w:fill="auto"/>
        <w:tabs>
          <w:tab w:val="left" w:pos="422"/>
        </w:tabs>
        <w:spacing w:line="259" w:lineRule="exact"/>
        <w:ind w:left="420" w:right="20" w:hanging="400"/>
        <w:jc w:val="both"/>
        <w:rPr>
          <w:rStyle w:val="Teksttreci"/>
          <w:color w:val="000000"/>
        </w:rPr>
      </w:pPr>
      <w:r>
        <w:rPr>
          <w:rStyle w:val="Teksttreci"/>
          <w:color w:val="000000"/>
        </w:rPr>
        <w:t>Obowiązek ten będzie realizowany między innymi poprzez dopuszczenie przez Wykonawcę do pracy tylko osób, które:</w:t>
      </w:r>
    </w:p>
    <w:p w14:paraId="42E0980F" w14:textId="77777777" w:rsidR="00165B27" w:rsidRPr="004C57E2" w:rsidRDefault="00165B27" w:rsidP="00165B27">
      <w:pPr>
        <w:pStyle w:val="Teksttreci1"/>
        <w:numPr>
          <w:ilvl w:val="3"/>
          <w:numId w:val="78"/>
        </w:numPr>
        <w:shd w:val="clear" w:color="auto" w:fill="auto"/>
        <w:tabs>
          <w:tab w:val="left" w:pos="873"/>
        </w:tabs>
        <w:ind w:left="820" w:right="20" w:hanging="380"/>
        <w:jc w:val="both"/>
        <w:rPr>
          <w:rStyle w:val="Teksttreci"/>
          <w:color w:val="000000"/>
        </w:rPr>
      </w:pPr>
      <w:r w:rsidRPr="004C57E2">
        <w:rPr>
          <w:rStyle w:val="Teksttreci"/>
          <w:color w:val="000000"/>
        </w:rPr>
        <w:t>posiadają aktualne orzeczenie lekarskie o braku przeciwwskazań do wykonywania pracy na zajmowanym stanowisku w przedsiębiorstwie Wykonawcy,</w:t>
      </w:r>
      <w:r w:rsidRPr="00C81DEB">
        <w:t xml:space="preserve"> </w:t>
      </w:r>
      <w:r w:rsidRPr="00C81DEB">
        <w:rPr>
          <w:rStyle w:val="Teksttreci"/>
          <w:color w:val="000000"/>
        </w:rPr>
        <w:t xml:space="preserve">obejmujące brak przeciwwskazań lekarskich do wykonywania </w:t>
      </w:r>
      <w:r>
        <w:rPr>
          <w:rStyle w:val="Teksttreci"/>
          <w:color w:val="000000"/>
        </w:rPr>
        <w:t xml:space="preserve">zlecanych </w:t>
      </w:r>
      <w:r w:rsidRPr="00C81DEB">
        <w:rPr>
          <w:rStyle w:val="Teksttreci"/>
          <w:color w:val="000000"/>
        </w:rPr>
        <w:t>prac</w:t>
      </w:r>
      <w:r>
        <w:rPr>
          <w:rStyle w:val="Teksttreci"/>
          <w:color w:val="000000"/>
        </w:rPr>
        <w:t>,</w:t>
      </w:r>
    </w:p>
    <w:p w14:paraId="3D365496" w14:textId="77777777" w:rsidR="00165B27" w:rsidRPr="004C57E2" w:rsidRDefault="00165B27" w:rsidP="00165B27">
      <w:pPr>
        <w:pStyle w:val="Teksttreci1"/>
        <w:numPr>
          <w:ilvl w:val="3"/>
          <w:numId w:val="78"/>
        </w:numPr>
        <w:shd w:val="clear" w:color="auto" w:fill="auto"/>
        <w:tabs>
          <w:tab w:val="left" w:pos="873"/>
        </w:tabs>
        <w:ind w:left="820" w:right="20" w:hanging="380"/>
        <w:jc w:val="both"/>
        <w:rPr>
          <w:rStyle w:val="Teksttreci"/>
          <w:color w:val="000000"/>
        </w:rPr>
      </w:pPr>
      <w:r>
        <w:rPr>
          <w:rStyle w:val="Teksttreci"/>
          <w:color w:val="000000"/>
        </w:rPr>
        <w:t>posiadają aktualne zaświadczenie o przebytym szkoleniu w dziedzinie bhp, zgodnie z obowiązującymi w tym zakresie przepisami,</w:t>
      </w:r>
    </w:p>
    <w:p w14:paraId="6857CFDD" w14:textId="77777777" w:rsidR="00165B27" w:rsidRDefault="00165B27" w:rsidP="00165B27">
      <w:pPr>
        <w:pStyle w:val="Teksttreci1"/>
        <w:numPr>
          <w:ilvl w:val="3"/>
          <w:numId w:val="78"/>
        </w:numPr>
        <w:shd w:val="clear" w:color="auto" w:fill="auto"/>
        <w:tabs>
          <w:tab w:val="left" w:pos="863"/>
        </w:tabs>
        <w:ind w:left="820" w:right="20" w:hanging="380"/>
        <w:jc w:val="both"/>
        <w:rPr>
          <w:rStyle w:val="Teksttreci"/>
          <w:color w:val="000000"/>
        </w:rPr>
      </w:pPr>
      <w:r>
        <w:rPr>
          <w:rStyle w:val="Teksttreci"/>
          <w:color w:val="000000"/>
        </w:rPr>
        <w:t xml:space="preserve">posiadają dokumenty poświadczające posiadanie dodatkowych uprawnień (jeżeli są wymagane do wykonywania powierzonych prac), </w:t>
      </w:r>
    </w:p>
    <w:p w14:paraId="0BCE352B" w14:textId="77777777" w:rsidR="00165B27" w:rsidRDefault="00165B27" w:rsidP="00165B27">
      <w:pPr>
        <w:pStyle w:val="Teksttreci1"/>
        <w:numPr>
          <w:ilvl w:val="3"/>
          <w:numId w:val="78"/>
        </w:numPr>
        <w:shd w:val="clear" w:color="auto" w:fill="auto"/>
        <w:tabs>
          <w:tab w:val="left" w:pos="863"/>
        </w:tabs>
        <w:ind w:left="820" w:right="20" w:hanging="380"/>
        <w:jc w:val="both"/>
        <w:rPr>
          <w:rStyle w:val="Teksttreci"/>
          <w:color w:val="000000"/>
        </w:rPr>
      </w:pPr>
      <w:r>
        <w:rPr>
          <w:rStyle w:val="Teksttreci"/>
          <w:color w:val="000000"/>
        </w:rPr>
        <w:t>zostały poinformowane o ryzyku zawodowym związanym z wykonywaną pracą, sposobach ograniczenia poziomu ryzyka podczas pracy i potwierdziły zapoznanie się oceną ryzyka zawodowego,</w:t>
      </w:r>
    </w:p>
    <w:p w14:paraId="00DA6AF9" w14:textId="77777777" w:rsidR="00165B27" w:rsidRDefault="00165B27" w:rsidP="00165B27">
      <w:pPr>
        <w:pStyle w:val="Teksttreci1"/>
        <w:shd w:val="clear" w:color="auto" w:fill="auto"/>
        <w:tabs>
          <w:tab w:val="left" w:pos="863"/>
        </w:tabs>
        <w:ind w:left="820" w:right="20" w:firstLine="0"/>
        <w:jc w:val="both"/>
        <w:rPr>
          <w:rStyle w:val="Teksttreci"/>
          <w:color w:val="000000"/>
        </w:rPr>
      </w:pPr>
    </w:p>
    <w:p w14:paraId="56467659" w14:textId="77777777" w:rsidR="00165B27" w:rsidRPr="004C57E2" w:rsidRDefault="00165B27" w:rsidP="00165B27">
      <w:pPr>
        <w:pStyle w:val="Teksttreci1"/>
        <w:shd w:val="clear" w:color="auto" w:fill="auto"/>
        <w:tabs>
          <w:tab w:val="left" w:pos="863"/>
        </w:tabs>
        <w:ind w:left="820" w:right="20" w:firstLine="0"/>
        <w:jc w:val="both"/>
        <w:rPr>
          <w:rStyle w:val="Teksttreci"/>
          <w:color w:val="000000"/>
        </w:rPr>
      </w:pPr>
      <w:r>
        <w:rPr>
          <w:rStyle w:val="Teksttreci"/>
          <w:color w:val="000000"/>
        </w:rPr>
        <w:tab/>
        <w:t xml:space="preserve">- przy czym Zamawiający może zażądać od Wykonawcy przedstawienia do wglądu dokumentów wymienionych w pkt 1 – 4.  </w:t>
      </w:r>
    </w:p>
    <w:p w14:paraId="68370E65" w14:textId="77777777" w:rsidR="00165B27" w:rsidRDefault="00165B27" w:rsidP="00165B27">
      <w:pPr>
        <w:pStyle w:val="Teksttreci1"/>
        <w:shd w:val="clear" w:color="auto" w:fill="auto"/>
        <w:tabs>
          <w:tab w:val="left" w:pos="873"/>
        </w:tabs>
        <w:ind w:left="820" w:right="20" w:firstLine="0"/>
        <w:jc w:val="both"/>
        <w:rPr>
          <w:rStyle w:val="Teksttreci"/>
          <w:color w:val="000000"/>
        </w:rPr>
      </w:pPr>
    </w:p>
    <w:p w14:paraId="23302ABC" w14:textId="77777777" w:rsidR="00165B27" w:rsidRDefault="00165B27" w:rsidP="00165B27">
      <w:pPr>
        <w:pStyle w:val="Teksttreci1"/>
        <w:numPr>
          <w:ilvl w:val="3"/>
          <w:numId w:val="78"/>
        </w:numPr>
        <w:shd w:val="clear" w:color="auto" w:fill="auto"/>
        <w:tabs>
          <w:tab w:val="left" w:pos="873"/>
        </w:tabs>
        <w:ind w:left="820" w:right="20" w:hanging="380"/>
        <w:jc w:val="both"/>
        <w:rPr>
          <w:rStyle w:val="Teksttreci"/>
          <w:color w:val="000000"/>
        </w:rPr>
      </w:pPr>
      <w:r>
        <w:rPr>
          <w:rStyle w:val="Teksttreci"/>
          <w:color w:val="000000"/>
        </w:rPr>
        <w:t>otrzymały i stosują podczas pracy odzież i obuwie robocze, ochronne, środki ochrony zbiorowej i środki ochrony indywidualnej - zwłaszcza sprzęt chroniący przed porażeniem prądem elektrycznym oraz przed upadkiem z wysokości. Sprzęt, o którym mowa wyżej, musi być sprawny i dostosowany do charakteru wykonywanej pracy oraz związanymi z nią zagrożeniami,</w:t>
      </w:r>
    </w:p>
    <w:p w14:paraId="09E4334F" w14:textId="77777777" w:rsidR="00165B27" w:rsidRPr="002A48D9" w:rsidRDefault="00165B27" w:rsidP="00165B27">
      <w:pPr>
        <w:pStyle w:val="Teksttreci1"/>
        <w:numPr>
          <w:ilvl w:val="3"/>
          <w:numId w:val="78"/>
        </w:numPr>
        <w:shd w:val="clear" w:color="auto" w:fill="auto"/>
        <w:tabs>
          <w:tab w:val="left" w:pos="873"/>
        </w:tabs>
        <w:ind w:left="820" w:right="20" w:hanging="380"/>
        <w:jc w:val="both"/>
        <w:rPr>
          <w:rStyle w:val="Teksttreci"/>
          <w:color w:val="000000"/>
        </w:rPr>
      </w:pPr>
      <w:r>
        <w:rPr>
          <w:rStyle w:val="Teksttreci"/>
          <w:color w:val="000000"/>
        </w:rPr>
        <w:t>znajdują się w stanie gwarantującym bezpieczne wykonywanie pracy (w szczególności nie są pod wpływem alkoholu lub środków działających podobnie do alkoholu).</w:t>
      </w:r>
    </w:p>
    <w:p w14:paraId="12911C58" w14:textId="77777777" w:rsidR="00165B27" w:rsidRDefault="00165B27" w:rsidP="00165B27">
      <w:pPr>
        <w:pStyle w:val="Teksttreci1"/>
        <w:numPr>
          <w:ilvl w:val="2"/>
          <w:numId w:val="79"/>
        </w:numPr>
        <w:shd w:val="clear" w:color="auto" w:fill="auto"/>
        <w:tabs>
          <w:tab w:val="left" w:pos="422"/>
        </w:tabs>
        <w:spacing w:line="259" w:lineRule="exact"/>
        <w:ind w:left="420" w:right="20" w:hanging="400"/>
        <w:jc w:val="both"/>
        <w:rPr>
          <w:rStyle w:val="Teksttreci"/>
          <w:color w:val="000000"/>
        </w:rPr>
      </w:pPr>
      <w:r>
        <w:rPr>
          <w:rStyle w:val="Teksttreci"/>
          <w:color w:val="000000"/>
        </w:rPr>
        <w:t xml:space="preserve">Wykonawca oświadcza, że on sam, a także jego Podwykonawcy będą wykonywać zadania związane z realizacją Przedmiotu umowy zgodnie z ogólnie obowiązującymi przepisami dotyczącymi bezpieczeństwa i higieny pracy oraz instrukcjami i procedurami obowiązującymi u </w:t>
      </w:r>
      <w:r>
        <w:rPr>
          <w:rStyle w:val="Teksttreci"/>
          <w:color w:val="000000"/>
        </w:rPr>
        <w:lastRenderedPageBreak/>
        <w:t>Zamawiającego.</w:t>
      </w:r>
    </w:p>
    <w:p w14:paraId="63F909C0" w14:textId="77777777" w:rsidR="00165B27" w:rsidRDefault="00165B27" w:rsidP="00165B27">
      <w:pPr>
        <w:pStyle w:val="Teksttreci1"/>
        <w:numPr>
          <w:ilvl w:val="2"/>
          <w:numId w:val="79"/>
        </w:numPr>
        <w:shd w:val="clear" w:color="auto" w:fill="auto"/>
        <w:tabs>
          <w:tab w:val="left" w:pos="422"/>
        </w:tabs>
        <w:spacing w:line="259" w:lineRule="exact"/>
        <w:ind w:left="420" w:right="20" w:hanging="400"/>
        <w:jc w:val="both"/>
        <w:rPr>
          <w:rStyle w:val="Teksttreci"/>
          <w:color w:val="000000"/>
        </w:rPr>
      </w:pPr>
      <w:r>
        <w:rPr>
          <w:rStyle w:val="Teksttreci"/>
          <w:color w:val="000000"/>
        </w:rPr>
        <w:t>W przypadku korzystania z usług podwykonawców, Wykonawca zobowiązany jest do dopełnienia obowiązku przeszkolenia pracowników podwykonawcy.</w:t>
      </w:r>
    </w:p>
    <w:p w14:paraId="63F7E3EA" w14:textId="77777777" w:rsidR="00165B27" w:rsidRDefault="00165B27" w:rsidP="00165B27">
      <w:pPr>
        <w:pStyle w:val="Teksttreci1"/>
        <w:numPr>
          <w:ilvl w:val="2"/>
          <w:numId w:val="79"/>
        </w:numPr>
        <w:shd w:val="clear" w:color="auto" w:fill="auto"/>
        <w:tabs>
          <w:tab w:val="left" w:pos="422"/>
        </w:tabs>
        <w:spacing w:line="259" w:lineRule="exact"/>
        <w:ind w:left="420" w:right="20" w:hanging="400"/>
        <w:jc w:val="both"/>
        <w:rPr>
          <w:rStyle w:val="Teksttreci"/>
          <w:color w:val="000000"/>
        </w:rPr>
      </w:pPr>
      <w:r>
        <w:rPr>
          <w:rStyle w:val="Teksttreci"/>
          <w:color w:val="000000"/>
        </w:rPr>
        <w:t>W trakcie wykonywania prac Wykonawca jest zobowiązany w szczególności do:</w:t>
      </w:r>
    </w:p>
    <w:p w14:paraId="37EF67B1" w14:textId="77777777" w:rsidR="00165B27" w:rsidRDefault="00165B27" w:rsidP="00165B27">
      <w:pPr>
        <w:pStyle w:val="Teksttreci1"/>
        <w:numPr>
          <w:ilvl w:val="3"/>
          <w:numId w:val="80"/>
        </w:numPr>
        <w:shd w:val="clear" w:color="auto" w:fill="auto"/>
        <w:tabs>
          <w:tab w:val="left" w:pos="873"/>
        </w:tabs>
        <w:ind w:left="822" w:right="23" w:hanging="380"/>
        <w:jc w:val="both"/>
        <w:rPr>
          <w:rStyle w:val="Teksttreci"/>
          <w:color w:val="000000"/>
        </w:rPr>
      </w:pPr>
      <w:r>
        <w:rPr>
          <w:rStyle w:val="Teksttreci"/>
          <w:color w:val="000000"/>
        </w:rPr>
        <w:t>oznakowani, wygrodzenia i zabezpieczenia terenu budowy (wykonywania prac) zgodnie z obowiązującymi przepisami,</w:t>
      </w:r>
    </w:p>
    <w:p w14:paraId="7669C96A" w14:textId="77777777" w:rsidR="00165B27" w:rsidRDefault="00165B27" w:rsidP="00165B27">
      <w:pPr>
        <w:pStyle w:val="Teksttreci1"/>
        <w:numPr>
          <w:ilvl w:val="3"/>
          <w:numId w:val="80"/>
        </w:numPr>
        <w:shd w:val="clear" w:color="auto" w:fill="auto"/>
        <w:tabs>
          <w:tab w:val="left" w:pos="873"/>
        </w:tabs>
        <w:ind w:left="822" w:right="23" w:hanging="380"/>
        <w:jc w:val="both"/>
        <w:rPr>
          <w:rStyle w:val="Teksttreci"/>
          <w:color w:val="000000"/>
        </w:rPr>
      </w:pPr>
      <w:r>
        <w:rPr>
          <w:rStyle w:val="Teksttreci"/>
          <w:color w:val="000000"/>
        </w:rPr>
        <w:t>utrzymania porządku na terenie budowy, bieżącego i systematycznego likwidowania wszelkich zagrożeń,</w:t>
      </w:r>
    </w:p>
    <w:p w14:paraId="5360D8B9" w14:textId="77777777" w:rsidR="00165B27" w:rsidRDefault="00165B27" w:rsidP="00165B27">
      <w:pPr>
        <w:pStyle w:val="Teksttreci1"/>
        <w:numPr>
          <w:ilvl w:val="3"/>
          <w:numId w:val="80"/>
        </w:numPr>
        <w:shd w:val="clear" w:color="auto" w:fill="auto"/>
        <w:tabs>
          <w:tab w:val="left" w:pos="873"/>
        </w:tabs>
        <w:ind w:left="822" w:right="23" w:hanging="380"/>
        <w:jc w:val="both"/>
        <w:rPr>
          <w:rStyle w:val="Teksttreci"/>
          <w:color w:val="000000"/>
        </w:rPr>
      </w:pPr>
      <w:r>
        <w:rPr>
          <w:rStyle w:val="Teksttreci"/>
          <w:color w:val="000000"/>
        </w:rPr>
        <w:t>pozostawienia terenu wykonywanych robót i przedmiotu dostawy w stanie uporządkowanym, czystym i bezpiecznym, w każdym dniu po zakończeniu prac, miejsca wykonywanej pracy powinny być uprzątnięte, a materiały przechowywane w miejscach wyznaczonych, w sposób ograniczający ryzyko przedostania się tych materiałów do środowiska,</w:t>
      </w:r>
    </w:p>
    <w:p w14:paraId="45671CBB" w14:textId="77777777" w:rsidR="00165B27" w:rsidRDefault="00165B27" w:rsidP="00165B27">
      <w:pPr>
        <w:pStyle w:val="Teksttreci1"/>
        <w:numPr>
          <w:ilvl w:val="3"/>
          <w:numId w:val="80"/>
        </w:numPr>
        <w:shd w:val="clear" w:color="auto" w:fill="auto"/>
        <w:tabs>
          <w:tab w:val="left" w:pos="873"/>
        </w:tabs>
        <w:ind w:left="822" w:right="23" w:hanging="380"/>
        <w:jc w:val="both"/>
        <w:rPr>
          <w:rStyle w:val="Teksttreci"/>
          <w:color w:val="000000"/>
        </w:rPr>
      </w:pPr>
      <w:r>
        <w:rPr>
          <w:rStyle w:val="Teksttreci"/>
          <w:color w:val="000000"/>
        </w:rPr>
        <w:t>stosowania sprawnych technicznie narzędzi, maszyn i urządzeń spełniających wymagania w zakresie bezpieczeństwa ich użytkowania oraz posiadać dokumentację potwierdzającą wykonane przeglądy techniczne, uzyskane aktualne decyzje zezwalające na eksploatacje (np. wydane przez UDT) oraz aktualne protokoły z przeprowadzonych badań okresowych (np. badania okresowe elektronarzędzi),</w:t>
      </w:r>
    </w:p>
    <w:p w14:paraId="1FC5FE83" w14:textId="77777777" w:rsidR="00165B27" w:rsidRDefault="00165B27" w:rsidP="00165B27">
      <w:pPr>
        <w:pStyle w:val="Teksttreci1"/>
        <w:numPr>
          <w:ilvl w:val="3"/>
          <w:numId w:val="80"/>
        </w:numPr>
        <w:shd w:val="clear" w:color="auto" w:fill="auto"/>
        <w:tabs>
          <w:tab w:val="left" w:pos="873"/>
        </w:tabs>
        <w:ind w:left="822" w:right="23" w:hanging="380"/>
        <w:jc w:val="both"/>
        <w:rPr>
          <w:rStyle w:val="Teksttreci"/>
          <w:color w:val="000000"/>
        </w:rPr>
      </w:pPr>
      <w:r>
        <w:rPr>
          <w:rStyle w:val="Teksttreci"/>
          <w:color w:val="000000"/>
        </w:rPr>
        <w:t>posiadania aktualnych kart charakterystyki dla używanych środków chemicznych (karty MSDS),</w:t>
      </w:r>
    </w:p>
    <w:p w14:paraId="09C1B37F" w14:textId="77777777" w:rsidR="00165B27" w:rsidRDefault="00165B27" w:rsidP="00165B27">
      <w:pPr>
        <w:pStyle w:val="Teksttreci1"/>
        <w:numPr>
          <w:ilvl w:val="3"/>
          <w:numId w:val="80"/>
        </w:numPr>
        <w:shd w:val="clear" w:color="auto" w:fill="auto"/>
        <w:tabs>
          <w:tab w:val="left" w:pos="873"/>
        </w:tabs>
        <w:ind w:left="822" w:right="23" w:hanging="380"/>
        <w:jc w:val="both"/>
        <w:rPr>
          <w:rStyle w:val="Teksttreci"/>
          <w:color w:val="000000"/>
        </w:rPr>
      </w:pPr>
      <w:r>
        <w:rPr>
          <w:rStyle w:val="Teksttreci"/>
          <w:color w:val="000000"/>
        </w:rPr>
        <w:t xml:space="preserve">pełnienia stałego nadzoru nad bezpieczeństwem przeciwpożarowym w miejscu wykonywania prac, w szczególności w trakcie prowadzenia prac spawalniczych i innych prac z użyciem otwartego ognia; </w:t>
      </w:r>
    </w:p>
    <w:p w14:paraId="670FC2AF" w14:textId="77777777" w:rsidR="00165B27" w:rsidRPr="00CE715F" w:rsidRDefault="00165B27" w:rsidP="00165B27">
      <w:pPr>
        <w:pStyle w:val="Teksttreci1"/>
        <w:numPr>
          <w:ilvl w:val="3"/>
          <w:numId w:val="80"/>
        </w:numPr>
        <w:shd w:val="clear" w:color="auto" w:fill="auto"/>
        <w:tabs>
          <w:tab w:val="left" w:pos="873"/>
        </w:tabs>
        <w:ind w:left="822" w:right="23" w:hanging="380"/>
        <w:jc w:val="both"/>
        <w:rPr>
          <w:rStyle w:val="Teksttreci"/>
          <w:color w:val="000000"/>
        </w:rPr>
      </w:pPr>
      <w:r>
        <w:rPr>
          <w:rStyle w:val="Teksttreci"/>
          <w:color w:val="000000"/>
        </w:rPr>
        <w:t xml:space="preserve">zapewnienia bezpośredniego nadzoru nad prowadzonymi pracami szczególnie niebezpiecznymi .     </w:t>
      </w:r>
    </w:p>
    <w:p w14:paraId="62ACB293" w14:textId="77777777" w:rsidR="00165B27" w:rsidRPr="00D54E33" w:rsidRDefault="00165B27" w:rsidP="00165B27">
      <w:pPr>
        <w:pStyle w:val="Teksttreci1"/>
        <w:numPr>
          <w:ilvl w:val="2"/>
          <w:numId w:val="79"/>
        </w:numPr>
        <w:shd w:val="clear" w:color="auto" w:fill="auto"/>
        <w:tabs>
          <w:tab w:val="left" w:pos="422"/>
        </w:tabs>
        <w:spacing w:line="259" w:lineRule="exact"/>
        <w:ind w:left="420" w:right="20" w:hanging="400"/>
        <w:jc w:val="both"/>
        <w:rPr>
          <w:rStyle w:val="Teksttreci"/>
          <w:color w:val="000000"/>
        </w:rPr>
      </w:pPr>
      <w:r w:rsidRPr="00DB213E">
        <w:rPr>
          <w:rStyle w:val="Teksttreci"/>
          <w:color w:val="000000"/>
        </w:rPr>
        <w:t>Przed rozpoczęciem prac niebezpiecznych pod względem pożarowym</w:t>
      </w:r>
      <w:r>
        <w:rPr>
          <w:rStyle w:val="Teksttreci"/>
          <w:color w:val="000000"/>
        </w:rPr>
        <w:t>,</w:t>
      </w:r>
      <w:r w:rsidRPr="00DB213E">
        <w:rPr>
          <w:rStyle w:val="Teksttreci"/>
          <w:color w:val="000000"/>
        </w:rPr>
        <w:t xml:space="preserve"> wymagane jest uzyskanie „Zezwolenia na wykonywanie prac pożarowo niebezpiecznych” zgodnie z regulacjami obowiązującymi w Tauron Ekoenergia Sp. z o. o. </w:t>
      </w:r>
    </w:p>
    <w:p w14:paraId="164BAD09" w14:textId="77777777" w:rsidR="00165B27" w:rsidRDefault="00165B27" w:rsidP="00165B27">
      <w:pPr>
        <w:pStyle w:val="Teksttreci1"/>
        <w:numPr>
          <w:ilvl w:val="2"/>
          <w:numId w:val="79"/>
        </w:numPr>
        <w:shd w:val="clear" w:color="auto" w:fill="auto"/>
        <w:tabs>
          <w:tab w:val="left" w:pos="422"/>
        </w:tabs>
        <w:spacing w:line="259" w:lineRule="exact"/>
        <w:ind w:left="420" w:right="20" w:hanging="400"/>
        <w:jc w:val="both"/>
        <w:rPr>
          <w:rStyle w:val="Teksttreci"/>
          <w:color w:val="000000"/>
        </w:rPr>
      </w:pPr>
      <w:r>
        <w:rPr>
          <w:rStyle w:val="Teksttreci"/>
          <w:color w:val="000000"/>
        </w:rPr>
        <w:t>Wykonawca jest zobowiązany do w</w:t>
      </w:r>
      <w:r w:rsidRPr="00D746D4">
        <w:rPr>
          <w:rStyle w:val="Teksttreci"/>
          <w:color w:val="000000"/>
        </w:rPr>
        <w:t xml:space="preserve">yposażenia w podręczny sprzęt PPOŻ. stanowisk pracy, na których wykonywane są </w:t>
      </w:r>
      <w:r>
        <w:rPr>
          <w:rStyle w:val="Teksttreci"/>
          <w:color w:val="000000"/>
        </w:rPr>
        <w:t>prace</w:t>
      </w:r>
      <w:r w:rsidRPr="00D746D4">
        <w:rPr>
          <w:rStyle w:val="Teksttreci"/>
          <w:color w:val="000000"/>
        </w:rPr>
        <w:t xml:space="preserve"> pożarowo niebezpieczne oraz własnych magazynów i zapleczy sanitarnych.</w:t>
      </w:r>
    </w:p>
    <w:p w14:paraId="703A00DE" w14:textId="77777777" w:rsidR="00165B27" w:rsidRPr="00DC4232" w:rsidRDefault="00165B27" w:rsidP="00165B27">
      <w:pPr>
        <w:pStyle w:val="Teksttreci1"/>
        <w:numPr>
          <w:ilvl w:val="2"/>
          <w:numId w:val="79"/>
        </w:numPr>
        <w:shd w:val="clear" w:color="auto" w:fill="auto"/>
        <w:tabs>
          <w:tab w:val="left" w:pos="422"/>
        </w:tabs>
        <w:spacing w:line="259" w:lineRule="exact"/>
        <w:ind w:left="420" w:right="20" w:hanging="400"/>
        <w:jc w:val="both"/>
        <w:rPr>
          <w:rStyle w:val="Teksttreci"/>
          <w:color w:val="000000"/>
        </w:rPr>
      </w:pPr>
      <w:r>
        <w:rPr>
          <w:rStyle w:val="Teksttreci"/>
          <w:color w:val="000000"/>
        </w:rPr>
        <w:t>W przypadku wykonywania robót budowlanych, o których mowa w art. 21a, ust. 2 Ustawy z dnia 7 lipca Prawo budowlane, Wykonawca jest obowiązany do sporządzenia planu BIOZ i Instrukcji bezpiecznego wykonywania robót (IBWR);</w:t>
      </w:r>
    </w:p>
    <w:p w14:paraId="7C40333D" w14:textId="77777777" w:rsidR="00165B27" w:rsidRPr="006445F7" w:rsidRDefault="00165B27" w:rsidP="00165B27">
      <w:pPr>
        <w:pStyle w:val="Teksttreci1"/>
        <w:numPr>
          <w:ilvl w:val="2"/>
          <w:numId w:val="79"/>
        </w:numPr>
        <w:shd w:val="clear" w:color="auto" w:fill="auto"/>
        <w:tabs>
          <w:tab w:val="left" w:pos="422"/>
        </w:tabs>
        <w:spacing w:line="259" w:lineRule="exact"/>
        <w:ind w:left="420" w:right="20" w:hanging="400"/>
        <w:jc w:val="both"/>
        <w:rPr>
          <w:rStyle w:val="Teksttreci"/>
          <w:color w:val="000000"/>
        </w:rPr>
      </w:pPr>
      <w:r w:rsidRPr="006445F7">
        <w:rPr>
          <w:rStyle w:val="Teksttreci"/>
          <w:color w:val="000000"/>
        </w:rPr>
        <w:t>Wykonawca zobowiązany jest do każdorazowego niezwłocznego przekazywania Zamawiającemu informacji o zaistniałych wypadkach przy pracy i zdarzeniach potencjalnie wypadkowych powstałych w trakcie i w związku z wykonywaniem umowy na terenie obiektów należących do Zamawiającego</w:t>
      </w:r>
      <w:r>
        <w:rPr>
          <w:rStyle w:val="Teksttreci"/>
          <w:color w:val="000000"/>
        </w:rPr>
        <w:t xml:space="preserve"> oraz zgłaszania złego stanu zdrowia osób uczestniczących w realizacji tych prac</w:t>
      </w:r>
      <w:r w:rsidRPr="006445F7">
        <w:rPr>
          <w:rStyle w:val="Teksttreci"/>
          <w:color w:val="000000"/>
        </w:rPr>
        <w:t xml:space="preserve">. Przekazanie informacji odbywać się będzie drogą mailową, na adres </w:t>
      </w:r>
      <w:hyperlink r:id="rId18" w:history="1">
        <w:r w:rsidRPr="00D21D4B">
          <w:rPr>
            <w:rStyle w:val="Hipercze"/>
          </w:rPr>
          <w:t>te.sekretariat@tauron.pl</w:t>
        </w:r>
      </w:hyperlink>
      <w:r w:rsidRPr="006445F7">
        <w:rPr>
          <w:rStyle w:val="Teksttreci"/>
          <w:color w:val="000000"/>
        </w:rPr>
        <w:t xml:space="preserve"> oraz telefonicznie (nr tel. 75 75 46 800).   </w:t>
      </w:r>
    </w:p>
    <w:p w14:paraId="45FAAF42" w14:textId="77777777" w:rsidR="00165B27" w:rsidRDefault="00165B27" w:rsidP="00165B27">
      <w:pPr>
        <w:pStyle w:val="Teksttreci1"/>
        <w:numPr>
          <w:ilvl w:val="2"/>
          <w:numId w:val="79"/>
        </w:numPr>
        <w:shd w:val="clear" w:color="auto" w:fill="auto"/>
        <w:tabs>
          <w:tab w:val="left" w:pos="422"/>
        </w:tabs>
        <w:spacing w:line="259" w:lineRule="exact"/>
        <w:ind w:left="420" w:right="20" w:hanging="400"/>
        <w:jc w:val="both"/>
        <w:rPr>
          <w:rStyle w:val="Teksttreci"/>
          <w:color w:val="000000"/>
        </w:rPr>
      </w:pPr>
      <w:r>
        <w:rPr>
          <w:rStyle w:val="Teksttreci"/>
          <w:color w:val="000000"/>
        </w:rPr>
        <w:t>Prace będą prowadzone na czynnym obiekcie energetycznym, bez wstrzymania ruchu zakładu pracy, w miejscach przebywania pracowników Zamawiającego wykonujących pracę na danym obiekcie. Prace powinny być organizowane w sposób nienarażający pracowników na niebezpieczeństwo i uciążliwości wynikające z prowadzonych robót, z jednoczesnym zastosowaniem szczególnych środków ostrożności.</w:t>
      </w:r>
    </w:p>
    <w:p w14:paraId="3D2259CF" w14:textId="77777777" w:rsidR="00165B27" w:rsidRPr="00967265" w:rsidRDefault="00165B27" w:rsidP="00165B27">
      <w:pPr>
        <w:pStyle w:val="Teksttreci1"/>
        <w:numPr>
          <w:ilvl w:val="2"/>
          <w:numId w:val="79"/>
        </w:numPr>
        <w:shd w:val="clear" w:color="auto" w:fill="auto"/>
        <w:tabs>
          <w:tab w:val="left" w:pos="422"/>
        </w:tabs>
        <w:spacing w:line="259" w:lineRule="exact"/>
        <w:ind w:left="420" w:right="20" w:hanging="400"/>
        <w:jc w:val="both"/>
        <w:rPr>
          <w:rStyle w:val="Teksttreci"/>
          <w:color w:val="000000"/>
        </w:rPr>
      </w:pPr>
      <w:r>
        <w:rPr>
          <w:rStyle w:val="Teksttreci"/>
          <w:color w:val="000000"/>
        </w:rPr>
        <w:t>J</w:t>
      </w:r>
      <w:r w:rsidRPr="00967265">
        <w:rPr>
          <w:rStyle w:val="Teksttreci"/>
          <w:color w:val="000000"/>
        </w:rPr>
        <w:t>eżeli w tej samej strefie pracy jednocześnie będą wykonywać pracę pracownicy zatrudnieni przez dwóch lub większą ilość pracodawców, Wykonawca zapewni wyznaczenie w formie pisemnej koordynatora ds. BHP (zgodnie z Art. 208 Kodeksu pracy),</w:t>
      </w:r>
    </w:p>
    <w:p w14:paraId="69DC2414" w14:textId="77777777" w:rsidR="00165B27" w:rsidRDefault="00165B27" w:rsidP="00165B27">
      <w:pPr>
        <w:pStyle w:val="Teksttreci1"/>
        <w:numPr>
          <w:ilvl w:val="2"/>
          <w:numId w:val="79"/>
        </w:numPr>
        <w:shd w:val="clear" w:color="auto" w:fill="auto"/>
        <w:tabs>
          <w:tab w:val="left" w:pos="422"/>
        </w:tabs>
        <w:spacing w:line="259" w:lineRule="exact"/>
        <w:ind w:left="420" w:right="20" w:hanging="400"/>
        <w:jc w:val="both"/>
        <w:rPr>
          <w:rStyle w:val="Teksttreci"/>
          <w:color w:val="000000"/>
        </w:rPr>
      </w:pPr>
      <w:r>
        <w:rPr>
          <w:rStyle w:val="Teksttreci"/>
          <w:color w:val="000000"/>
        </w:rPr>
        <w:t>Wykonawca ponosi całkowitą odpowiedzialność za skutki wykonywania pracy w sposób niezgodny z Umową, przepisami i zasadami bezpieczeństwa i higieny pracy oraz pokryje wszelkie koszty związane z niedopuszczeniem do pracy lub jej przerwaniem z tego powodu.</w:t>
      </w:r>
    </w:p>
    <w:p w14:paraId="3D60F0DA" w14:textId="77777777" w:rsidR="00165B27" w:rsidRPr="00CE715F" w:rsidRDefault="00165B27" w:rsidP="00165B27">
      <w:pPr>
        <w:pStyle w:val="Teksttreci1"/>
        <w:numPr>
          <w:ilvl w:val="2"/>
          <w:numId w:val="79"/>
        </w:numPr>
        <w:shd w:val="clear" w:color="auto" w:fill="auto"/>
        <w:tabs>
          <w:tab w:val="left" w:pos="422"/>
        </w:tabs>
        <w:spacing w:line="259" w:lineRule="exact"/>
        <w:ind w:left="420" w:right="20" w:hanging="400"/>
        <w:jc w:val="both"/>
        <w:rPr>
          <w:rStyle w:val="Teksttreci"/>
          <w:color w:val="000000"/>
        </w:rPr>
      </w:pPr>
      <w:r>
        <w:rPr>
          <w:rStyle w:val="Teksttreci"/>
          <w:color w:val="000000"/>
        </w:rPr>
        <w:t>Wykonawca ponosi pełną odpowiedzialność za bezpieczeństwo swoich pracowników w trakcie wykonywania prac na terenie obiektów należących lub zarządzanych przez Zamawiającego.</w:t>
      </w:r>
    </w:p>
    <w:p w14:paraId="4B04B004" w14:textId="77777777" w:rsidR="00165B27" w:rsidRPr="00CE715F" w:rsidRDefault="00165B27" w:rsidP="00165B27">
      <w:pPr>
        <w:pStyle w:val="Teksttreci1"/>
        <w:numPr>
          <w:ilvl w:val="2"/>
          <w:numId w:val="79"/>
        </w:numPr>
        <w:shd w:val="clear" w:color="auto" w:fill="auto"/>
        <w:tabs>
          <w:tab w:val="left" w:pos="422"/>
        </w:tabs>
        <w:spacing w:line="259" w:lineRule="exact"/>
        <w:ind w:left="420" w:right="20" w:hanging="400"/>
        <w:jc w:val="both"/>
        <w:rPr>
          <w:rStyle w:val="Teksttreci"/>
          <w:color w:val="000000"/>
        </w:rPr>
      </w:pPr>
      <w:r w:rsidRPr="00A716DE">
        <w:t>Wykonawca odpowiada za prawidłowe i bezpieczne pod względem</w:t>
      </w:r>
      <w:r w:rsidRPr="009379D2">
        <w:t xml:space="preserve"> przeciwpożarowym wykonanie prac.</w:t>
      </w:r>
    </w:p>
    <w:p w14:paraId="0DE1549C" w14:textId="77777777" w:rsidR="00165B27" w:rsidRDefault="00165B27" w:rsidP="00165B27">
      <w:pPr>
        <w:pStyle w:val="Teksttreci1"/>
        <w:numPr>
          <w:ilvl w:val="2"/>
          <w:numId w:val="79"/>
        </w:numPr>
        <w:shd w:val="clear" w:color="auto" w:fill="auto"/>
        <w:tabs>
          <w:tab w:val="left" w:pos="422"/>
        </w:tabs>
        <w:spacing w:line="259" w:lineRule="exact"/>
        <w:ind w:left="420" w:right="20" w:hanging="400"/>
        <w:jc w:val="both"/>
        <w:rPr>
          <w:rStyle w:val="Teksttreci"/>
          <w:color w:val="000000"/>
        </w:rPr>
      </w:pPr>
      <w:r>
        <w:rPr>
          <w:rStyle w:val="Teksttreci"/>
          <w:color w:val="000000"/>
        </w:rPr>
        <w:t>Wykonawca odpowiada wobec Zamawiającego za wszelkie działania i zaniechania podwykonawców robót jak za swoje własne.</w:t>
      </w:r>
    </w:p>
    <w:p w14:paraId="18779F45" w14:textId="77777777" w:rsidR="00165B27" w:rsidRDefault="00165B27" w:rsidP="00165B27"/>
    <w:p w14:paraId="5EDA659C" w14:textId="77777777" w:rsidR="00CE7E69" w:rsidRPr="00F102C4" w:rsidRDefault="00CE7E69" w:rsidP="002171D9">
      <w:pPr>
        <w:spacing w:after="0"/>
        <w:jc w:val="center"/>
        <w:rPr>
          <w:rFonts w:ascii="Arial" w:hAnsi="Arial" w:cs="Arial"/>
          <w:b/>
        </w:rPr>
      </w:pPr>
    </w:p>
    <w:p w14:paraId="7B78F373" w14:textId="0F3E8033" w:rsidR="005B79F5" w:rsidRPr="00F102C4" w:rsidRDefault="005B79F5" w:rsidP="002171D9">
      <w:pPr>
        <w:spacing w:after="0"/>
        <w:jc w:val="center"/>
        <w:rPr>
          <w:rFonts w:ascii="Arial" w:hAnsi="Arial" w:cs="Arial"/>
          <w:b/>
        </w:rPr>
      </w:pPr>
      <w:r w:rsidRPr="00F102C4">
        <w:rPr>
          <w:rFonts w:ascii="Arial" w:hAnsi="Arial" w:cs="Arial"/>
          <w:b/>
        </w:rPr>
        <w:t>§</w:t>
      </w:r>
      <w:r w:rsidR="00C51AB0" w:rsidRPr="00F102C4">
        <w:rPr>
          <w:rFonts w:ascii="Arial" w:hAnsi="Arial" w:cs="Arial"/>
          <w:b/>
        </w:rPr>
        <w:t xml:space="preserve"> </w:t>
      </w:r>
      <w:r w:rsidR="00C6205C" w:rsidRPr="00F102C4">
        <w:rPr>
          <w:rFonts w:ascii="Arial" w:hAnsi="Arial" w:cs="Arial"/>
          <w:b/>
        </w:rPr>
        <w:t>2</w:t>
      </w:r>
      <w:r w:rsidR="006D7B62">
        <w:rPr>
          <w:rFonts w:ascii="Arial" w:hAnsi="Arial" w:cs="Arial"/>
          <w:b/>
        </w:rPr>
        <w:t>1</w:t>
      </w:r>
    </w:p>
    <w:p w14:paraId="6A20848D" w14:textId="77777777" w:rsidR="005B79F5" w:rsidRPr="00F102C4" w:rsidRDefault="005B79F5" w:rsidP="002171D9">
      <w:pPr>
        <w:spacing w:after="0"/>
        <w:jc w:val="center"/>
        <w:rPr>
          <w:rFonts w:ascii="Arial" w:hAnsi="Arial" w:cs="Arial"/>
          <w:b/>
        </w:rPr>
      </w:pPr>
      <w:r w:rsidRPr="00F102C4">
        <w:rPr>
          <w:rFonts w:ascii="Arial" w:hAnsi="Arial" w:cs="Arial"/>
          <w:b/>
        </w:rPr>
        <w:t>Prawo właściwe</w:t>
      </w:r>
    </w:p>
    <w:p w14:paraId="7C8A0623" w14:textId="0C4348DA" w:rsidR="005B79F5" w:rsidRPr="00F102C4" w:rsidRDefault="006C3617" w:rsidP="005B2CEB">
      <w:pPr>
        <w:spacing w:after="0"/>
        <w:jc w:val="both"/>
        <w:rPr>
          <w:rFonts w:ascii="Arial" w:hAnsi="Arial" w:cs="Arial"/>
        </w:rPr>
      </w:pPr>
      <w:r w:rsidRPr="00F102C4">
        <w:rPr>
          <w:rFonts w:ascii="Arial" w:hAnsi="Arial" w:cs="Arial"/>
        </w:rPr>
        <w:t>Umowa podlega prawu polskiemu i zgodnie z nim powinna być interpretowana.</w:t>
      </w:r>
      <w:r w:rsidR="005B79F5" w:rsidRPr="00F102C4">
        <w:rPr>
          <w:rFonts w:ascii="Arial" w:hAnsi="Arial" w:cs="Arial"/>
        </w:rPr>
        <w:t xml:space="preserve"> </w:t>
      </w:r>
    </w:p>
    <w:p w14:paraId="561A62A7" w14:textId="77777777" w:rsidR="00CE7E69" w:rsidRPr="00F102C4" w:rsidRDefault="00CE7E69" w:rsidP="0050638B">
      <w:pPr>
        <w:spacing w:after="0"/>
        <w:jc w:val="center"/>
        <w:rPr>
          <w:rFonts w:ascii="Arial" w:hAnsi="Arial" w:cs="Arial"/>
          <w:b/>
        </w:rPr>
      </w:pPr>
    </w:p>
    <w:p w14:paraId="4D4776E9" w14:textId="13B188ED" w:rsidR="005B79F5" w:rsidRPr="00F102C4" w:rsidRDefault="005B79F5" w:rsidP="0050638B">
      <w:pPr>
        <w:spacing w:after="0"/>
        <w:jc w:val="center"/>
        <w:rPr>
          <w:rFonts w:ascii="Arial" w:hAnsi="Arial" w:cs="Arial"/>
          <w:b/>
        </w:rPr>
      </w:pPr>
      <w:r w:rsidRPr="00F102C4">
        <w:rPr>
          <w:rFonts w:ascii="Arial" w:hAnsi="Arial" w:cs="Arial"/>
          <w:b/>
        </w:rPr>
        <w:t>§</w:t>
      </w:r>
      <w:r w:rsidR="00C51AB0" w:rsidRPr="00F102C4">
        <w:rPr>
          <w:rFonts w:ascii="Arial" w:hAnsi="Arial" w:cs="Arial"/>
          <w:b/>
        </w:rPr>
        <w:t xml:space="preserve"> </w:t>
      </w:r>
      <w:r w:rsidR="00C6205C" w:rsidRPr="00F102C4">
        <w:rPr>
          <w:rFonts w:ascii="Arial" w:hAnsi="Arial" w:cs="Arial"/>
          <w:b/>
        </w:rPr>
        <w:t>2</w:t>
      </w:r>
      <w:r w:rsidR="006D7B62">
        <w:rPr>
          <w:rFonts w:ascii="Arial" w:hAnsi="Arial" w:cs="Arial"/>
          <w:b/>
        </w:rPr>
        <w:t>2</w:t>
      </w:r>
    </w:p>
    <w:p w14:paraId="49A9A51B" w14:textId="77777777" w:rsidR="005B79F5" w:rsidRPr="00F102C4" w:rsidRDefault="005B79F5" w:rsidP="0050638B">
      <w:pPr>
        <w:spacing w:after="0"/>
        <w:jc w:val="center"/>
        <w:rPr>
          <w:rFonts w:ascii="Arial" w:hAnsi="Arial" w:cs="Arial"/>
          <w:b/>
        </w:rPr>
      </w:pPr>
      <w:r w:rsidRPr="00F102C4">
        <w:rPr>
          <w:rFonts w:ascii="Arial" w:hAnsi="Arial" w:cs="Arial"/>
          <w:b/>
        </w:rPr>
        <w:t>Sąd właściwy</w:t>
      </w:r>
    </w:p>
    <w:p w14:paraId="231F2669" w14:textId="44D6A88F" w:rsidR="00E30D8A" w:rsidRPr="006B40D1" w:rsidRDefault="005B79F5" w:rsidP="006B40D1">
      <w:pPr>
        <w:spacing w:after="0" w:line="240" w:lineRule="auto"/>
        <w:jc w:val="both"/>
        <w:rPr>
          <w:rFonts w:ascii="Arial" w:hAnsi="Arial" w:cs="Arial"/>
        </w:rPr>
      </w:pPr>
      <w:r w:rsidRPr="00F102C4">
        <w:rPr>
          <w:rFonts w:ascii="Arial" w:hAnsi="Arial" w:cs="Arial"/>
        </w:rPr>
        <w:t xml:space="preserve">Wszelkie spory wynikłe na tle realizacji Umowy, Strony poddają pod rozstrzygnięcie sądu właściwego miejscowo dla </w:t>
      </w:r>
      <w:r w:rsidR="007510CC" w:rsidRPr="00F102C4">
        <w:rPr>
          <w:rFonts w:ascii="Arial" w:hAnsi="Arial" w:cs="Arial"/>
        </w:rPr>
        <w:t>Zamawiającego</w:t>
      </w:r>
      <w:r w:rsidR="003C0D27">
        <w:rPr>
          <w:rFonts w:ascii="Arial" w:hAnsi="Arial" w:cs="Arial"/>
        </w:rPr>
        <w:t>.</w:t>
      </w:r>
      <w:r w:rsidRPr="00F102C4">
        <w:rPr>
          <w:rFonts w:ascii="Arial" w:hAnsi="Arial" w:cs="Arial"/>
        </w:rPr>
        <w:t xml:space="preserve"> </w:t>
      </w:r>
    </w:p>
    <w:p w14:paraId="1D664AC8" w14:textId="77777777" w:rsidR="00A85FDA" w:rsidRDefault="00A85FDA" w:rsidP="002171D9">
      <w:pPr>
        <w:spacing w:after="0"/>
        <w:jc w:val="center"/>
        <w:rPr>
          <w:rFonts w:ascii="Arial" w:hAnsi="Arial" w:cs="Arial"/>
          <w:b/>
        </w:rPr>
      </w:pPr>
    </w:p>
    <w:p w14:paraId="7D113F1E" w14:textId="726EBD6F" w:rsidR="002571A5" w:rsidRDefault="002171D9" w:rsidP="002171D9">
      <w:pPr>
        <w:spacing w:after="0"/>
        <w:jc w:val="center"/>
        <w:rPr>
          <w:rFonts w:ascii="Arial" w:hAnsi="Arial" w:cs="Arial"/>
          <w:b/>
        </w:rPr>
      </w:pPr>
      <w:r w:rsidRPr="00F102C4">
        <w:rPr>
          <w:rFonts w:ascii="Arial" w:hAnsi="Arial" w:cs="Arial"/>
          <w:b/>
        </w:rPr>
        <w:t>§</w:t>
      </w:r>
      <w:r w:rsidR="00C51AB0" w:rsidRPr="00F102C4">
        <w:rPr>
          <w:rFonts w:ascii="Arial" w:hAnsi="Arial" w:cs="Arial"/>
          <w:b/>
        </w:rPr>
        <w:t xml:space="preserve"> </w:t>
      </w:r>
      <w:r w:rsidR="00C6205C" w:rsidRPr="00F102C4">
        <w:rPr>
          <w:rFonts w:ascii="Arial" w:hAnsi="Arial" w:cs="Arial"/>
          <w:b/>
        </w:rPr>
        <w:t>2</w:t>
      </w:r>
      <w:r w:rsidR="006D7B62">
        <w:rPr>
          <w:rFonts w:ascii="Arial" w:hAnsi="Arial" w:cs="Arial"/>
          <w:b/>
        </w:rPr>
        <w:t>3</w:t>
      </w:r>
    </w:p>
    <w:p w14:paraId="19AF4BDA" w14:textId="345B7D28" w:rsidR="00D82313" w:rsidRPr="00B81F09" w:rsidRDefault="00B31501" w:rsidP="45F9347D">
      <w:pPr>
        <w:spacing w:after="0"/>
        <w:jc w:val="center"/>
        <w:rPr>
          <w:rFonts w:ascii="Arial" w:hAnsi="Arial" w:cs="Arial"/>
          <w:b/>
          <w:bCs/>
        </w:rPr>
      </w:pPr>
      <w:r w:rsidRPr="5D460784">
        <w:rPr>
          <w:rFonts w:ascii="Arial" w:hAnsi="Arial" w:cs="Arial"/>
          <w:b/>
          <w:bCs/>
        </w:rPr>
        <w:t xml:space="preserve">Przetwarzanie </w:t>
      </w:r>
      <w:r w:rsidR="00D82313" w:rsidRPr="45F9347D">
        <w:rPr>
          <w:rFonts w:ascii="Arial" w:hAnsi="Arial" w:cs="Arial"/>
          <w:b/>
          <w:bCs/>
        </w:rPr>
        <w:t xml:space="preserve">danych osobowych </w:t>
      </w:r>
    </w:p>
    <w:p w14:paraId="5EF29366" w14:textId="5296BA87" w:rsidR="00E12C56" w:rsidRPr="00E12C56" w:rsidRDefault="00E12C56" w:rsidP="003C0D27">
      <w:pPr>
        <w:numPr>
          <w:ilvl w:val="0"/>
          <w:numId w:val="44"/>
        </w:numPr>
        <w:tabs>
          <w:tab w:val="clear" w:pos="360"/>
          <w:tab w:val="num" w:pos="426"/>
        </w:tabs>
        <w:spacing w:after="0" w:line="240" w:lineRule="auto"/>
        <w:ind w:left="426" w:hanging="426"/>
        <w:contextualSpacing/>
        <w:jc w:val="both"/>
        <w:rPr>
          <w:rFonts w:ascii="Arial" w:hAnsi="Arial" w:cs="Arial"/>
          <w:lang w:eastAsia="pl-PL"/>
        </w:rPr>
      </w:pPr>
      <w:r w:rsidRPr="00E12C56">
        <w:rPr>
          <w:rFonts w:ascii="Arial" w:hAnsi="Arial" w:cs="Arial"/>
          <w:lang w:eastAsia="pl-PL"/>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1B0DA3E5" w14:textId="20EBFB4B" w:rsidR="00E12C56" w:rsidRPr="00E12C56" w:rsidRDefault="00E12C56" w:rsidP="003C0D27">
      <w:pPr>
        <w:numPr>
          <w:ilvl w:val="0"/>
          <w:numId w:val="44"/>
        </w:numPr>
        <w:tabs>
          <w:tab w:val="clear" w:pos="360"/>
          <w:tab w:val="num" w:pos="426"/>
        </w:tabs>
        <w:spacing w:after="0" w:line="240" w:lineRule="auto"/>
        <w:ind w:left="426" w:hanging="426"/>
        <w:contextualSpacing/>
        <w:jc w:val="both"/>
        <w:rPr>
          <w:rFonts w:ascii="Arial" w:hAnsi="Arial" w:cs="Arial"/>
          <w:lang w:eastAsia="pl-PL"/>
        </w:rPr>
      </w:pPr>
      <w:r w:rsidRPr="00E12C56">
        <w:rPr>
          <w:rFonts w:ascii="Arial" w:hAnsi="Arial" w:cs="Arial"/>
          <w:lang w:eastAsia="pl-PL"/>
        </w:rPr>
        <w:t>W celu</w:t>
      </w:r>
      <w:r w:rsidR="002425C3">
        <w:rPr>
          <w:rFonts w:ascii="Arial" w:hAnsi="Arial" w:cs="Arial"/>
          <w:lang w:eastAsia="pl-PL"/>
        </w:rPr>
        <w:t xml:space="preserve"> </w:t>
      </w:r>
      <w:r w:rsidRPr="00E12C56">
        <w:rPr>
          <w:rFonts w:ascii="Arial" w:hAnsi="Arial" w:cs="Arial"/>
          <w:lang w:eastAsia="pl-PL"/>
        </w:rPr>
        <w:t xml:space="preserve">zawarcia, realizacji i monitorowania wykonania Umowy, każda ze Stron będzie przetwarzać dane osobowe osób: reprezentujących, zatrudnionych lub współpracujących z drugą Stroną, które to dane zostaną jej udostępnione przez drugą Stronę. </w:t>
      </w:r>
    </w:p>
    <w:p w14:paraId="75555AFC" w14:textId="4519D61F" w:rsidR="00E12C56" w:rsidRPr="00E12C56" w:rsidRDefault="00E12C56" w:rsidP="003C0D27">
      <w:pPr>
        <w:numPr>
          <w:ilvl w:val="0"/>
          <w:numId w:val="44"/>
        </w:numPr>
        <w:tabs>
          <w:tab w:val="clear" w:pos="360"/>
          <w:tab w:val="num" w:pos="426"/>
        </w:tabs>
        <w:spacing w:after="0" w:line="240" w:lineRule="auto"/>
        <w:ind w:left="426" w:hanging="426"/>
        <w:contextualSpacing/>
        <w:jc w:val="both"/>
        <w:rPr>
          <w:rFonts w:ascii="Arial" w:hAnsi="Arial" w:cs="Arial"/>
          <w:lang w:eastAsia="pl-PL"/>
        </w:rPr>
      </w:pPr>
      <w:r w:rsidRPr="5D460784">
        <w:rPr>
          <w:rFonts w:ascii="Arial" w:hAnsi="Arial" w:cs="Arial"/>
          <w:lang w:eastAsia="pl-PL"/>
        </w:rPr>
        <w:t>Strony zobowiązują się poinformować osoby</w:t>
      </w:r>
      <w:r w:rsidR="45BD312C" w:rsidRPr="5D460784">
        <w:rPr>
          <w:rFonts w:ascii="Arial" w:hAnsi="Arial" w:cs="Arial"/>
          <w:lang w:eastAsia="pl-PL"/>
        </w:rPr>
        <w:t>,</w:t>
      </w:r>
      <w:r w:rsidRPr="5D460784">
        <w:rPr>
          <w:rFonts w:ascii="Arial" w:hAnsi="Arial" w:cs="Arial"/>
          <w:lang w:eastAsia="pl-PL"/>
        </w:rPr>
        <w:t xml:space="preserve"> o których mowa w ust.2 o zasadach przetwarzania ich danych osobowych oraz przysługujących im prawach z tym związanych lub wskazać im miejsce i sposób zapoznania się z tymi zasadami.</w:t>
      </w:r>
    </w:p>
    <w:p w14:paraId="66906ABC" w14:textId="0775E128" w:rsidR="00E12C56" w:rsidRPr="00E12C56" w:rsidRDefault="003A649E" w:rsidP="003C0D27">
      <w:pPr>
        <w:tabs>
          <w:tab w:val="num" w:pos="426"/>
        </w:tabs>
        <w:spacing w:after="0" w:line="240" w:lineRule="auto"/>
        <w:ind w:left="426" w:hanging="426"/>
        <w:contextualSpacing/>
        <w:jc w:val="both"/>
        <w:rPr>
          <w:rFonts w:ascii="Arial" w:hAnsi="Arial" w:cs="Arial"/>
          <w:lang w:eastAsia="pl-PL"/>
        </w:rPr>
      </w:pPr>
      <w:r>
        <w:rPr>
          <w:rFonts w:ascii="Arial" w:hAnsi="Arial" w:cs="Arial"/>
          <w:lang w:eastAsia="pl-PL"/>
        </w:rPr>
        <w:tab/>
      </w:r>
      <w:r w:rsidR="00E12C56" w:rsidRPr="00E12C56">
        <w:rPr>
          <w:rFonts w:ascii="Arial" w:hAnsi="Arial" w:cs="Arial"/>
          <w:lang w:eastAsia="pl-PL"/>
        </w:rPr>
        <w:t>Strony udostępniają powyższe zasady w formie:</w:t>
      </w:r>
    </w:p>
    <w:p w14:paraId="4D5B8B6F" w14:textId="146F9608" w:rsidR="00E12C56" w:rsidRPr="00E12C56" w:rsidRDefault="00153558" w:rsidP="003C0D27">
      <w:pPr>
        <w:numPr>
          <w:ilvl w:val="0"/>
          <w:numId w:val="45"/>
        </w:numPr>
        <w:spacing w:after="0" w:line="240" w:lineRule="auto"/>
        <w:ind w:left="851" w:hanging="425"/>
        <w:contextualSpacing/>
        <w:jc w:val="both"/>
        <w:rPr>
          <w:rFonts w:ascii="Arial" w:hAnsi="Arial" w:cs="Arial"/>
          <w:lang w:eastAsia="pl-PL"/>
        </w:rPr>
      </w:pPr>
      <w:r w:rsidRPr="45F9347D">
        <w:rPr>
          <w:rFonts w:ascii="Arial" w:hAnsi="Arial" w:cs="Arial"/>
          <w:lang w:eastAsia="pl-PL"/>
        </w:rPr>
        <w:t>Zamawiający</w:t>
      </w:r>
      <w:r w:rsidR="00E12C56" w:rsidRPr="00E12C56">
        <w:rPr>
          <w:rFonts w:ascii="Arial" w:hAnsi="Arial" w:cs="Arial"/>
          <w:lang w:eastAsia="pl-PL"/>
        </w:rPr>
        <w:t xml:space="preserve"> - na stronie internetowej pod adresem:</w:t>
      </w:r>
      <w:r w:rsidR="00964C9F">
        <w:rPr>
          <w:rFonts w:ascii="Arial" w:hAnsi="Arial" w:cs="Arial"/>
          <w:lang w:eastAsia="pl-PL"/>
        </w:rPr>
        <w:t xml:space="preserve"> </w:t>
      </w:r>
      <w:r w:rsidR="00964C9F" w:rsidRPr="00964C9F">
        <w:rPr>
          <w:rFonts w:ascii="Arial" w:hAnsi="Arial" w:cs="Arial"/>
          <w:lang w:eastAsia="pl-PL"/>
        </w:rPr>
        <w:t>https://www.ekoenergia.tauron.pl/rodo/klauzula-przetwarzanie-pracownicy</w:t>
      </w:r>
      <w:r w:rsidR="00964C9F">
        <w:rPr>
          <w:rFonts w:ascii="Arial" w:hAnsi="Arial" w:cs="Arial"/>
          <w:lang w:eastAsia="pl-PL"/>
        </w:rPr>
        <w:t xml:space="preserve"> </w:t>
      </w:r>
      <w:r w:rsidR="00964C9F" w:rsidRPr="00964C9F">
        <w:rPr>
          <w:rFonts w:ascii="Arial" w:hAnsi="Arial" w:cs="Arial"/>
          <w:lang w:eastAsia="pl-PL"/>
        </w:rPr>
        <w:t>kontrahenci,</w:t>
      </w:r>
    </w:p>
    <w:p w14:paraId="4C00F2B2" w14:textId="576AE9DE" w:rsidR="00E12C56" w:rsidRPr="00E12C56" w:rsidRDefault="00153558" w:rsidP="00C67FE8">
      <w:pPr>
        <w:numPr>
          <w:ilvl w:val="0"/>
          <w:numId w:val="45"/>
        </w:numPr>
        <w:spacing w:after="0" w:line="240" w:lineRule="auto"/>
        <w:ind w:left="851" w:hanging="425"/>
        <w:contextualSpacing/>
        <w:jc w:val="both"/>
        <w:rPr>
          <w:rFonts w:ascii="Arial" w:hAnsi="Arial" w:cs="Arial"/>
          <w:lang w:eastAsia="pl-PL"/>
        </w:rPr>
      </w:pPr>
      <w:r w:rsidRPr="45F9347D">
        <w:rPr>
          <w:rFonts w:ascii="Arial" w:hAnsi="Arial" w:cs="Arial"/>
          <w:lang w:eastAsia="pl-PL"/>
        </w:rPr>
        <w:t>Wykonawca</w:t>
      </w:r>
      <w:r w:rsidR="00E12C56" w:rsidRPr="00E12C56">
        <w:rPr>
          <w:rFonts w:ascii="Arial" w:hAnsi="Arial" w:cs="Arial"/>
          <w:lang w:eastAsia="pl-PL"/>
        </w:rPr>
        <w:t xml:space="preserve"> -</w:t>
      </w:r>
      <w:r w:rsidR="002425C3">
        <w:rPr>
          <w:rFonts w:ascii="Arial" w:hAnsi="Arial" w:cs="Arial"/>
          <w:lang w:eastAsia="pl-PL"/>
        </w:rPr>
        <w:t xml:space="preserve"> </w:t>
      </w:r>
      <w:r w:rsidR="00E12C56" w:rsidRPr="00E12C56">
        <w:rPr>
          <w:rFonts w:ascii="Arial" w:hAnsi="Arial" w:cs="Arial"/>
          <w:lang w:eastAsia="pl-PL"/>
        </w:rPr>
        <w:t>na stronie internetowej pod adresem: ……………………. (lub jako załącznik nr __ do niniejszej Umowy).</w:t>
      </w:r>
    </w:p>
    <w:p w14:paraId="5B6B7A8B" w14:textId="77777777" w:rsidR="00E12C56" w:rsidRPr="00E12C56" w:rsidRDefault="00E12C56" w:rsidP="003C0D27">
      <w:pPr>
        <w:numPr>
          <w:ilvl w:val="0"/>
          <w:numId w:val="44"/>
        </w:numPr>
        <w:tabs>
          <w:tab w:val="clear" w:pos="360"/>
          <w:tab w:val="num" w:pos="567"/>
        </w:tabs>
        <w:spacing w:after="0" w:line="240" w:lineRule="auto"/>
        <w:ind w:left="426" w:right="-2" w:hanging="426"/>
        <w:jc w:val="both"/>
        <w:rPr>
          <w:rFonts w:ascii="Arial" w:hAnsi="Arial" w:cs="Arial"/>
        </w:rPr>
      </w:pPr>
      <w:r w:rsidRPr="00E12C56">
        <w:rPr>
          <w:rFonts w:ascii="Arial" w:hAnsi="Arial" w:cs="Arial"/>
        </w:rPr>
        <w:t>W związku z udostępnieniem</w:t>
      </w:r>
      <w:r w:rsidRPr="00E12C56">
        <w:rPr>
          <w:rFonts w:ascii="Arial" w:hAnsi="Arial"/>
        </w:rPr>
        <w:t xml:space="preserve"> danych osobowych, </w:t>
      </w:r>
      <w:r w:rsidRPr="00E12C56">
        <w:rPr>
          <w:rFonts w:ascii="Arial" w:hAnsi="Arial" w:cs="Arial"/>
        </w:rPr>
        <w:t>Strony stają się odrębnymi administratorami tych</w:t>
      </w:r>
      <w:r w:rsidRPr="00E12C56">
        <w:rPr>
          <w:rFonts w:ascii="Arial" w:hAnsi="Arial"/>
        </w:rPr>
        <w:t xml:space="preserve"> danych </w:t>
      </w:r>
      <w:r w:rsidRPr="00E12C56">
        <w:rPr>
          <w:rFonts w:ascii="Arial" w:hAnsi="Arial" w:cs="Arial"/>
        </w:rPr>
        <w:t>i są odpowiedzialne za spełnienie wymogów określonych w powszechnie obowiązujących przepisach prawa.</w:t>
      </w:r>
    </w:p>
    <w:p w14:paraId="45490535" w14:textId="4858B2BD" w:rsidR="00E12C56" w:rsidRPr="00E12C56" w:rsidRDefault="00E12C56" w:rsidP="003C0D27">
      <w:pPr>
        <w:numPr>
          <w:ilvl w:val="0"/>
          <w:numId w:val="44"/>
        </w:numPr>
        <w:tabs>
          <w:tab w:val="clear" w:pos="360"/>
          <w:tab w:val="num" w:pos="567"/>
        </w:tabs>
        <w:spacing w:after="0" w:line="240" w:lineRule="auto"/>
        <w:ind w:left="426" w:right="-2" w:hanging="426"/>
        <w:jc w:val="both"/>
        <w:rPr>
          <w:rFonts w:ascii="Arial" w:hAnsi="Arial" w:cs="Arial"/>
        </w:rPr>
      </w:pPr>
      <w:r w:rsidRPr="00E12C56">
        <w:rPr>
          <w:rFonts w:ascii="Arial" w:hAnsi="Arial"/>
        </w:rPr>
        <w:t>Żadna ze Stron nie będzie ponosić odpowiedzialności za niezgodne z przepisami działania i zaniechania drugiej Strony w zakresie obowiązków</w:t>
      </w:r>
      <w:r w:rsidRPr="00E12C56">
        <w:rPr>
          <w:rFonts w:ascii="Arial" w:hAnsi="Arial" w:cs="Arial"/>
        </w:rPr>
        <w:t xml:space="preserve"> o których mowa w niniejszym paragrafie.</w:t>
      </w:r>
    </w:p>
    <w:p w14:paraId="1D598C83" w14:textId="0DCDCF3C" w:rsidR="00E12C56" w:rsidRPr="00E12C56" w:rsidRDefault="00E12C56" w:rsidP="003C0D27">
      <w:pPr>
        <w:numPr>
          <w:ilvl w:val="0"/>
          <w:numId w:val="44"/>
        </w:numPr>
        <w:tabs>
          <w:tab w:val="clear" w:pos="360"/>
          <w:tab w:val="num" w:pos="567"/>
        </w:tabs>
        <w:spacing w:after="0" w:line="240" w:lineRule="auto"/>
        <w:ind w:left="426" w:right="-2" w:hanging="426"/>
        <w:jc w:val="both"/>
        <w:rPr>
          <w:rFonts w:ascii="Arial" w:hAnsi="Arial" w:cs="Arial"/>
        </w:rPr>
      </w:pPr>
      <w:r w:rsidRPr="00E12C56">
        <w:rPr>
          <w:rFonts w:ascii="Arial" w:hAnsi="Arial" w:cs="Arial"/>
        </w:rPr>
        <w:t>Jeżeli wykonanie niniejszej Umowy będzie wiązać się z koniecznością powierzenia przetwarzania danych osobowych, Strony są zobowiązane zawrzeć odrębną umowę powierzenia przetwarzania danych osobowych.</w:t>
      </w:r>
    </w:p>
    <w:p w14:paraId="3E95A679" w14:textId="77777777" w:rsidR="003C0D27" w:rsidRDefault="003C0D27" w:rsidP="0028012E">
      <w:pPr>
        <w:spacing w:after="0"/>
        <w:jc w:val="center"/>
        <w:rPr>
          <w:rFonts w:ascii="Arial" w:hAnsi="Arial" w:cs="Arial"/>
          <w:b/>
        </w:rPr>
      </w:pPr>
    </w:p>
    <w:p w14:paraId="3AE54CE3" w14:textId="47DF59FD" w:rsidR="00AA7CB4" w:rsidRPr="00F102C4" w:rsidRDefault="00AA7CB4" w:rsidP="0028012E">
      <w:pPr>
        <w:spacing w:after="0"/>
        <w:jc w:val="center"/>
        <w:rPr>
          <w:rFonts w:ascii="Arial" w:hAnsi="Arial" w:cs="Arial"/>
          <w:b/>
        </w:rPr>
      </w:pPr>
      <w:r w:rsidRPr="00F102C4">
        <w:rPr>
          <w:rFonts w:ascii="Arial" w:hAnsi="Arial" w:cs="Arial"/>
          <w:b/>
        </w:rPr>
        <w:t xml:space="preserve">§ </w:t>
      </w:r>
      <w:r w:rsidR="00C6205C" w:rsidRPr="00F102C4">
        <w:rPr>
          <w:rFonts w:ascii="Arial" w:hAnsi="Arial" w:cs="Arial"/>
          <w:b/>
        </w:rPr>
        <w:t>2</w:t>
      </w:r>
      <w:r w:rsidR="006D7B62">
        <w:rPr>
          <w:rFonts w:ascii="Arial" w:hAnsi="Arial" w:cs="Arial"/>
          <w:b/>
        </w:rPr>
        <w:t>4</w:t>
      </w:r>
    </w:p>
    <w:p w14:paraId="09C36CD2" w14:textId="77777777" w:rsidR="00AA7CB4" w:rsidRPr="00F45C0F" w:rsidRDefault="00AA7CB4" w:rsidP="0028012E">
      <w:pPr>
        <w:spacing w:before="120" w:after="0"/>
        <w:ind w:left="360"/>
        <w:jc w:val="center"/>
        <w:rPr>
          <w:rFonts w:ascii="Arial" w:hAnsi="Arial" w:cs="Arial"/>
          <w:b/>
        </w:rPr>
      </w:pPr>
      <w:r w:rsidRPr="00F45C0F">
        <w:rPr>
          <w:rFonts w:ascii="Arial" w:hAnsi="Arial" w:cs="Arial"/>
          <w:b/>
        </w:rPr>
        <w:t>Klauzula antykorupcyjna</w:t>
      </w:r>
    </w:p>
    <w:p w14:paraId="130D06C2" w14:textId="77777777" w:rsidR="008E6A72" w:rsidRPr="008E6A72" w:rsidRDefault="008E6A72" w:rsidP="00C46513">
      <w:pPr>
        <w:numPr>
          <w:ilvl w:val="0"/>
          <w:numId w:val="22"/>
        </w:numPr>
        <w:autoSpaceDE w:val="0"/>
        <w:autoSpaceDN w:val="0"/>
        <w:spacing w:after="0"/>
        <w:ind w:left="426" w:hanging="426"/>
        <w:contextualSpacing/>
        <w:jc w:val="both"/>
        <w:rPr>
          <w:rFonts w:ascii="Arial" w:hAnsi="Arial" w:cs="Arial"/>
          <w:color w:val="000000"/>
          <w:lang w:eastAsia="pl-PL"/>
        </w:rPr>
      </w:pPr>
      <w:r w:rsidRPr="008E6A72">
        <w:rPr>
          <w:rFonts w:ascii="Arial" w:hAnsi="Arial" w:cs="Arial"/>
          <w:bCs/>
          <w:color w:val="000000"/>
          <w:lang w:eastAsia="pl-PL"/>
        </w:rPr>
        <w:t>Strony</w:t>
      </w:r>
      <w:r w:rsidRPr="008E6A72">
        <w:rPr>
          <w:rFonts w:ascii="Arial" w:hAnsi="Arial" w:cs="Arial"/>
          <w:color w:val="000000"/>
          <w:lang w:eastAsia="pl-PL"/>
        </w:rPr>
        <w:t xml:space="preserve"> oświadczają, że przeciwdziałają wszelkim praktykom korupcyjnym i innym nadużyciom, poprzez identyfikowanie oraz zapobieganie powstawaniu zjawisk noszących znamiona korupcyjne. </w:t>
      </w:r>
      <w:r w:rsidRPr="008E6A72">
        <w:rPr>
          <w:rFonts w:ascii="Arial" w:hAnsi="Arial" w:cs="Arial"/>
          <w:bCs/>
          <w:color w:val="000000"/>
          <w:lang w:eastAsia="pl-PL"/>
        </w:rPr>
        <w:t>Strony</w:t>
      </w:r>
      <w:r w:rsidRPr="008E6A72">
        <w:rPr>
          <w:rFonts w:ascii="Arial" w:hAnsi="Arial" w:cs="Arial"/>
          <w:color w:val="000000"/>
          <w:lang w:eastAsia="pl-PL"/>
        </w:rPr>
        <w:t xml:space="preserve"> mogą ustalić sposób przeciwdziałania zagrożeniom korupcyjnym oraz nadużyciom przy wykonywaniu niniejszej Umowy oraz podjąć działania zapobiegawcze.</w:t>
      </w:r>
    </w:p>
    <w:p w14:paraId="75C8FB98" w14:textId="2AB22FBB" w:rsidR="008E6A72" w:rsidRPr="008E6A72" w:rsidRDefault="008E6A72" w:rsidP="00C46513">
      <w:pPr>
        <w:numPr>
          <w:ilvl w:val="0"/>
          <w:numId w:val="22"/>
        </w:numPr>
        <w:autoSpaceDE w:val="0"/>
        <w:autoSpaceDN w:val="0"/>
        <w:spacing w:after="0"/>
        <w:ind w:left="426" w:hanging="426"/>
        <w:contextualSpacing/>
        <w:jc w:val="both"/>
        <w:rPr>
          <w:rFonts w:ascii="Arial" w:hAnsi="Arial" w:cs="Arial"/>
          <w:color w:val="000000"/>
          <w:lang w:eastAsia="pl-PL"/>
        </w:rPr>
      </w:pPr>
      <w:r w:rsidRPr="45F9347D">
        <w:rPr>
          <w:rFonts w:ascii="Arial" w:hAnsi="Arial" w:cs="Arial"/>
          <w:color w:val="000000"/>
          <w:lang w:eastAsia="pl-PL"/>
        </w:rPr>
        <w:t>Wykonawca</w:t>
      </w:r>
      <w:r w:rsidRPr="45F9347D">
        <w:rPr>
          <w:rFonts w:ascii="Arial" w:hAnsi="Arial" w:cs="Arial"/>
          <w:i/>
          <w:iCs/>
          <w:color w:val="000000"/>
          <w:lang w:eastAsia="pl-PL"/>
        </w:rPr>
        <w:t xml:space="preserve"> </w:t>
      </w:r>
      <w:r w:rsidRPr="008E6A72">
        <w:rPr>
          <w:rFonts w:ascii="Arial" w:hAnsi="Arial" w:cs="Arial"/>
          <w:color w:val="000000"/>
          <w:lang w:eastAsia="pl-PL"/>
        </w:rPr>
        <w:t xml:space="preserve">oświadcza, że nie oferował, nie przekazywał, ani nie przyjmował żadnych korzyści majątkowych lub osobistych w celu wpłynięcia na decyzję </w:t>
      </w:r>
      <w:r w:rsidR="00153558" w:rsidRPr="005A096C">
        <w:rPr>
          <w:rFonts w:ascii="Arial" w:hAnsi="Arial" w:cs="Arial"/>
          <w:color w:val="000000" w:themeColor="text1"/>
          <w:lang w:eastAsia="pl-PL"/>
        </w:rPr>
        <w:t>Zamawiającego</w:t>
      </w:r>
      <w:r w:rsidRPr="008E6A72">
        <w:rPr>
          <w:rFonts w:ascii="Arial" w:hAnsi="Arial" w:cs="Arial"/>
          <w:color w:val="000000"/>
          <w:lang w:eastAsia="pl-PL"/>
        </w:rPr>
        <w:t xml:space="preserve"> o wyborze jego oferty jako najkorzystniejszej oraz, że nie podejmował żadnych działań </w:t>
      </w:r>
      <w:r w:rsidRPr="008E6A72">
        <w:rPr>
          <w:rFonts w:ascii="Arial" w:hAnsi="Arial" w:cs="Arial"/>
          <w:color w:val="000000"/>
          <w:lang w:eastAsia="pl-PL"/>
        </w:rPr>
        <w:lastRenderedPageBreak/>
        <w:t xml:space="preserve">sprzecznych z prawem lub dobrymi obyczajami. Ponadto </w:t>
      </w:r>
      <w:r w:rsidRPr="00C20BAB">
        <w:rPr>
          <w:rFonts w:ascii="Arial" w:hAnsi="Arial"/>
          <w:color w:val="000000"/>
        </w:rPr>
        <w:t>Wykonawca</w:t>
      </w:r>
      <w:r w:rsidRPr="008E6A72">
        <w:rPr>
          <w:rFonts w:ascii="Arial" w:hAnsi="Arial" w:cs="Arial"/>
          <w:color w:val="000000"/>
          <w:lang w:eastAsia="pl-PL"/>
        </w:rPr>
        <w:t xml:space="preserve"> oświadcza, że nie brał udziału w jakichkolwiek porozumieniach lub ustaleniach z innymi podmiotami trzecimi, które miałyby na celu wywarcie wpływu na zawarcie niniejszej umowy.</w:t>
      </w:r>
    </w:p>
    <w:p w14:paraId="3A68DC1F" w14:textId="71ABF31D" w:rsidR="008E6A72" w:rsidRPr="008E6A72" w:rsidRDefault="008E6A72" w:rsidP="00C46513">
      <w:pPr>
        <w:numPr>
          <w:ilvl w:val="0"/>
          <w:numId w:val="22"/>
        </w:numPr>
        <w:autoSpaceDE w:val="0"/>
        <w:autoSpaceDN w:val="0"/>
        <w:spacing w:after="0"/>
        <w:ind w:left="426" w:hanging="426"/>
        <w:contextualSpacing/>
        <w:jc w:val="both"/>
        <w:rPr>
          <w:rFonts w:ascii="Arial" w:hAnsi="Arial" w:cs="Arial"/>
          <w:color w:val="000000"/>
          <w:lang w:eastAsia="pl-PL"/>
        </w:rPr>
      </w:pPr>
      <w:r w:rsidRPr="008E6A72">
        <w:rPr>
          <w:rFonts w:ascii="Arial" w:hAnsi="Arial" w:cs="Arial"/>
          <w:color w:val="000000"/>
          <w:lang w:eastAsia="pl-PL"/>
        </w:rPr>
        <w:t>Wykonawca zobowiązuje się do zapobiegania zjawiskom korupcyjnym i innym nadużyciom przy wykonaniu niniejszej umowy.</w:t>
      </w:r>
    </w:p>
    <w:p w14:paraId="7C426C0E" w14:textId="77777777" w:rsidR="00AA7CB4" w:rsidRPr="00F102C4" w:rsidRDefault="00AA7CB4" w:rsidP="005727C3">
      <w:pPr>
        <w:spacing w:after="0" w:line="240" w:lineRule="auto"/>
        <w:jc w:val="both"/>
        <w:rPr>
          <w:rFonts w:ascii="Arial" w:hAnsi="Arial" w:cs="Arial"/>
        </w:rPr>
      </w:pPr>
    </w:p>
    <w:p w14:paraId="1B383E10" w14:textId="3E569E2A" w:rsidR="006C3617" w:rsidRPr="00C67FE8" w:rsidRDefault="0013369F" w:rsidP="00335C6F">
      <w:pPr>
        <w:spacing w:after="0"/>
        <w:jc w:val="center"/>
        <w:rPr>
          <w:rFonts w:ascii="Arial" w:hAnsi="Arial" w:cs="Arial"/>
          <w:b/>
        </w:rPr>
      </w:pPr>
      <w:r w:rsidRPr="00C67FE8">
        <w:rPr>
          <w:rFonts w:ascii="Arial" w:eastAsia="Times New Roman" w:hAnsi="Arial" w:cs="Arial"/>
          <w:b/>
          <w:lang w:bidi="en-US"/>
        </w:rPr>
        <w:t>§</w:t>
      </w:r>
      <w:r w:rsidR="00C51AB0" w:rsidRPr="00C67FE8">
        <w:rPr>
          <w:rFonts w:ascii="Arial" w:eastAsia="Times New Roman" w:hAnsi="Arial" w:cs="Arial"/>
          <w:b/>
          <w:lang w:bidi="en-US"/>
        </w:rPr>
        <w:t xml:space="preserve"> </w:t>
      </w:r>
      <w:r w:rsidR="00C6205C" w:rsidRPr="00C67FE8">
        <w:rPr>
          <w:rFonts w:ascii="Arial" w:hAnsi="Arial" w:cs="Arial"/>
          <w:b/>
        </w:rPr>
        <w:t>2</w:t>
      </w:r>
      <w:r w:rsidR="006D7B62" w:rsidRPr="00C67FE8">
        <w:rPr>
          <w:rFonts w:ascii="Arial" w:hAnsi="Arial" w:cs="Arial"/>
          <w:b/>
        </w:rPr>
        <w:t>5</w:t>
      </w:r>
      <w:r w:rsidR="00C6205C" w:rsidRPr="00C67FE8">
        <w:rPr>
          <w:rFonts w:ascii="Arial" w:hAnsi="Arial" w:cs="Arial"/>
          <w:b/>
        </w:rPr>
        <w:t xml:space="preserve"> </w:t>
      </w:r>
    </w:p>
    <w:p w14:paraId="57B1B1B8" w14:textId="77777777" w:rsidR="00A6504E" w:rsidRPr="00C67FE8" w:rsidRDefault="00A6504E" w:rsidP="00335C6F">
      <w:pPr>
        <w:spacing w:after="0"/>
        <w:jc w:val="center"/>
        <w:rPr>
          <w:rFonts w:ascii="Arial" w:hAnsi="Arial" w:cs="Arial"/>
          <w:b/>
        </w:rPr>
      </w:pPr>
      <w:r w:rsidRPr="00C67FE8">
        <w:rPr>
          <w:rFonts w:ascii="Arial" w:hAnsi="Arial" w:cs="Arial"/>
          <w:b/>
        </w:rPr>
        <w:t xml:space="preserve">Zmiana Umowy </w:t>
      </w:r>
    </w:p>
    <w:p w14:paraId="696E9C5D" w14:textId="51F8E1F8" w:rsidR="00B81F09" w:rsidRDefault="00A6504E" w:rsidP="003C0D27">
      <w:pPr>
        <w:keepNext/>
        <w:numPr>
          <w:ilvl w:val="4"/>
          <w:numId w:val="27"/>
        </w:numPr>
        <w:tabs>
          <w:tab w:val="clear" w:pos="360"/>
          <w:tab w:val="num" w:pos="567"/>
        </w:tabs>
        <w:spacing w:after="0" w:line="240" w:lineRule="auto"/>
        <w:ind w:left="426" w:hanging="426"/>
        <w:jc w:val="both"/>
        <w:rPr>
          <w:rFonts w:ascii="Arial" w:eastAsia="Times New Roman" w:hAnsi="Arial" w:cs="Arial"/>
          <w:lang w:eastAsia="pl-PL"/>
        </w:rPr>
      </w:pPr>
      <w:r w:rsidRPr="00A6504E">
        <w:rPr>
          <w:rFonts w:ascii="Arial" w:eastAsia="Times New Roman" w:hAnsi="Arial" w:cs="Arial"/>
          <w:lang w:eastAsia="pl-PL"/>
        </w:rPr>
        <w:t xml:space="preserve">Wszelkie zmiany i uzupełnienia niniejszej Umowy mogą być dokonywane pod rygorem nieważności jedynie w formie pisemnej w postaci aneksu do Umowy podpisanego przez obydwie Strony, z wyłączeniem zmiany firm Stron, danych wskazanych w § </w:t>
      </w:r>
      <w:r w:rsidR="00D04517">
        <w:rPr>
          <w:rFonts w:ascii="Arial" w:eastAsia="Times New Roman" w:hAnsi="Arial" w:cs="Arial"/>
          <w:lang w:eastAsia="pl-PL"/>
        </w:rPr>
        <w:t>31</w:t>
      </w:r>
      <w:r w:rsidR="00D04517" w:rsidRPr="00A6504E">
        <w:rPr>
          <w:rFonts w:ascii="Arial" w:eastAsia="Times New Roman" w:hAnsi="Arial" w:cs="Arial"/>
          <w:lang w:eastAsia="pl-PL"/>
        </w:rPr>
        <w:t xml:space="preserve"> </w:t>
      </w:r>
      <w:r w:rsidRPr="00A6504E">
        <w:rPr>
          <w:rFonts w:ascii="Arial" w:eastAsia="Times New Roman" w:hAnsi="Arial" w:cs="Arial"/>
          <w:lang w:eastAsia="pl-PL"/>
        </w:rPr>
        <w:t xml:space="preserve">ust. </w:t>
      </w:r>
      <w:ins w:id="43" w:author="Doriana Paszkowiak" w:date="2025-11-03T13:24:00Z" w16du:dateUtc="2025-11-03T12:24:00Z">
        <w:r w:rsidR="00004329">
          <w:rPr>
            <w:rFonts w:ascii="Arial" w:eastAsia="Times New Roman" w:hAnsi="Arial" w:cs="Arial"/>
            <w:lang w:eastAsia="pl-PL"/>
          </w:rPr>
          <w:t>2</w:t>
        </w:r>
      </w:ins>
      <w:del w:id="44" w:author="Doriana Paszkowiak" w:date="2025-11-03T13:24:00Z" w16du:dateUtc="2025-11-03T12:24:00Z">
        <w:r w:rsidRPr="00A6504E" w:rsidDel="00004329">
          <w:rPr>
            <w:rFonts w:ascii="Arial" w:eastAsia="Times New Roman" w:hAnsi="Arial" w:cs="Arial"/>
            <w:lang w:eastAsia="pl-PL"/>
          </w:rPr>
          <w:delText>3</w:delText>
        </w:r>
      </w:del>
      <w:r w:rsidRPr="00A6504E">
        <w:rPr>
          <w:rFonts w:ascii="Arial" w:eastAsia="Times New Roman" w:hAnsi="Arial" w:cs="Arial"/>
          <w:lang w:eastAsia="pl-PL"/>
        </w:rPr>
        <w:t xml:space="preserve"> zdanie pierwsze Umowy, osób wskazanych </w:t>
      </w:r>
      <w:r w:rsidRPr="00A6504E">
        <w:rPr>
          <w:rFonts w:ascii="Arial" w:eastAsia="Times New Roman" w:hAnsi="Arial" w:cs="Arial"/>
          <w:i/>
          <w:iCs/>
          <w:lang w:eastAsia="pl-PL"/>
        </w:rPr>
        <w:t xml:space="preserve">w </w:t>
      </w:r>
      <w:r w:rsidRPr="00A6504E">
        <w:rPr>
          <w:rFonts w:ascii="Arial" w:eastAsia="Times New Roman" w:hAnsi="Arial" w:cs="Arial"/>
          <w:lang w:eastAsia="pl-PL"/>
        </w:rPr>
        <w:t xml:space="preserve">§ </w:t>
      </w:r>
      <w:r w:rsidR="00D04517">
        <w:rPr>
          <w:rFonts w:ascii="Arial" w:eastAsia="Times New Roman" w:hAnsi="Arial" w:cs="Arial"/>
          <w:lang w:eastAsia="pl-PL"/>
        </w:rPr>
        <w:t xml:space="preserve">31 </w:t>
      </w:r>
      <w:r>
        <w:rPr>
          <w:rFonts w:ascii="Arial" w:eastAsia="Times New Roman" w:hAnsi="Arial" w:cs="Arial"/>
          <w:lang w:eastAsia="pl-PL"/>
        </w:rPr>
        <w:t>ust. 1</w:t>
      </w:r>
      <w:r w:rsidRPr="00A6504E">
        <w:rPr>
          <w:rFonts w:ascii="Arial" w:eastAsia="Times New Roman" w:hAnsi="Arial" w:cs="Arial"/>
          <w:lang w:eastAsia="pl-PL"/>
        </w:rPr>
        <w:t xml:space="preserve"> Umowy, danych kontaktowych tych osób oraz innych tym podobnych danych, które będą następować </w:t>
      </w:r>
      <w:r w:rsidRPr="00A6504E">
        <w:rPr>
          <w:rFonts w:ascii="Arial" w:eastAsia="Times New Roman" w:hAnsi="Arial" w:cs="Arial"/>
          <w:lang w:eastAsia="pl-PL"/>
        </w:rPr>
        <w:br/>
        <w:t>w drodze pisemnego oświadczenia Strony, której dana zmiana dotyczy.</w:t>
      </w:r>
    </w:p>
    <w:p w14:paraId="43172A8D" w14:textId="7735822B" w:rsidR="006336E1" w:rsidRPr="006336E1" w:rsidRDefault="006336E1" w:rsidP="00C67FE8">
      <w:pPr>
        <w:keepNext/>
        <w:numPr>
          <w:ilvl w:val="4"/>
          <w:numId w:val="27"/>
        </w:numPr>
        <w:tabs>
          <w:tab w:val="clear" w:pos="360"/>
          <w:tab w:val="num" w:pos="567"/>
        </w:tabs>
        <w:spacing w:after="0" w:line="240" w:lineRule="auto"/>
        <w:ind w:left="426" w:hanging="426"/>
        <w:jc w:val="both"/>
        <w:rPr>
          <w:rFonts w:ascii="Arial" w:hAnsi="Arial" w:cs="Arial"/>
        </w:rPr>
      </w:pPr>
      <w:r w:rsidRPr="00337AA3">
        <w:rPr>
          <w:rFonts w:ascii="Arial" w:hAnsi="Arial" w:cs="Arial"/>
        </w:rPr>
        <w:t>Dopuszcza się zmiany postanowień Umowy w stosunku do treści oferty, na podstawie której dokonano wyboru Wykonawcy. Do okoliczności uprawniających do ewentualnych zmian postanowień Umowy należą:</w:t>
      </w:r>
    </w:p>
    <w:p w14:paraId="40C42D59" w14:textId="5ACFB14B" w:rsidR="00337AA3" w:rsidRPr="006336E1" w:rsidRDefault="00337AA3" w:rsidP="00C67FE8">
      <w:pPr>
        <w:spacing w:after="0" w:line="240" w:lineRule="auto"/>
        <w:ind w:left="851" w:hanging="425"/>
        <w:jc w:val="both"/>
        <w:rPr>
          <w:rFonts w:ascii="Arial" w:hAnsi="Arial" w:cs="Arial"/>
        </w:rPr>
      </w:pPr>
      <w:r>
        <w:rPr>
          <w:rFonts w:ascii="Arial" w:hAnsi="Arial" w:cs="Arial"/>
        </w:rPr>
        <w:t>1</w:t>
      </w:r>
      <w:r w:rsidR="006336E1" w:rsidRPr="006336E1">
        <w:rPr>
          <w:rFonts w:ascii="Arial" w:hAnsi="Arial" w:cs="Arial"/>
        </w:rPr>
        <w:t>)</w:t>
      </w:r>
      <w:r w:rsidR="006336E1" w:rsidRPr="006336E1">
        <w:rPr>
          <w:rFonts w:ascii="Arial" w:hAnsi="Arial" w:cs="Arial"/>
        </w:rPr>
        <w:tab/>
        <w:t>zmiany w Przedmiocie Umowy korzystne dla Zamawiającego z punktu widzenia ekonomiczno-finansowego (np. obniżające koszty realizowania umowy itp.);</w:t>
      </w:r>
    </w:p>
    <w:p w14:paraId="213CC512" w14:textId="6CD165E2" w:rsidR="006336E1" w:rsidRPr="006336E1" w:rsidRDefault="00337AA3" w:rsidP="00C67FE8">
      <w:pPr>
        <w:spacing w:after="0" w:line="240" w:lineRule="auto"/>
        <w:ind w:left="851" w:hanging="425"/>
        <w:jc w:val="both"/>
        <w:rPr>
          <w:rFonts w:ascii="Arial" w:hAnsi="Arial" w:cs="Arial"/>
        </w:rPr>
      </w:pPr>
      <w:r>
        <w:rPr>
          <w:rFonts w:ascii="Arial" w:hAnsi="Arial" w:cs="Arial"/>
        </w:rPr>
        <w:t>2</w:t>
      </w:r>
      <w:r w:rsidR="006336E1" w:rsidRPr="006336E1">
        <w:rPr>
          <w:rFonts w:ascii="Arial" w:hAnsi="Arial" w:cs="Arial"/>
        </w:rPr>
        <w:t>)</w:t>
      </w:r>
      <w:r w:rsidR="006336E1" w:rsidRPr="006336E1">
        <w:rPr>
          <w:rFonts w:ascii="Arial" w:hAnsi="Arial" w:cs="Arial"/>
        </w:rPr>
        <w:tab/>
        <w:t>działanie Siły Wyższej uniemożliwiającej bądź utrudniającej realizację Przedmiotu Umowy;</w:t>
      </w:r>
    </w:p>
    <w:p w14:paraId="3360FF68" w14:textId="383E6E90" w:rsidR="006336E1" w:rsidRPr="006336E1" w:rsidRDefault="00337AA3" w:rsidP="00C67FE8">
      <w:pPr>
        <w:spacing w:after="0" w:line="240" w:lineRule="auto"/>
        <w:ind w:left="851" w:hanging="425"/>
        <w:jc w:val="both"/>
        <w:rPr>
          <w:rFonts w:ascii="Arial" w:hAnsi="Arial" w:cs="Arial"/>
        </w:rPr>
      </w:pPr>
      <w:r>
        <w:rPr>
          <w:rFonts w:ascii="Arial" w:hAnsi="Arial" w:cs="Arial"/>
        </w:rPr>
        <w:t>3</w:t>
      </w:r>
      <w:r w:rsidR="006336E1" w:rsidRPr="006336E1">
        <w:rPr>
          <w:rFonts w:ascii="Arial" w:hAnsi="Arial" w:cs="Arial"/>
        </w:rPr>
        <w:t>)</w:t>
      </w:r>
      <w:r w:rsidR="006336E1" w:rsidRPr="006336E1">
        <w:rPr>
          <w:rFonts w:ascii="Arial" w:hAnsi="Arial" w:cs="Arial"/>
        </w:rPr>
        <w:tab/>
        <w:t>konieczność powierzenia podwykonawcom części Zamówienia, która ujawni się dopiero w trakcie realizacji Przedmiotu Umowy z przyczyn, których Wykonawca nie był w stanie przewidzieć na etapie sporządzenia oferty;</w:t>
      </w:r>
    </w:p>
    <w:p w14:paraId="572678EF" w14:textId="4DD8AB88" w:rsidR="006336E1" w:rsidRPr="006336E1" w:rsidRDefault="00337AA3" w:rsidP="00C67FE8">
      <w:pPr>
        <w:spacing w:after="0" w:line="240" w:lineRule="auto"/>
        <w:ind w:left="851" w:hanging="425"/>
        <w:jc w:val="both"/>
        <w:rPr>
          <w:rFonts w:ascii="Arial" w:hAnsi="Arial" w:cs="Arial"/>
        </w:rPr>
      </w:pPr>
      <w:r>
        <w:rPr>
          <w:rFonts w:ascii="Arial" w:hAnsi="Arial" w:cs="Arial"/>
        </w:rPr>
        <w:t>4</w:t>
      </w:r>
      <w:r w:rsidR="006336E1" w:rsidRPr="006336E1">
        <w:rPr>
          <w:rFonts w:ascii="Arial" w:hAnsi="Arial" w:cs="Arial"/>
        </w:rPr>
        <w:t>)</w:t>
      </w:r>
      <w:r w:rsidR="006336E1" w:rsidRPr="006336E1">
        <w:rPr>
          <w:rFonts w:ascii="Arial" w:hAnsi="Arial" w:cs="Arial"/>
        </w:rPr>
        <w:tab/>
        <w:t>inne przyczyny zewnętrzne, niezależne wyłącznie od Zamawiającego a zarazem niezależne od Wykonawcy, uniemożliwiające bądź utrudniające realizację Przedmiotu Umowy;</w:t>
      </w:r>
    </w:p>
    <w:p w14:paraId="4B76C6F3" w14:textId="46B8CA4D" w:rsidR="006336E1" w:rsidRPr="006336E1" w:rsidRDefault="00337AA3" w:rsidP="00C67FE8">
      <w:pPr>
        <w:spacing w:after="0" w:line="240" w:lineRule="auto"/>
        <w:ind w:left="851" w:hanging="425"/>
        <w:jc w:val="both"/>
        <w:rPr>
          <w:rFonts w:ascii="Arial" w:hAnsi="Arial" w:cs="Arial"/>
        </w:rPr>
      </w:pPr>
      <w:r>
        <w:rPr>
          <w:rFonts w:ascii="Arial" w:hAnsi="Arial" w:cs="Arial"/>
        </w:rPr>
        <w:t>5</w:t>
      </w:r>
      <w:r w:rsidR="006336E1" w:rsidRPr="006336E1">
        <w:rPr>
          <w:rFonts w:ascii="Arial" w:hAnsi="Arial" w:cs="Arial"/>
        </w:rPr>
        <w:t>)</w:t>
      </w:r>
      <w:r w:rsidR="006336E1" w:rsidRPr="006336E1">
        <w:rPr>
          <w:rFonts w:ascii="Arial" w:hAnsi="Arial" w:cs="Arial"/>
        </w:rPr>
        <w:tab/>
        <w:t xml:space="preserve">wydłużenie terminu końcowego realizacji Umowy, wskazanego w </w:t>
      </w:r>
      <w:r w:rsidR="00600609" w:rsidRPr="00600609">
        <w:rPr>
          <w:rFonts w:ascii="Arial" w:hAnsi="Arial" w:cs="Arial"/>
        </w:rPr>
        <w:t>§ 2</w:t>
      </w:r>
      <w:r w:rsidR="00D8593D">
        <w:rPr>
          <w:rFonts w:ascii="Arial" w:hAnsi="Arial" w:cs="Arial"/>
        </w:rPr>
        <w:t xml:space="preserve"> ust. 1</w:t>
      </w:r>
      <w:r w:rsidR="00600609">
        <w:rPr>
          <w:rFonts w:ascii="Arial" w:hAnsi="Arial" w:cs="Arial"/>
        </w:rPr>
        <w:t xml:space="preserve"> Umowy</w:t>
      </w:r>
      <w:r w:rsidR="006336E1" w:rsidRPr="006336E1">
        <w:rPr>
          <w:rFonts w:ascii="Arial" w:hAnsi="Arial" w:cs="Arial"/>
        </w:rPr>
        <w:t xml:space="preserve"> – w razie wystąpienia następujących sytuacji: </w:t>
      </w:r>
      <w:r w:rsidR="00600609">
        <w:rPr>
          <w:rFonts w:ascii="Arial" w:hAnsi="Arial" w:cs="Arial"/>
        </w:rPr>
        <w:t>długiej procedury administracyjnej zmierzającej do wydania decyzji/pozwolenia</w:t>
      </w:r>
      <w:r w:rsidR="000E3AC4">
        <w:rPr>
          <w:rFonts w:ascii="Arial" w:hAnsi="Arial" w:cs="Arial"/>
        </w:rPr>
        <w:t xml:space="preserve"> przekraczającej terminy Kodeksu Postępowania Administracyjnego</w:t>
      </w:r>
      <w:r w:rsidR="00600609">
        <w:rPr>
          <w:rFonts w:ascii="Arial" w:hAnsi="Arial" w:cs="Arial"/>
        </w:rPr>
        <w:t xml:space="preserve"> (jeśli będzie wymagane)</w:t>
      </w:r>
      <w:r w:rsidR="00600609" w:rsidRPr="006336E1">
        <w:rPr>
          <w:rFonts w:ascii="Arial" w:hAnsi="Arial" w:cs="Arial"/>
        </w:rPr>
        <w:t>,</w:t>
      </w:r>
    </w:p>
    <w:p w14:paraId="126B4751" w14:textId="0556EBAF" w:rsidR="00337AA3" w:rsidRPr="006336E1" w:rsidRDefault="00337AA3" w:rsidP="003E3D01">
      <w:pPr>
        <w:spacing w:after="0" w:line="240" w:lineRule="auto"/>
        <w:ind w:left="851" w:hanging="425"/>
        <w:jc w:val="both"/>
        <w:rPr>
          <w:rFonts w:ascii="Arial" w:hAnsi="Arial" w:cs="Arial"/>
        </w:rPr>
      </w:pPr>
      <w:r>
        <w:rPr>
          <w:rFonts w:ascii="Arial" w:hAnsi="Arial" w:cs="Arial"/>
        </w:rPr>
        <w:t>6</w:t>
      </w:r>
      <w:r w:rsidR="006336E1" w:rsidRPr="006336E1">
        <w:rPr>
          <w:rFonts w:ascii="Arial" w:hAnsi="Arial" w:cs="Arial"/>
        </w:rPr>
        <w:t>)</w:t>
      </w:r>
      <w:r w:rsidR="006336E1" w:rsidRPr="006336E1">
        <w:rPr>
          <w:rFonts w:ascii="Arial" w:hAnsi="Arial" w:cs="Arial"/>
        </w:rPr>
        <w:tab/>
        <w:t>zmiana sposobu rozliczania Umowy lub dokonywania płatności na rzecz Wykonawcy – korzystna dla Zamawiającego z punktu widzenia ekonomiczno - finansowego (np. obniżająca koszty zrealizowania umowy, itp.)</w:t>
      </w:r>
      <w:r>
        <w:rPr>
          <w:rFonts w:ascii="Arial" w:hAnsi="Arial" w:cs="Arial"/>
        </w:rPr>
        <w:t>.</w:t>
      </w:r>
      <w:r w:rsidR="006336E1" w:rsidRPr="006336E1">
        <w:rPr>
          <w:rFonts w:ascii="Arial" w:hAnsi="Arial" w:cs="Arial"/>
        </w:rPr>
        <w:t xml:space="preserve"> </w:t>
      </w:r>
    </w:p>
    <w:p w14:paraId="7CB01A4B" w14:textId="77777777" w:rsidR="00F71A80" w:rsidRDefault="00F71A80" w:rsidP="00335C6F">
      <w:pPr>
        <w:spacing w:after="0"/>
        <w:jc w:val="center"/>
        <w:rPr>
          <w:rFonts w:ascii="Arial" w:hAnsi="Arial" w:cs="Arial"/>
          <w:b/>
        </w:rPr>
      </w:pPr>
    </w:p>
    <w:p w14:paraId="1E570F80" w14:textId="45CDA141" w:rsidR="00A6504E" w:rsidRDefault="00A6504E" w:rsidP="00335C6F">
      <w:pPr>
        <w:spacing w:after="0"/>
        <w:jc w:val="center"/>
        <w:rPr>
          <w:rFonts w:ascii="Arial" w:hAnsi="Arial" w:cs="Arial"/>
          <w:b/>
        </w:rPr>
      </w:pPr>
      <w:r>
        <w:rPr>
          <w:rFonts w:ascii="Arial" w:hAnsi="Arial" w:cs="Arial"/>
          <w:b/>
        </w:rPr>
        <w:t xml:space="preserve">§ </w:t>
      </w:r>
      <w:r w:rsidR="00C6205C">
        <w:rPr>
          <w:rFonts w:ascii="Arial" w:hAnsi="Arial" w:cs="Arial"/>
          <w:b/>
        </w:rPr>
        <w:t>2</w:t>
      </w:r>
      <w:r w:rsidR="006D7B62">
        <w:rPr>
          <w:rFonts w:ascii="Arial" w:hAnsi="Arial" w:cs="Arial"/>
          <w:b/>
        </w:rPr>
        <w:t>6</w:t>
      </w:r>
    </w:p>
    <w:p w14:paraId="0CFA5C79" w14:textId="77777777" w:rsidR="00A6504E" w:rsidRPr="005C5685" w:rsidRDefault="00A6504E" w:rsidP="00A6504E">
      <w:pPr>
        <w:widowControl w:val="0"/>
        <w:jc w:val="center"/>
        <w:rPr>
          <w:rFonts w:eastAsia="Arial" w:cs="Arial"/>
          <w:b/>
          <w:bCs/>
        </w:rPr>
      </w:pPr>
      <w:r>
        <w:rPr>
          <w:rFonts w:ascii="Arial" w:eastAsia="Arial" w:hAnsi="Arial" w:cs="Arial"/>
          <w:b/>
          <w:bCs/>
        </w:rPr>
        <w:t>Obowiązki informacyjne</w:t>
      </w:r>
    </w:p>
    <w:p w14:paraId="7BBA3F8E" w14:textId="7B551B33" w:rsidR="00A6504E" w:rsidRPr="005C5685" w:rsidRDefault="00A6504E" w:rsidP="00C46513">
      <w:pPr>
        <w:pStyle w:val="Akapitzlist"/>
        <w:widowControl w:val="0"/>
        <w:numPr>
          <w:ilvl w:val="0"/>
          <w:numId w:val="26"/>
        </w:numPr>
        <w:ind w:left="426" w:hanging="436"/>
        <w:contextualSpacing/>
        <w:jc w:val="both"/>
        <w:rPr>
          <w:rFonts w:eastAsia="Arial" w:cs="Arial"/>
        </w:rPr>
      </w:pPr>
      <w:r w:rsidRPr="00840502">
        <w:rPr>
          <w:rFonts w:ascii="Arial" w:eastAsia="Arial" w:hAnsi="Arial" w:cs="Arial"/>
          <w:lang w:eastAsia="en-US"/>
        </w:rPr>
        <w:t>Wykonawca oświadcza, że w związku z przynależnością Zamawiającego do Grupy Kapitałowej TAURON, której holder (TAURON Polska Energia S.A.) posiada status spółki publicznej, Wykonawca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(tekst jednolity Dz. U. z 2019 r., poz. 623, z późn. zm.)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w:t>
      </w:r>
    </w:p>
    <w:p w14:paraId="725087A4" w14:textId="52988DAA" w:rsidR="00E4771D" w:rsidRPr="003C0D27" w:rsidRDefault="00A6504E" w:rsidP="00A6504E">
      <w:pPr>
        <w:pStyle w:val="Akapitzlist"/>
        <w:widowControl w:val="0"/>
        <w:numPr>
          <w:ilvl w:val="0"/>
          <w:numId w:val="26"/>
        </w:numPr>
        <w:ind w:left="426" w:hanging="426"/>
        <w:contextualSpacing/>
        <w:jc w:val="both"/>
        <w:rPr>
          <w:rFonts w:eastAsia="Arial" w:cs="Arial"/>
        </w:rPr>
      </w:pPr>
      <w:r w:rsidRPr="00840502">
        <w:rPr>
          <w:rFonts w:ascii="Arial" w:eastAsia="Arial" w:hAnsi="Arial" w:cs="Arial"/>
          <w:lang w:eastAsia="en-US"/>
        </w:rPr>
        <w:t>Wykonawca zobowiązuje się do przekazania Zamawiającemu listy jednostek zależnych wchodzących w skład jego grupy kapitałowej w rozumieniu przepisów o rachunkowości oraz niezwłocznego informowania Zamawiającego o każdej zmianie w składzie tej grupy.</w:t>
      </w:r>
    </w:p>
    <w:p w14:paraId="54198893" w14:textId="77777777" w:rsidR="003C0D27" w:rsidRPr="003C0D27" w:rsidRDefault="003C0D27" w:rsidP="003C0D27">
      <w:pPr>
        <w:pStyle w:val="Akapitzlist"/>
        <w:widowControl w:val="0"/>
        <w:ind w:left="426"/>
        <w:contextualSpacing/>
        <w:jc w:val="both"/>
        <w:rPr>
          <w:rFonts w:eastAsia="Arial" w:cs="Arial"/>
        </w:rPr>
      </w:pPr>
    </w:p>
    <w:p w14:paraId="57E1AAA1" w14:textId="1C32136C" w:rsidR="00E4771D" w:rsidRPr="00BE5E0A" w:rsidRDefault="00E4771D" w:rsidP="00C20BAB">
      <w:pPr>
        <w:spacing w:after="0" w:line="240" w:lineRule="auto"/>
        <w:ind w:left="3978" w:firstLine="270"/>
        <w:rPr>
          <w:rFonts w:ascii="Arial" w:eastAsia="Times New Roman" w:hAnsi="Arial" w:cs="Arial"/>
          <w:b/>
          <w:lang w:bidi="en-US"/>
        </w:rPr>
      </w:pPr>
      <w:r w:rsidRPr="00BE5E0A">
        <w:rPr>
          <w:rFonts w:ascii="Arial" w:eastAsia="Times New Roman" w:hAnsi="Arial" w:cs="Arial"/>
          <w:b/>
          <w:lang w:bidi="en-US"/>
        </w:rPr>
        <w:t>§ 2</w:t>
      </w:r>
      <w:r w:rsidR="006D7B62">
        <w:rPr>
          <w:rFonts w:ascii="Arial" w:eastAsia="Times New Roman" w:hAnsi="Arial" w:cs="Arial"/>
          <w:b/>
          <w:lang w:bidi="en-US"/>
        </w:rPr>
        <w:t>7</w:t>
      </w:r>
    </w:p>
    <w:p w14:paraId="075BC3AD" w14:textId="0B016439" w:rsidR="00E4771D" w:rsidRPr="00A16C93" w:rsidRDefault="009D7C38" w:rsidP="00E4771D">
      <w:pPr>
        <w:jc w:val="center"/>
        <w:rPr>
          <w:rFonts w:asciiTheme="majorHAnsi" w:eastAsiaTheme="majorEastAsia" w:hAnsiTheme="majorHAnsi" w:cstheme="majorBidi"/>
          <w:iCs/>
          <w:color w:val="1F3763" w:themeColor="accent1" w:themeShade="7F"/>
          <w:sz w:val="24"/>
          <w:szCs w:val="24"/>
        </w:rPr>
      </w:pPr>
      <w:r w:rsidRPr="45F9347D">
        <w:rPr>
          <w:rFonts w:ascii="Arial" w:eastAsia="Times New Roman" w:hAnsi="Arial" w:cs="Arial"/>
          <w:b/>
          <w:bCs/>
          <w:lang w:bidi="en-US"/>
        </w:rPr>
        <w:t>Klauzula compliance</w:t>
      </w:r>
    </w:p>
    <w:p w14:paraId="666E6783" w14:textId="3F131880" w:rsidR="00E4771D" w:rsidRPr="009B4979" w:rsidRDefault="00856646" w:rsidP="006B40D1">
      <w:pPr>
        <w:pStyle w:val="Akapitzlist"/>
        <w:numPr>
          <w:ilvl w:val="0"/>
          <w:numId w:val="51"/>
        </w:numPr>
        <w:ind w:left="357" w:hanging="357"/>
        <w:contextualSpacing/>
        <w:jc w:val="both"/>
        <w:rPr>
          <w:rFonts w:ascii="Arial" w:hAnsi="Arial" w:cs="Arial"/>
        </w:rPr>
      </w:pPr>
      <w:r w:rsidRPr="003B233F">
        <w:rPr>
          <w:rFonts w:ascii="Arial" w:hAnsi="Arial" w:cs="Arial"/>
          <w:bCs/>
          <w:iCs/>
        </w:rPr>
        <w:lastRenderedPageBreak/>
        <w:t xml:space="preserve">Zamawiający </w:t>
      </w:r>
      <w:r w:rsidR="00E4771D" w:rsidRPr="009B4979">
        <w:rPr>
          <w:rFonts w:ascii="Arial" w:hAnsi="Arial" w:cs="Arial"/>
        </w:rPr>
        <w:t xml:space="preserve">oświadcza, że prowadzi działalność w sposób odpowiedzialny tj. zgodnie z przyjętymi normami etycznymi, przepisami obowiązującego prawa oraz zasadami wynikającymi z Kodeksu Odpowiedzialnego Biznesu Grupy TAURON, dostępnego na stronie internetowej </w:t>
      </w:r>
      <w:hyperlink r:id="rId19" w:history="1">
        <w:r w:rsidR="00E4771D" w:rsidRPr="009B4979">
          <w:rPr>
            <w:rFonts w:ascii="Arial" w:hAnsi="Arial" w:cs="Arial"/>
          </w:rPr>
          <w:t>www.tauron.pl</w:t>
        </w:r>
      </w:hyperlink>
      <w:r w:rsidR="002425C3">
        <w:rPr>
          <w:rFonts w:ascii="Arial" w:hAnsi="Arial" w:cs="Arial"/>
        </w:rPr>
        <w:t xml:space="preserve"> </w:t>
      </w:r>
    </w:p>
    <w:p w14:paraId="3CBBEEE5" w14:textId="3C694960" w:rsidR="0033492E" w:rsidRDefault="0033492E" w:rsidP="006B40D1">
      <w:pPr>
        <w:pStyle w:val="Akapitzlist"/>
        <w:numPr>
          <w:ilvl w:val="0"/>
          <w:numId w:val="51"/>
        </w:numPr>
        <w:ind w:left="357" w:hanging="357"/>
        <w:contextualSpacing/>
        <w:jc w:val="both"/>
        <w:rPr>
          <w:rFonts w:ascii="Arial" w:hAnsi="Arial" w:cs="Arial"/>
        </w:rPr>
      </w:pPr>
      <w:r>
        <w:rPr>
          <w:rFonts w:ascii="Arial" w:hAnsi="Arial" w:cs="Arial"/>
        </w:rPr>
        <w:t>Wykonawca</w:t>
      </w:r>
      <w:r w:rsidRPr="009B4979">
        <w:rPr>
          <w:rFonts w:ascii="Arial" w:hAnsi="Arial" w:cs="Arial"/>
        </w:rPr>
        <w:t xml:space="preserve"> oświadcza, że zapoznał się z postanowieniami Kodeksu Odpowiedzialnego Biznesu Grupy TAURON </w:t>
      </w:r>
      <w:r>
        <w:rPr>
          <w:rFonts w:ascii="Arial" w:hAnsi="Arial" w:cs="Arial"/>
        </w:rPr>
        <w:t xml:space="preserve">i </w:t>
      </w:r>
      <w:r w:rsidRPr="00EC6E6A">
        <w:rPr>
          <w:rFonts w:ascii="Arial" w:hAnsi="Arial" w:cs="Arial"/>
        </w:rPr>
        <w:t>Kodeksu Post</w:t>
      </w:r>
      <w:r>
        <w:rPr>
          <w:rFonts w:ascii="Arial" w:hAnsi="Arial" w:cs="Arial"/>
        </w:rPr>
        <w:t>ę</w:t>
      </w:r>
      <w:r w:rsidRPr="00EC6E6A">
        <w:rPr>
          <w:rFonts w:ascii="Arial" w:hAnsi="Arial" w:cs="Arial"/>
        </w:rPr>
        <w:t xml:space="preserve">powania dla Kontrahentów Grupy TAURON </w:t>
      </w:r>
      <w:r w:rsidRPr="009B4979">
        <w:rPr>
          <w:rFonts w:ascii="Arial" w:hAnsi="Arial" w:cs="Arial"/>
        </w:rPr>
        <w:t xml:space="preserve">oraz że zobowiązuje się ich przestrzegać w trakcie współpracy ze Spółkami Grupy TAURON. </w:t>
      </w:r>
      <w:r>
        <w:rPr>
          <w:rFonts w:ascii="Arial" w:hAnsi="Arial" w:cs="Arial"/>
        </w:rPr>
        <w:t>Wykonawca</w:t>
      </w:r>
      <w:r w:rsidRPr="009B4979">
        <w:rPr>
          <w:rFonts w:ascii="Arial" w:hAnsi="Arial" w:cs="Arial"/>
        </w:rPr>
        <w:t xml:space="preserve"> oświadcza, że powyższe zasady będą również stosowane przez wszelkie osoby zaangażowane w wykonanie niniejszej umowy (pracownicy, podwykonawcy, osoby trzecie).</w:t>
      </w:r>
      <w:r w:rsidR="002425C3">
        <w:rPr>
          <w:rFonts w:ascii="Arial" w:hAnsi="Arial" w:cs="Arial"/>
        </w:rPr>
        <w:t xml:space="preserve"> </w:t>
      </w:r>
      <w:r w:rsidRPr="009B4979">
        <w:rPr>
          <w:rFonts w:ascii="Arial" w:hAnsi="Arial" w:cs="Arial"/>
        </w:rPr>
        <w:t xml:space="preserve">Za wszystkie działania lub zaniechania stanowiące naruszenia powyższych zasad dokonane przez osoby, którym powierza wykonanie Umowy (pracownicy, podwykonawcy, osoby trzecie) </w:t>
      </w:r>
      <w:r>
        <w:rPr>
          <w:rFonts w:ascii="Arial" w:hAnsi="Arial" w:cs="Arial"/>
        </w:rPr>
        <w:t>Wykonawca</w:t>
      </w:r>
      <w:r w:rsidRPr="009B4979">
        <w:rPr>
          <w:rFonts w:ascii="Arial" w:hAnsi="Arial" w:cs="Arial"/>
        </w:rPr>
        <w:t xml:space="preserve"> ponosi odpowiedzialności jak za działania własne.</w:t>
      </w:r>
      <w:r w:rsidRPr="002E16DD">
        <w:t xml:space="preserve"> </w:t>
      </w:r>
      <w:r w:rsidRPr="002E16DD">
        <w:rPr>
          <w:rFonts w:ascii="Arial" w:hAnsi="Arial" w:cs="Arial"/>
        </w:rPr>
        <w:t>Zamawiający zastrzega sobie możliwość przeprowadzenia audytów osobiście lub przez upoważnione osoby, w celu weryfikacji stosowania postanowień Kodeksu Postępowania dla Kontrahentów Grupy TAURON</w:t>
      </w:r>
      <w:r>
        <w:rPr>
          <w:rFonts w:ascii="Arial" w:hAnsi="Arial" w:cs="Arial"/>
        </w:rPr>
        <w:t>.</w:t>
      </w:r>
    </w:p>
    <w:p w14:paraId="2A5F7237" w14:textId="2364D0B8" w:rsidR="00CA7B97" w:rsidRPr="00CA7B97" w:rsidRDefault="00CA7B97" w:rsidP="006B40D1">
      <w:pPr>
        <w:pStyle w:val="Akapitzlist"/>
        <w:numPr>
          <w:ilvl w:val="0"/>
          <w:numId w:val="51"/>
        </w:numPr>
        <w:ind w:left="357" w:hanging="357"/>
        <w:contextualSpacing/>
        <w:jc w:val="both"/>
        <w:rPr>
          <w:rFonts w:ascii="Arial" w:hAnsi="Arial" w:cs="Arial"/>
        </w:rPr>
      </w:pPr>
      <w:r>
        <w:rPr>
          <w:rFonts w:ascii="Arial" w:hAnsi="Arial" w:cs="Arial"/>
        </w:rPr>
        <w:t>Wykonawca</w:t>
      </w:r>
      <w:r w:rsidRPr="00CA7B97">
        <w:rPr>
          <w:rFonts w:ascii="Arial" w:hAnsi="Arial" w:cs="Arial"/>
        </w:rPr>
        <w:t xml:space="preserve"> oświadcza, że zapoznał się z postanowieniami Polityki Poszanowania Praw Człowieka w Grupie TAURON, dostępnej na stronie internetowej www.tauron.pl oraz zobowiązuje się do jej przestrzegania w trakcie współpracy ze Spółkami Grupy TAURON.</w:t>
      </w:r>
    </w:p>
    <w:p w14:paraId="2AAD729C" w14:textId="63285077" w:rsidR="00CA7B97" w:rsidRPr="00CA7B97" w:rsidRDefault="00CA7B97" w:rsidP="00C46513">
      <w:pPr>
        <w:pStyle w:val="Akapitzlist"/>
        <w:numPr>
          <w:ilvl w:val="0"/>
          <w:numId w:val="51"/>
        </w:numPr>
        <w:contextualSpacing/>
        <w:jc w:val="both"/>
        <w:rPr>
          <w:rFonts w:ascii="Arial" w:hAnsi="Arial" w:cs="Arial"/>
        </w:rPr>
      </w:pPr>
      <w:r>
        <w:rPr>
          <w:rFonts w:ascii="Arial" w:hAnsi="Arial" w:cs="Arial"/>
        </w:rPr>
        <w:t>Wykonawca</w:t>
      </w:r>
      <w:r w:rsidRPr="00CA7B97">
        <w:rPr>
          <w:rFonts w:ascii="Arial" w:hAnsi="Arial" w:cs="Arial"/>
        </w:rPr>
        <w:t xml:space="preserve">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5B12A136" w14:textId="76D999CB" w:rsidR="00CA7B97" w:rsidRPr="00CA7B97" w:rsidRDefault="00CA7B97" w:rsidP="00C46513">
      <w:pPr>
        <w:pStyle w:val="Akapitzlist"/>
        <w:numPr>
          <w:ilvl w:val="0"/>
          <w:numId w:val="51"/>
        </w:numPr>
        <w:contextualSpacing/>
        <w:jc w:val="both"/>
        <w:rPr>
          <w:rFonts w:ascii="Arial" w:hAnsi="Arial" w:cs="Arial"/>
        </w:rPr>
      </w:pPr>
      <w:r>
        <w:rPr>
          <w:rFonts w:ascii="Arial" w:hAnsi="Arial" w:cs="Arial"/>
        </w:rPr>
        <w:t>Wykonawca</w:t>
      </w:r>
      <w:r w:rsidRPr="00CA7B97">
        <w:rPr>
          <w:rFonts w:ascii="Arial" w:hAnsi="Arial" w:cs="Arial"/>
        </w:rPr>
        <w:t xml:space="preserve">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128C3D1D" w14:textId="77777777" w:rsidR="00E4771D" w:rsidRDefault="00E4771D" w:rsidP="00E4771D">
      <w:pPr>
        <w:widowControl w:val="0"/>
        <w:spacing w:after="120"/>
        <w:contextualSpacing/>
        <w:jc w:val="both"/>
        <w:rPr>
          <w:rFonts w:cs="Arial"/>
        </w:rPr>
      </w:pPr>
    </w:p>
    <w:p w14:paraId="4E8A14B6" w14:textId="33EF3D55" w:rsidR="00F469D3" w:rsidDel="00004329" w:rsidRDefault="00F469D3" w:rsidP="00E4771D">
      <w:pPr>
        <w:spacing w:after="0" w:line="240" w:lineRule="auto"/>
        <w:ind w:left="3978" w:firstLine="270"/>
        <w:rPr>
          <w:del w:id="45" w:author="Doriana Paszkowiak" w:date="2025-11-03T13:22:00Z" w16du:dateUtc="2025-11-03T12:22:00Z"/>
          <w:rFonts w:ascii="Arial" w:eastAsia="Times New Roman" w:hAnsi="Arial" w:cs="Arial"/>
          <w:b/>
          <w:lang w:bidi="en-US"/>
        </w:rPr>
      </w:pPr>
    </w:p>
    <w:p w14:paraId="77B9FB13" w14:textId="0BFCAFC4" w:rsidR="00F469D3" w:rsidDel="00004329" w:rsidRDefault="00F469D3" w:rsidP="00E4771D">
      <w:pPr>
        <w:spacing w:after="0" w:line="240" w:lineRule="auto"/>
        <w:ind w:left="3978" w:firstLine="270"/>
        <w:rPr>
          <w:del w:id="46" w:author="Doriana Paszkowiak" w:date="2025-11-03T13:22:00Z" w16du:dateUtc="2025-11-03T12:22:00Z"/>
          <w:rFonts w:ascii="Arial" w:eastAsia="Times New Roman" w:hAnsi="Arial" w:cs="Arial"/>
          <w:b/>
          <w:lang w:bidi="en-US"/>
        </w:rPr>
      </w:pPr>
    </w:p>
    <w:p w14:paraId="29114D70" w14:textId="2249792A" w:rsidR="00E4771D" w:rsidRPr="00BE5E0A" w:rsidRDefault="00E4771D" w:rsidP="00E4771D">
      <w:pPr>
        <w:spacing w:after="0" w:line="240" w:lineRule="auto"/>
        <w:ind w:left="3978" w:firstLine="270"/>
        <w:rPr>
          <w:rFonts w:ascii="Arial" w:eastAsia="Times New Roman" w:hAnsi="Arial" w:cs="Arial"/>
          <w:b/>
          <w:lang w:bidi="en-US"/>
        </w:rPr>
      </w:pPr>
      <w:r w:rsidRPr="00BE5E0A">
        <w:rPr>
          <w:rFonts w:ascii="Arial" w:eastAsia="Times New Roman" w:hAnsi="Arial" w:cs="Arial"/>
          <w:b/>
          <w:lang w:bidi="en-US"/>
        </w:rPr>
        <w:t>§ 2</w:t>
      </w:r>
      <w:r w:rsidR="006D7B62">
        <w:rPr>
          <w:rFonts w:ascii="Arial" w:eastAsia="Times New Roman" w:hAnsi="Arial" w:cs="Arial"/>
          <w:b/>
          <w:lang w:bidi="en-US"/>
        </w:rPr>
        <w:t>8</w:t>
      </w:r>
    </w:p>
    <w:p w14:paraId="17D49B9B" w14:textId="72994B43" w:rsidR="00E4771D" w:rsidRPr="00BE5E0A" w:rsidRDefault="009D7C38" w:rsidP="00033ED6">
      <w:pPr>
        <w:spacing w:after="0"/>
        <w:jc w:val="center"/>
        <w:rPr>
          <w:rFonts w:cstheme="minorHAnsi"/>
          <w:sz w:val="24"/>
        </w:rPr>
      </w:pPr>
      <w:r w:rsidRPr="45F9347D">
        <w:rPr>
          <w:rFonts w:ascii="Arial" w:eastAsia="Times New Roman" w:hAnsi="Arial" w:cs="Arial"/>
          <w:b/>
          <w:bCs/>
          <w:lang w:bidi="en-US"/>
        </w:rPr>
        <w:t>Klauzula sankcyjna</w:t>
      </w:r>
    </w:p>
    <w:p w14:paraId="52623B96" w14:textId="1AE0DD12" w:rsidR="00E4771D" w:rsidRPr="009B4979" w:rsidRDefault="00E4771D" w:rsidP="003C0D27">
      <w:pPr>
        <w:pStyle w:val="Akapitzlist"/>
        <w:numPr>
          <w:ilvl w:val="0"/>
          <w:numId w:val="50"/>
        </w:numPr>
        <w:tabs>
          <w:tab w:val="clear" w:pos="720"/>
          <w:tab w:val="num" w:pos="360"/>
        </w:tabs>
        <w:ind w:left="357"/>
        <w:contextualSpacing/>
        <w:jc w:val="both"/>
        <w:rPr>
          <w:rFonts w:ascii="Arial" w:hAnsi="Arial" w:cs="Arial"/>
        </w:rPr>
      </w:pPr>
      <w:r w:rsidRPr="009B4979">
        <w:rPr>
          <w:rFonts w:ascii="Arial" w:hAnsi="Arial" w:cs="Arial"/>
        </w:rPr>
        <w:t xml:space="preserve">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1D94BEC3" w14:textId="77777777" w:rsidR="00E4771D" w:rsidRPr="009B4979" w:rsidRDefault="00E4771D" w:rsidP="003C0D27">
      <w:pPr>
        <w:pStyle w:val="Akapitzlist"/>
        <w:numPr>
          <w:ilvl w:val="0"/>
          <w:numId w:val="50"/>
        </w:numPr>
        <w:tabs>
          <w:tab w:val="clear" w:pos="720"/>
          <w:tab w:val="num" w:pos="360"/>
        </w:tabs>
        <w:ind w:left="357"/>
        <w:contextualSpacing/>
        <w:jc w:val="both"/>
        <w:rPr>
          <w:rFonts w:ascii="Arial" w:hAnsi="Arial" w:cs="Arial"/>
        </w:rPr>
      </w:pPr>
      <w:r w:rsidRPr="009B4979">
        <w:rPr>
          <w:rFonts w:ascii="Arial" w:hAnsi="Arial" w:cs="Arial"/>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6E670D70" w14:textId="0FE791EC" w:rsidR="00E4771D" w:rsidRPr="009B4979" w:rsidRDefault="00E4771D" w:rsidP="00822836">
      <w:pPr>
        <w:pStyle w:val="Akapitzlist"/>
        <w:ind w:left="709" w:hanging="352"/>
        <w:jc w:val="both"/>
        <w:rPr>
          <w:rFonts w:ascii="Arial" w:hAnsi="Arial" w:cs="Arial"/>
        </w:rPr>
      </w:pPr>
      <w:r w:rsidRPr="5D460784">
        <w:rPr>
          <w:rFonts w:ascii="Arial" w:hAnsi="Arial" w:cs="Arial"/>
        </w:rPr>
        <w:t>1)</w:t>
      </w:r>
      <w:r w:rsidR="002425C3">
        <w:rPr>
          <w:rFonts w:ascii="Arial" w:hAnsi="Arial" w:cs="Arial"/>
        </w:rPr>
        <w:t xml:space="preserve"> </w:t>
      </w:r>
      <w:r w:rsidR="5A09856A" w:rsidRPr="5D460784">
        <w:rPr>
          <w:rFonts w:ascii="Arial" w:hAnsi="Arial" w:cs="Arial"/>
        </w:rPr>
        <w:t>u</w:t>
      </w:r>
      <w:r w:rsidRPr="5D460784">
        <w:rPr>
          <w:rFonts w:ascii="Arial" w:hAnsi="Arial" w:cs="Arial"/>
        </w:rPr>
        <w:t>stawę</w:t>
      </w:r>
      <w:r w:rsidR="002425C3">
        <w:rPr>
          <w:rFonts w:ascii="Arial" w:hAnsi="Arial" w:cs="Arial"/>
        </w:rPr>
        <w:t xml:space="preserve"> </w:t>
      </w:r>
      <w:r w:rsidRPr="5D460784">
        <w:rPr>
          <w:rFonts w:ascii="Arial" w:hAnsi="Arial" w:cs="Arial"/>
        </w:rPr>
        <w:t>z</w:t>
      </w:r>
      <w:r w:rsidR="002425C3">
        <w:rPr>
          <w:rFonts w:ascii="Arial" w:hAnsi="Arial" w:cs="Arial"/>
        </w:rPr>
        <w:t xml:space="preserve"> </w:t>
      </w:r>
      <w:r w:rsidRPr="5D460784">
        <w:rPr>
          <w:rFonts w:ascii="Arial" w:hAnsi="Arial" w:cs="Arial"/>
        </w:rPr>
        <w:t>dnia</w:t>
      </w:r>
      <w:r w:rsidR="002425C3">
        <w:rPr>
          <w:rFonts w:ascii="Arial" w:hAnsi="Arial" w:cs="Arial"/>
        </w:rPr>
        <w:t xml:space="preserve"> </w:t>
      </w:r>
      <w:r w:rsidRPr="5D460784">
        <w:rPr>
          <w:rFonts w:ascii="Arial" w:hAnsi="Arial" w:cs="Arial"/>
        </w:rPr>
        <w:t>13</w:t>
      </w:r>
      <w:r w:rsidR="002425C3">
        <w:rPr>
          <w:rFonts w:ascii="Arial" w:hAnsi="Arial" w:cs="Arial"/>
        </w:rPr>
        <w:t xml:space="preserve"> </w:t>
      </w:r>
      <w:r w:rsidRPr="5D460784">
        <w:rPr>
          <w:rFonts w:ascii="Arial" w:hAnsi="Arial" w:cs="Arial"/>
        </w:rPr>
        <w:t>kwietnia</w:t>
      </w:r>
      <w:r w:rsidR="002425C3">
        <w:rPr>
          <w:rFonts w:ascii="Arial" w:hAnsi="Arial" w:cs="Arial"/>
        </w:rPr>
        <w:t xml:space="preserve"> </w:t>
      </w:r>
      <w:r w:rsidRPr="5D460784">
        <w:rPr>
          <w:rFonts w:ascii="Arial" w:hAnsi="Arial" w:cs="Arial"/>
        </w:rPr>
        <w:t>2022</w:t>
      </w:r>
      <w:r w:rsidR="002425C3">
        <w:rPr>
          <w:rFonts w:ascii="Arial" w:hAnsi="Arial" w:cs="Arial"/>
        </w:rPr>
        <w:t xml:space="preserve"> </w:t>
      </w:r>
      <w:r w:rsidRPr="5D460784">
        <w:rPr>
          <w:rFonts w:ascii="Arial" w:hAnsi="Arial" w:cs="Arial"/>
        </w:rPr>
        <w:t>r.</w:t>
      </w:r>
      <w:r w:rsidR="002425C3">
        <w:rPr>
          <w:rFonts w:ascii="Arial" w:hAnsi="Arial" w:cs="Arial"/>
        </w:rPr>
        <w:t xml:space="preserve"> </w:t>
      </w:r>
      <w:r w:rsidRPr="5D460784">
        <w:rPr>
          <w:rFonts w:ascii="Arial" w:hAnsi="Arial" w:cs="Arial"/>
        </w:rPr>
        <w:t>o</w:t>
      </w:r>
      <w:r w:rsidR="002425C3">
        <w:rPr>
          <w:rFonts w:ascii="Arial" w:hAnsi="Arial" w:cs="Arial"/>
        </w:rPr>
        <w:t xml:space="preserve"> </w:t>
      </w:r>
      <w:r w:rsidRPr="5D460784">
        <w:rPr>
          <w:rFonts w:ascii="Arial" w:hAnsi="Arial" w:cs="Arial"/>
        </w:rPr>
        <w:t>szczególnych</w:t>
      </w:r>
      <w:r w:rsidR="002425C3">
        <w:rPr>
          <w:rFonts w:ascii="Arial" w:hAnsi="Arial" w:cs="Arial"/>
        </w:rPr>
        <w:t xml:space="preserve"> </w:t>
      </w:r>
      <w:r w:rsidRPr="5D460784">
        <w:rPr>
          <w:rFonts w:ascii="Arial" w:hAnsi="Arial" w:cs="Arial"/>
        </w:rPr>
        <w:t>rozwiązaniach</w:t>
      </w:r>
      <w:r w:rsidR="002425C3">
        <w:rPr>
          <w:rFonts w:ascii="Arial" w:hAnsi="Arial" w:cs="Arial"/>
        </w:rPr>
        <w:t xml:space="preserve"> </w:t>
      </w:r>
      <w:r w:rsidRPr="5D460784">
        <w:rPr>
          <w:rFonts w:ascii="Arial" w:hAnsi="Arial" w:cs="Arial"/>
        </w:rPr>
        <w:t>w</w:t>
      </w:r>
      <w:r w:rsidR="002425C3">
        <w:rPr>
          <w:rFonts w:ascii="Arial" w:hAnsi="Arial" w:cs="Arial"/>
        </w:rPr>
        <w:t xml:space="preserve"> </w:t>
      </w:r>
      <w:r w:rsidRPr="5D460784">
        <w:rPr>
          <w:rFonts w:ascii="Arial" w:hAnsi="Arial" w:cs="Arial"/>
        </w:rPr>
        <w:t>zakresie przeciwdziałania</w:t>
      </w:r>
      <w:r w:rsidR="002425C3">
        <w:rPr>
          <w:rFonts w:ascii="Arial" w:hAnsi="Arial" w:cs="Arial"/>
        </w:rPr>
        <w:t xml:space="preserve"> </w:t>
      </w:r>
      <w:r w:rsidRPr="5D460784">
        <w:rPr>
          <w:rFonts w:ascii="Arial" w:hAnsi="Arial" w:cs="Arial"/>
        </w:rPr>
        <w:t>wspieraniu</w:t>
      </w:r>
      <w:r w:rsidR="002425C3">
        <w:rPr>
          <w:rFonts w:ascii="Arial" w:hAnsi="Arial" w:cs="Arial"/>
        </w:rPr>
        <w:t xml:space="preserve"> </w:t>
      </w:r>
      <w:r w:rsidRPr="5D460784">
        <w:rPr>
          <w:rFonts w:ascii="Arial" w:hAnsi="Arial" w:cs="Arial"/>
        </w:rPr>
        <w:t>agresji</w:t>
      </w:r>
      <w:r w:rsidR="002425C3">
        <w:rPr>
          <w:rFonts w:ascii="Arial" w:hAnsi="Arial" w:cs="Arial"/>
        </w:rPr>
        <w:t xml:space="preserve"> </w:t>
      </w:r>
      <w:r w:rsidRPr="5D460784">
        <w:rPr>
          <w:rFonts w:ascii="Arial" w:hAnsi="Arial" w:cs="Arial"/>
        </w:rPr>
        <w:t>na</w:t>
      </w:r>
      <w:r w:rsidR="002425C3">
        <w:rPr>
          <w:rFonts w:ascii="Arial" w:hAnsi="Arial" w:cs="Arial"/>
        </w:rPr>
        <w:t xml:space="preserve"> </w:t>
      </w:r>
      <w:r w:rsidRPr="5D460784">
        <w:rPr>
          <w:rFonts w:ascii="Arial" w:hAnsi="Arial" w:cs="Arial"/>
        </w:rPr>
        <w:t>Ukrainę</w:t>
      </w:r>
      <w:r w:rsidR="002425C3">
        <w:rPr>
          <w:rFonts w:ascii="Arial" w:hAnsi="Arial" w:cs="Arial"/>
        </w:rPr>
        <w:t xml:space="preserve"> </w:t>
      </w:r>
      <w:r w:rsidRPr="5D460784">
        <w:rPr>
          <w:rFonts w:ascii="Arial" w:hAnsi="Arial" w:cs="Arial"/>
        </w:rPr>
        <w:t>oraz</w:t>
      </w:r>
      <w:r w:rsidR="002425C3">
        <w:rPr>
          <w:rFonts w:ascii="Arial" w:hAnsi="Arial" w:cs="Arial"/>
        </w:rPr>
        <w:t xml:space="preserve"> </w:t>
      </w:r>
      <w:r w:rsidRPr="5D460784">
        <w:rPr>
          <w:rFonts w:ascii="Arial" w:hAnsi="Arial" w:cs="Arial"/>
        </w:rPr>
        <w:t>służących</w:t>
      </w:r>
      <w:r w:rsidR="002425C3">
        <w:rPr>
          <w:rFonts w:ascii="Arial" w:hAnsi="Arial" w:cs="Arial"/>
        </w:rPr>
        <w:t xml:space="preserve"> </w:t>
      </w:r>
      <w:r w:rsidRPr="5D460784">
        <w:rPr>
          <w:rFonts w:ascii="Arial" w:hAnsi="Arial" w:cs="Arial"/>
        </w:rPr>
        <w:t xml:space="preserve">ochronie bezpieczeństwa narodowego, </w:t>
      </w:r>
    </w:p>
    <w:p w14:paraId="027B7049" w14:textId="401FCD17" w:rsidR="00E4771D" w:rsidRPr="009B4979" w:rsidRDefault="00E4771D" w:rsidP="00822836">
      <w:pPr>
        <w:pStyle w:val="Akapitzlist"/>
        <w:ind w:left="709" w:hanging="352"/>
        <w:jc w:val="both"/>
        <w:rPr>
          <w:rFonts w:ascii="Arial" w:hAnsi="Arial" w:cs="Arial"/>
        </w:rPr>
      </w:pPr>
      <w:r w:rsidRPr="009B4979">
        <w:rPr>
          <w:rFonts w:ascii="Arial" w:hAnsi="Arial" w:cs="Arial"/>
        </w:rPr>
        <w:t>2)</w:t>
      </w:r>
      <w:r w:rsidR="002425C3">
        <w:rPr>
          <w:rFonts w:ascii="Arial" w:hAnsi="Arial" w:cs="Arial"/>
        </w:rPr>
        <w:t xml:space="preserve"> </w:t>
      </w:r>
      <w:r w:rsidRPr="009B4979">
        <w:rPr>
          <w:rFonts w:ascii="Arial" w:hAnsi="Arial" w:cs="Arial"/>
        </w:rPr>
        <w:t>Rozporządzenie Rady (WE) nr 765/2006 z dnia 18 maja 2006 r. dotyczące środków ograniczających w związku z sytuacją na Białorusi i udziałem Białorusi w agresji Rosji wobec Ukrainy wraz z rozporządzeniami zmieniającymi,</w:t>
      </w:r>
    </w:p>
    <w:p w14:paraId="548F57E4" w14:textId="2287761B" w:rsidR="00E4771D" w:rsidRPr="009B4979" w:rsidRDefault="00E4771D" w:rsidP="00822836">
      <w:pPr>
        <w:pStyle w:val="Akapitzlist"/>
        <w:ind w:left="709" w:hanging="352"/>
        <w:jc w:val="both"/>
        <w:rPr>
          <w:rFonts w:ascii="Arial" w:hAnsi="Arial" w:cs="Arial"/>
        </w:rPr>
      </w:pPr>
      <w:r w:rsidRPr="009B4979">
        <w:rPr>
          <w:rFonts w:ascii="Arial" w:hAnsi="Arial" w:cs="Arial"/>
        </w:rPr>
        <w:t>3)</w:t>
      </w:r>
      <w:r w:rsidR="002425C3">
        <w:rPr>
          <w:rFonts w:ascii="Arial" w:hAnsi="Arial" w:cs="Arial"/>
        </w:rPr>
        <w:t xml:space="preserve"> </w:t>
      </w:r>
      <w:r w:rsidRPr="009B4979">
        <w:rPr>
          <w:rFonts w:ascii="Arial" w:hAnsi="Arial" w:cs="Arial"/>
        </w:rPr>
        <w:t xml:space="preserve">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1A2BA897" w14:textId="156B2669" w:rsidR="00E4771D" w:rsidRPr="009B4979" w:rsidRDefault="00E4771D" w:rsidP="00822836">
      <w:pPr>
        <w:pStyle w:val="Akapitzlist"/>
        <w:ind w:left="709" w:hanging="352"/>
        <w:jc w:val="both"/>
        <w:rPr>
          <w:rFonts w:ascii="Arial" w:hAnsi="Arial" w:cs="Arial"/>
        </w:rPr>
      </w:pPr>
      <w:r w:rsidRPr="009B4979">
        <w:rPr>
          <w:rFonts w:ascii="Arial" w:hAnsi="Arial" w:cs="Arial"/>
        </w:rPr>
        <w:t>4)</w:t>
      </w:r>
      <w:r w:rsidR="002425C3">
        <w:rPr>
          <w:rFonts w:ascii="Arial" w:hAnsi="Arial" w:cs="Arial"/>
        </w:rPr>
        <w:t xml:space="preserve"> </w:t>
      </w:r>
      <w:r w:rsidRPr="009B4979">
        <w:rPr>
          <w:rFonts w:ascii="Arial" w:hAnsi="Arial" w:cs="Arial"/>
        </w:rPr>
        <w:t>Rozporządzenie Rady (UE) nr 833/2014 z dnia 31 lipca 2014 r. dotyczące środków ograniczających w związku z działaniami Rosji destabilizującymi sytuację na Ukrainie wraz z rozporządzeniami zmieniającymi,</w:t>
      </w:r>
    </w:p>
    <w:p w14:paraId="17EF5C69" w14:textId="2F014245" w:rsidR="00E4771D" w:rsidRDefault="00E4771D" w:rsidP="00822836">
      <w:pPr>
        <w:pStyle w:val="Akapitzlist"/>
        <w:ind w:left="709" w:hanging="352"/>
        <w:jc w:val="both"/>
        <w:rPr>
          <w:rFonts w:ascii="Arial" w:hAnsi="Arial" w:cs="Arial"/>
        </w:rPr>
      </w:pPr>
      <w:r w:rsidRPr="5D460784">
        <w:rPr>
          <w:rFonts w:ascii="Arial" w:hAnsi="Arial" w:cs="Arial"/>
        </w:rPr>
        <w:t>5)</w:t>
      </w:r>
      <w:r w:rsidR="002425C3">
        <w:rPr>
          <w:rFonts w:ascii="Arial" w:hAnsi="Arial" w:cs="Arial"/>
        </w:rPr>
        <w:t xml:space="preserve"> </w:t>
      </w:r>
      <w:r w:rsidRPr="5D460784">
        <w:rPr>
          <w:rFonts w:ascii="Arial" w:hAnsi="Arial" w:cs="Arial"/>
        </w:rPr>
        <w:t xml:space="preserve">Rozporządzenie Rady (UE) 2022/263 z dnia 23 lutego 2022 r. w sprawie środków ograniczających w odpowiedzi na uznanie niekontrolowanych przez rząd obszarów </w:t>
      </w:r>
      <w:r w:rsidRPr="5D460784">
        <w:rPr>
          <w:rFonts w:ascii="Arial" w:hAnsi="Arial" w:cs="Arial"/>
        </w:rPr>
        <w:lastRenderedPageBreak/>
        <w:t>ukraińskich</w:t>
      </w:r>
      <w:r w:rsidR="002425C3">
        <w:rPr>
          <w:rFonts w:ascii="Arial" w:hAnsi="Arial" w:cs="Arial"/>
        </w:rPr>
        <w:t xml:space="preserve"> </w:t>
      </w:r>
      <w:r w:rsidRPr="5D460784">
        <w:rPr>
          <w:rFonts w:ascii="Arial" w:hAnsi="Arial" w:cs="Arial"/>
        </w:rPr>
        <w:t>obwodów</w:t>
      </w:r>
      <w:r w:rsidR="002425C3">
        <w:rPr>
          <w:rFonts w:ascii="Arial" w:hAnsi="Arial" w:cs="Arial"/>
        </w:rPr>
        <w:t xml:space="preserve"> </w:t>
      </w:r>
      <w:r w:rsidRPr="5D460784">
        <w:rPr>
          <w:rFonts w:ascii="Arial" w:hAnsi="Arial" w:cs="Arial"/>
        </w:rPr>
        <w:t>donieckiego</w:t>
      </w:r>
      <w:r w:rsidR="002425C3">
        <w:rPr>
          <w:rFonts w:ascii="Arial" w:hAnsi="Arial" w:cs="Arial"/>
        </w:rPr>
        <w:t xml:space="preserve"> </w:t>
      </w:r>
      <w:r w:rsidRPr="5D460784">
        <w:rPr>
          <w:rFonts w:ascii="Arial" w:hAnsi="Arial" w:cs="Arial"/>
        </w:rPr>
        <w:t>i</w:t>
      </w:r>
      <w:r w:rsidR="002425C3">
        <w:rPr>
          <w:rFonts w:ascii="Arial" w:hAnsi="Arial" w:cs="Arial"/>
        </w:rPr>
        <w:t xml:space="preserve"> </w:t>
      </w:r>
      <w:r w:rsidRPr="5D460784">
        <w:rPr>
          <w:rFonts w:ascii="Arial" w:hAnsi="Arial" w:cs="Arial"/>
        </w:rPr>
        <w:t>ługańskiego</w:t>
      </w:r>
      <w:r w:rsidR="002425C3">
        <w:rPr>
          <w:rFonts w:ascii="Arial" w:hAnsi="Arial" w:cs="Arial"/>
        </w:rPr>
        <w:t xml:space="preserve"> </w:t>
      </w:r>
      <w:r w:rsidRPr="5D460784">
        <w:rPr>
          <w:rFonts w:ascii="Arial" w:hAnsi="Arial" w:cs="Arial"/>
        </w:rPr>
        <w:t>oraz</w:t>
      </w:r>
      <w:r w:rsidR="002425C3">
        <w:rPr>
          <w:rFonts w:ascii="Arial" w:hAnsi="Arial" w:cs="Arial"/>
        </w:rPr>
        <w:t xml:space="preserve"> </w:t>
      </w:r>
      <w:r w:rsidRPr="5D460784">
        <w:rPr>
          <w:rFonts w:ascii="Arial" w:hAnsi="Arial" w:cs="Arial"/>
        </w:rPr>
        <w:t>nakazanie</w:t>
      </w:r>
      <w:r w:rsidR="002425C3">
        <w:rPr>
          <w:rFonts w:ascii="Arial" w:hAnsi="Arial" w:cs="Arial"/>
        </w:rPr>
        <w:t xml:space="preserve"> </w:t>
      </w:r>
      <w:r w:rsidRPr="5D460784">
        <w:rPr>
          <w:rFonts w:ascii="Arial" w:hAnsi="Arial" w:cs="Arial"/>
        </w:rPr>
        <w:t>rozmieszczenia rosyjskich sił zbrojnych na tych obszarach wraz z rozporządzeniami zmieniającymi</w:t>
      </w:r>
      <w:r w:rsidR="7F6A4E28" w:rsidRPr="5D460784">
        <w:rPr>
          <w:rFonts w:ascii="Arial" w:hAnsi="Arial" w:cs="Arial"/>
        </w:rPr>
        <w:t>.</w:t>
      </w:r>
    </w:p>
    <w:p w14:paraId="54B8DA6C" w14:textId="081FBA76" w:rsidR="00E4771D" w:rsidRPr="009B4979" w:rsidRDefault="00E4771D" w:rsidP="003C0D27">
      <w:pPr>
        <w:pStyle w:val="Akapitzlist"/>
        <w:numPr>
          <w:ilvl w:val="0"/>
          <w:numId w:val="50"/>
        </w:numPr>
        <w:tabs>
          <w:tab w:val="clear" w:pos="720"/>
          <w:tab w:val="num" w:pos="360"/>
        </w:tabs>
        <w:ind w:left="357"/>
        <w:contextualSpacing/>
        <w:jc w:val="both"/>
        <w:rPr>
          <w:rFonts w:ascii="Arial" w:hAnsi="Arial" w:cs="Arial"/>
        </w:rPr>
      </w:pPr>
      <w:r w:rsidRPr="009B4979">
        <w:rPr>
          <w:rFonts w:ascii="Arial" w:hAnsi="Arial" w:cs="Arial"/>
        </w:rPr>
        <w:t>W przypadku utraty</w:t>
      </w:r>
      <w:r w:rsidR="002425C3">
        <w:rPr>
          <w:rFonts w:ascii="Arial" w:hAnsi="Arial" w:cs="Arial"/>
        </w:rPr>
        <w:t xml:space="preserve"> </w:t>
      </w:r>
      <w:r w:rsidRPr="009B4979">
        <w:rPr>
          <w:rFonts w:ascii="Arial" w:hAnsi="Arial" w:cs="Arial"/>
        </w:rPr>
        <w:t>aktualności</w:t>
      </w:r>
      <w:r w:rsidR="002425C3">
        <w:rPr>
          <w:rFonts w:ascii="Arial" w:hAnsi="Arial" w:cs="Arial"/>
        </w:rPr>
        <w:t xml:space="preserve"> </w:t>
      </w:r>
      <w:r w:rsidRPr="009B4979">
        <w:rPr>
          <w:rFonts w:ascii="Arial" w:hAnsi="Arial" w:cs="Arial"/>
        </w:rPr>
        <w:t>złożonych</w:t>
      </w:r>
      <w:r w:rsidR="002425C3">
        <w:rPr>
          <w:rFonts w:ascii="Arial" w:hAnsi="Arial" w:cs="Arial"/>
        </w:rPr>
        <w:t xml:space="preserve"> </w:t>
      </w:r>
      <w:r w:rsidRPr="009B4979">
        <w:rPr>
          <w:rFonts w:ascii="Arial" w:hAnsi="Arial" w:cs="Arial"/>
        </w:rPr>
        <w:t>oświadczeń wskazanych w ust. 1,</w:t>
      </w:r>
      <w:r w:rsidR="002425C3">
        <w:rPr>
          <w:rFonts w:ascii="Arial" w:hAnsi="Arial" w:cs="Arial"/>
        </w:rPr>
        <w:t xml:space="preserve"> </w:t>
      </w:r>
      <w:r w:rsidRPr="009B4979">
        <w:rPr>
          <w:rFonts w:ascii="Arial" w:hAnsi="Arial" w:cs="Arial"/>
        </w:rPr>
        <w:t>Wykonawca jest</w:t>
      </w:r>
      <w:r w:rsidR="002425C3">
        <w:rPr>
          <w:rFonts w:ascii="Arial" w:hAnsi="Arial" w:cs="Arial"/>
        </w:rPr>
        <w:t xml:space="preserve"> </w:t>
      </w:r>
      <w:r w:rsidRPr="009B4979">
        <w:rPr>
          <w:rFonts w:ascii="Arial" w:hAnsi="Arial" w:cs="Arial"/>
        </w:rPr>
        <w:t>zobowiązany</w:t>
      </w:r>
      <w:r w:rsidR="002425C3">
        <w:rPr>
          <w:rFonts w:ascii="Arial" w:hAnsi="Arial" w:cs="Arial"/>
        </w:rPr>
        <w:t xml:space="preserve"> </w:t>
      </w:r>
      <w:r w:rsidRPr="009B4979">
        <w:rPr>
          <w:rFonts w:ascii="Arial" w:hAnsi="Arial" w:cs="Arial"/>
        </w:rPr>
        <w:t>do niezwłocznego</w:t>
      </w:r>
      <w:r w:rsidR="002425C3">
        <w:rPr>
          <w:rFonts w:ascii="Arial" w:hAnsi="Arial" w:cs="Arial"/>
        </w:rPr>
        <w:t xml:space="preserve"> </w:t>
      </w:r>
      <w:r w:rsidRPr="009B4979">
        <w:rPr>
          <w:rFonts w:ascii="Arial" w:hAnsi="Arial" w:cs="Arial"/>
        </w:rPr>
        <w:t>powiadomienia</w:t>
      </w:r>
      <w:r w:rsidR="002425C3">
        <w:rPr>
          <w:rFonts w:ascii="Arial" w:hAnsi="Arial" w:cs="Arial"/>
        </w:rPr>
        <w:t xml:space="preserve"> </w:t>
      </w:r>
      <w:r w:rsidRPr="009B4979">
        <w:rPr>
          <w:rFonts w:ascii="Arial" w:hAnsi="Arial" w:cs="Arial"/>
        </w:rPr>
        <w:t>o</w:t>
      </w:r>
      <w:r w:rsidR="002425C3">
        <w:rPr>
          <w:rFonts w:ascii="Arial" w:hAnsi="Arial" w:cs="Arial"/>
        </w:rPr>
        <w:t xml:space="preserve"> </w:t>
      </w:r>
      <w:r w:rsidRPr="009B4979">
        <w:rPr>
          <w:rFonts w:ascii="Arial" w:hAnsi="Arial" w:cs="Arial"/>
        </w:rPr>
        <w:t>tym</w:t>
      </w:r>
      <w:r w:rsidR="002425C3">
        <w:rPr>
          <w:rFonts w:ascii="Arial" w:hAnsi="Arial" w:cs="Arial"/>
        </w:rPr>
        <w:t xml:space="preserve"> </w:t>
      </w:r>
      <w:r w:rsidRPr="009B4979">
        <w:rPr>
          <w:rFonts w:ascii="Arial" w:hAnsi="Arial" w:cs="Arial"/>
        </w:rPr>
        <w:t>fakcie</w:t>
      </w:r>
      <w:r w:rsidR="002425C3">
        <w:rPr>
          <w:rFonts w:ascii="Arial" w:hAnsi="Arial" w:cs="Arial"/>
        </w:rPr>
        <w:t xml:space="preserve"> </w:t>
      </w:r>
      <w:r w:rsidRPr="009B4979">
        <w:rPr>
          <w:rFonts w:ascii="Arial" w:hAnsi="Arial" w:cs="Arial"/>
        </w:rPr>
        <w:t xml:space="preserve">drugiej strony. Powiadomienie zostanie wysłane listem poleconym na adres siedziby drugiej strony nie później niż w terminie 3 dni od dnia utraty aktualności złożonych oświadczeń. </w:t>
      </w:r>
    </w:p>
    <w:p w14:paraId="52A03681" w14:textId="12B6C21B" w:rsidR="00E4771D" w:rsidRPr="009B4979" w:rsidRDefault="00E4771D" w:rsidP="003C0D27">
      <w:pPr>
        <w:pStyle w:val="Akapitzlist"/>
        <w:numPr>
          <w:ilvl w:val="0"/>
          <w:numId w:val="50"/>
        </w:numPr>
        <w:tabs>
          <w:tab w:val="clear" w:pos="720"/>
          <w:tab w:val="num" w:pos="360"/>
        </w:tabs>
        <w:ind w:left="357"/>
        <w:contextualSpacing/>
        <w:jc w:val="both"/>
        <w:rPr>
          <w:rFonts w:ascii="Arial" w:hAnsi="Arial" w:cs="Arial"/>
        </w:rPr>
      </w:pPr>
      <w:r w:rsidRPr="5D460784">
        <w:rPr>
          <w:rFonts w:ascii="Arial" w:hAnsi="Arial" w:cs="Arial"/>
        </w:rPr>
        <w:t xml:space="preserve">W przypadku, gdy Wykonawca lub powiązane z nim podmioty, członkowie jego organów lub beneficjenci rzeczywiści zostaną objęci sankcjami na podstawie Regulacji Sankcyjnych, bądź też wykonywanie Umowy spowoduje naruszenia Regulacji Sankcyjnych, to druga </w:t>
      </w:r>
      <w:r w:rsidR="76C59DC5" w:rsidRPr="5D460784">
        <w:rPr>
          <w:rFonts w:ascii="Arial" w:hAnsi="Arial" w:cs="Arial"/>
        </w:rPr>
        <w:t>S</w:t>
      </w:r>
      <w:r w:rsidRPr="5D460784">
        <w:rPr>
          <w:rFonts w:ascii="Arial" w:hAnsi="Arial" w:cs="Arial"/>
        </w:rPr>
        <w:t>trona może:</w:t>
      </w:r>
    </w:p>
    <w:p w14:paraId="6757C176" w14:textId="08413697" w:rsidR="00E4771D" w:rsidRPr="009B4979" w:rsidRDefault="00E4771D" w:rsidP="006B40D1">
      <w:pPr>
        <w:pStyle w:val="Akapitzlist"/>
        <w:ind w:left="709" w:hanging="352"/>
        <w:jc w:val="both"/>
        <w:rPr>
          <w:rFonts w:ascii="Arial" w:hAnsi="Arial" w:cs="Arial"/>
        </w:rPr>
      </w:pPr>
      <w:r w:rsidRPr="5D460784">
        <w:rPr>
          <w:rFonts w:ascii="Arial" w:hAnsi="Arial" w:cs="Arial"/>
        </w:rPr>
        <w:t>1) powstrzymać się od wykonywania Umowy w zakresie, który naruszałyby Regulacje Sankcyjne</w:t>
      </w:r>
      <w:r w:rsidR="46864313" w:rsidRPr="5D460784">
        <w:rPr>
          <w:rFonts w:ascii="Arial" w:hAnsi="Arial" w:cs="Arial"/>
        </w:rPr>
        <w:t xml:space="preserve"> lub</w:t>
      </w:r>
    </w:p>
    <w:p w14:paraId="2CA5BA76" w14:textId="1501C016" w:rsidR="00E4771D" w:rsidRPr="009B4979" w:rsidRDefault="00E4771D" w:rsidP="006B40D1">
      <w:pPr>
        <w:pStyle w:val="Akapitzlist"/>
        <w:ind w:left="709" w:hanging="349"/>
        <w:jc w:val="both"/>
        <w:rPr>
          <w:rFonts w:ascii="Arial" w:hAnsi="Arial" w:cs="Arial"/>
        </w:rPr>
      </w:pPr>
      <w:r w:rsidRPr="009B4979">
        <w:rPr>
          <w:rFonts w:ascii="Arial" w:hAnsi="Arial" w:cs="Arial"/>
        </w:rPr>
        <w:t xml:space="preserve">2) odstąpić od Umowy w ciągu </w:t>
      </w:r>
      <w:r w:rsidR="003C0D27">
        <w:rPr>
          <w:rFonts w:ascii="Arial" w:hAnsi="Arial" w:cs="Arial"/>
        </w:rPr>
        <w:t>30</w:t>
      </w:r>
      <w:r w:rsidRPr="009B4979">
        <w:rPr>
          <w:rFonts w:ascii="Arial" w:hAnsi="Arial" w:cs="Arial"/>
        </w:rPr>
        <w:t xml:space="preserve"> dni od dnia wystąpienia zdarzenia uprawniającego do złożenia oświadczenia o odstąpieniu od Umowy</w:t>
      </w:r>
      <w:r w:rsidR="00033ED6">
        <w:rPr>
          <w:rFonts w:ascii="Arial" w:hAnsi="Arial" w:cs="Arial"/>
        </w:rPr>
        <w:t>.</w:t>
      </w:r>
      <w:r w:rsidRPr="009B4979">
        <w:rPr>
          <w:rFonts w:ascii="Arial" w:hAnsi="Arial" w:cs="Arial"/>
        </w:rPr>
        <w:t xml:space="preserve"> </w:t>
      </w:r>
    </w:p>
    <w:p w14:paraId="6CEF1E9A" w14:textId="675207DA" w:rsidR="00E4771D" w:rsidRPr="003C0D27" w:rsidRDefault="00E4771D" w:rsidP="00033ED6">
      <w:pPr>
        <w:pStyle w:val="Akapitzlist"/>
        <w:numPr>
          <w:ilvl w:val="0"/>
          <w:numId w:val="50"/>
        </w:numPr>
        <w:tabs>
          <w:tab w:val="clear" w:pos="720"/>
          <w:tab w:val="num" w:pos="360"/>
        </w:tabs>
        <w:ind w:left="357" w:hanging="357"/>
        <w:contextualSpacing/>
        <w:jc w:val="both"/>
        <w:rPr>
          <w:rFonts w:ascii="Arial" w:hAnsi="Arial" w:cs="Arial"/>
        </w:rPr>
      </w:pPr>
      <w:r w:rsidRPr="003C0D27">
        <w:rPr>
          <w:rFonts w:ascii="Arial" w:hAnsi="Arial" w:cs="Arial"/>
        </w:rPr>
        <w:t>Oświadczenie o odstąpieniu od Umowy/</w:t>
      </w:r>
      <w:r w:rsidR="006D1721" w:rsidRPr="003C0D27">
        <w:rPr>
          <w:rFonts w:ascii="Arial" w:hAnsi="Arial" w:cs="Arial"/>
        </w:rPr>
        <w:t xml:space="preserve">rozwiązaniu </w:t>
      </w:r>
      <w:r w:rsidRPr="003C0D27">
        <w:rPr>
          <w:rFonts w:ascii="Arial" w:hAnsi="Arial" w:cs="Arial"/>
        </w:rPr>
        <w:t xml:space="preserve">Umowy wymaga zachowania formy przewidzianej do zawarcia </w:t>
      </w:r>
      <w:r w:rsidR="0EDE1674" w:rsidRPr="003C0D27">
        <w:rPr>
          <w:rFonts w:ascii="Arial" w:hAnsi="Arial" w:cs="Arial"/>
        </w:rPr>
        <w:t>U</w:t>
      </w:r>
      <w:r w:rsidRPr="003C0D27">
        <w:rPr>
          <w:rFonts w:ascii="Arial" w:hAnsi="Arial" w:cs="Arial"/>
        </w:rPr>
        <w:t xml:space="preserve">mowy. </w:t>
      </w:r>
    </w:p>
    <w:p w14:paraId="2C75DCB4" w14:textId="18BEEAD1" w:rsidR="00E4771D" w:rsidRPr="009B4979" w:rsidRDefault="00E4771D" w:rsidP="00033ED6">
      <w:pPr>
        <w:pStyle w:val="Akapitzlist"/>
        <w:numPr>
          <w:ilvl w:val="0"/>
          <w:numId w:val="50"/>
        </w:numPr>
        <w:tabs>
          <w:tab w:val="clear" w:pos="720"/>
          <w:tab w:val="num" w:pos="360"/>
        </w:tabs>
        <w:ind w:left="357" w:hanging="357"/>
        <w:contextualSpacing/>
        <w:jc w:val="both"/>
        <w:rPr>
          <w:rFonts w:ascii="Arial" w:hAnsi="Arial" w:cs="Arial"/>
        </w:rPr>
      </w:pPr>
      <w:r w:rsidRPr="009B4979">
        <w:rPr>
          <w:rFonts w:ascii="Arial" w:hAnsi="Arial" w:cs="Arial"/>
        </w:rPr>
        <w:t xml:space="preserve">Wykonanie uprawnień wskazanych w ust. 4 nie powoduje powstania praw do dochodzenia jakichkolwiek roszczeń z tego tytułu przez Wykonawcę. </w:t>
      </w:r>
    </w:p>
    <w:p w14:paraId="070ABC43" w14:textId="096F36B7" w:rsidR="00E4771D" w:rsidRDefault="00E4771D" w:rsidP="00033ED6">
      <w:pPr>
        <w:pStyle w:val="Akapitzlist"/>
        <w:numPr>
          <w:ilvl w:val="0"/>
          <w:numId w:val="50"/>
        </w:numPr>
        <w:tabs>
          <w:tab w:val="clear" w:pos="720"/>
          <w:tab w:val="num" w:pos="360"/>
        </w:tabs>
        <w:ind w:left="357" w:hanging="357"/>
        <w:contextualSpacing/>
        <w:jc w:val="both"/>
        <w:rPr>
          <w:rFonts w:ascii="Arial" w:hAnsi="Arial" w:cs="Arial"/>
        </w:rPr>
      </w:pPr>
      <w:r w:rsidRPr="5D460784">
        <w:rPr>
          <w:rFonts w:ascii="Arial" w:hAnsi="Arial" w:cs="Arial"/>
        </w:rPr>
        <w:t xml:space="preserve">Wykonawca pokryje wszelkie szkody drugiej </w:t>
      </w:r>
      <w:r w:rsidR="71454680" w:rsidRPr="5D460784">
        <w:rPr>
          <w:rFonts w:ascii="Arial" w:hAnsi="Arial" w:cs="Arial"/>
        </w:rPr>
        <w:t>S</w:t>
      </w:r>
      <w:r w:rsidRPr="5D460784">
        <w:rPr>
          <w:rFonts w:ascii="Arial" w:hAnsi="Arial" w:cs="Arial"/>
        </w:rPr>
        <w:t>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w:t>
      </w:r>
      <w:r w:rsidR="002425C3">
        <w:rPr>
          <w:rFonts w:ascii="Arial" w:hAnsi="Arial" w:cs="Arial"/>
        </w:rPr>
        <w:t xml:space="preserve"> </w:t>
      </w:r>
      <w:r w:rsidRPr="5D460784">
        <w:rPr>
          <w:rFonts w:ascii="Arial" w:hAnsi="Arial" w:cs="Arial"/>
        </w:rPr>
        <w:t>skutkujących nieprawdziwością jego oświadczenia, o którym mowa w ust. 1, lub niewykonaniem bądź nienależytym wykonaniem zobowiązań, o których mowa w ust. 3.</w:t>
      </w:r>
    </w:p>
    <w:p w14:paraId="4A04F31D" w14:textId="77777777" w:rsidR="00033ED6" w:rsidRPr="00033ED6" w:rsidRDefault="00033ED6" w:rsidP="00033ED6">
      <w:pPr>
        <w:pStyle w:val="Akapitzlist"/>
        <w:ind w:left="357"/>
        <w:contextualSpacing/>
        <w:jc w:val="both"/>
        <w:rPr>
          <w:rFonts w:ascii="Arial" w:hAnsi="Arial" w:cs="Arial"/>
        </w:rPr>
      </w:pPr>
    </w:p>
    <w:p w14:paraId="5BFF40C4" w14:textId="26E656E5" w:rsidR="00F469D3" w:rsidDel="00004329" w:rsidRDefault="00F469D3" w:rsidP="00A6504E">
      <w:pPr>
        <w:spacing w:after="0"/>
        <w:jc w:val="center"/>
        <w:rPr>
          <w:del w:id="47" w:author="Doriana Paszkowiak" w:date="2025-11-03T13:22:00Z" w16du:dateUtc="2025-11-03T12:22:00Z"/>
          <w:rFonts w:ascii="Arial" w:hAnsi="Arial" w:cs="Arial"/>
          <w:b/>
        </w:rPr>
      </w:pPr>
    </w:p>
    <w:p w14:paraId="2F476158" w14:textId="77777777" w:rsidR="00F469D3" w:rsidRDefault="00F469D3" w:rsidP="00A6504E">
      <w:pPr>
        <w:spacing w:after="0"/>
        <w:jc w:val="center"/>
        <w:rPr>
          <w:rFonts w:ascii="Arial" w:hAnsi="Arial" w:cs="Arial"/>
          <w:b/>
        </w:rPr>
      </w:pPr>
    </w:p>
    <w:p w14:paraId="13FB4593" w14:textId="6A649224" w:rsidR="00A6504E" w:rsidRDefault="00A6504E" w:rsidP="00A6504E">
      <w:pPr>
        <w:spacing w:after="0"/>
        <w:jc w:val="center"/>
        <w:rPr>
          <w:rFonts w:ascii="Arial" w:hAnsi="Arial" w:cs="Arial"/>
          <w:b/>
        </w:rPr>
      </w:pPr>
      <w:r>
        <w:rPr>
          <w:rFonts w:ascii="Arial" w:hAnsi="Arial" w:cs="Arial"/>
          <w:b/>
        </w:rPr>
        <w:t xml:space="preserve">§ </w:t>
      </w:r>
      <w:r w:rsidR="006D7B62">
        <w:rPr>
          <w:rFonts w:ascii="Arial" w:hAnsi="Arial" w:cs="Arial"/>
          <w:b/>
        </w:rPr>
        <w:t>29</w:t>
      </w:r>
    </w:p>
    <w:p w14:paraId="1B75FA39" w14:textId="49E65242" w:rsidR="005C65C9" w:rsidRPr="005C65C9" w:rsidRDefault="006B3C41" w:rsidP="00033ED6">
      <w:pPr>
        <w:spacing w:after="0"/>
        <w:jc w:val="center"/>
        <w:rPr>
          <w:rFonts w:ascii="Arial" w:hAnsi="Arial" w:cs="Arial"/>
          <w:b/>
          <w:bCs/>
        </w:rPr>
      </w:pPr>
      <w:r>
        <w:rPr>
          <w:rFonts w:ascii="Arial" w:hAnsi="Arial" w:cs="Arial"/>
          <w:b/>
          <w:bCs/>
        </w:rPr>
        <w:t>O</w:t>
      </w:r>
      <w:r w:rsidR="005C65C9" w:rsidRPr="005C65C9">
        <w:rPr>
          <w:rFonts w:ascii="Arial" w:hAnsi="Arial" w:cs="Arial"/>
          <w:b/>
          <w:bCs/>
        </w:rPr>
        <w:t>bowiąz</w:t>
      </w:r>
      <w:r>
        <w:rPr>
          <w:rFonts w:ascii="Arial" w:hAnsi="Arial" w:cs="Arial"/>
          <w:b/>
          <w:bCs/>
        </w:rPr>
        <w:t>ek</w:t>
      </w:r>
      <w:r w:rsidR="005C65C9" w:rsidRPr="005C65C9">
        <w:rPr>
          <w:rFonts w:ascii="Arial" w:hAnsi="Arial" w:cs="Arial"/>
          <w:b/>
          <w:bCs/>
        </w:rPr>
        <w:t xml:space="preserve"> zgłaszania</w:t>
      </w:r>
      <w:r w:rsidR="005C65C9">
        <w:rPr>
          <w:rFonts w:ascii="Arial" w:hAnsi="Arial" w:cs="Arial"/>
          <w:b/>
          <w:bCs/>
        </w:rPr>
        <w:t xml:space="preserve"> i</w:t>
      </w:r>
      <w:r w:rsidR="005C65C9" w:rsidRPr="005C65C9">
        <w:rPr>
          <w:rFonts w:ascii="Arial" w:hAnsi="Arial" w:cs="Arial"/>
          <w:b/>
          <w:bCs/>
        </w:rPr>
        <w:t>ncydentów bezpieczeństwa</w:t>
      </w:r>
    </w:p>
    <w:p w14:paraId="12E99661" w14:textId="77777777" w:rsidR="005C65C9" w:rsidRPr="005C65C9" w:rsidRDefault="005C65C9" w:rsidP="00C46513">
      <w:pPr>
        <w:numPr>
          <w:ilvl w:val="0"/>
          <w:numId w:val="52"/>
        </w:numPr>
        <w:spacing w:after="0"/>
        <w:jc w:val="both"/>
        <w:rPr>
          <w:rFonts w:ascii="Arial" w:hAnsi="Arial" w:cs="Arial"/>
        </w:rPr>
      </w:pPr>
      <w:r w:rsidRPr="005C65C9">
        <w:rPr>
          <w:rFonts w:ascii="Arial" w:hAnsi="Arial" w:cs="Arial"/>
          <w:iCs/>
        </w:rPr>
        <w:t>Wykonawca</w:t>
      </w:r>
      <w:r w:rsidRPr="005C65C9">
        <w:rPr>
          <w:rFonts w:ascii="Arial" w:hAnsi="Arial" w:cs="Arial"/>
          <w:i/>
          <w:iCs/>
        </w:rPr>
        <w:t xml:space="preserve"> </w:t>
      </w:r>
      <w:r w:rsidRPr="005C65C9">
        <w:rPr>
          <w:rFonts w:ascii="Arial" w:hAnsi="Arial" w:cs="Arial"/>
        </w:rPr>
        <w:t xml:space="preserve">zobowiązuje się do informowania </w:t>
      </w:r>
      <w:r w:rsidRPr="005C65C9">
        <w:rPr>
          <w:rFonts w:ascii="Arial" w:hAnsi="Arial" w:cs="Arial"/>
          <w:iCs/>
        </w:rPr>
        <w:t>Zamawiającego</w:t>
      </w:r>
      <w:r w:rsidRPr="005C65C9">
        <w:rPr>
          <w:rFonts w:ascii="Arial" w:hAnsi="Arial" w:cs="Arial"/>
          <w:i/>
          <w:iCs/>
        </w:rPr>
        <w:t xml:space="preserve"> </w:t>
      </w:r>
      <w:r w:rsidRPr="005C65C9">
        <w:rPr>
          <w:rFonts w:ascii="Arial" w:hAnsi="Arial" w:cs="Arial"/>
        </w:rPr>
        <w:t xml:space="preserve">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14:paraId="263ACBCD" w14:textId="77777777" w:rsidR="005C65C9" w:rsidRPr="00033ED6" w:rsidRDefault="005C65C9" w:rsidP="00033ED6">
      <w:pPr>
        <w:numPr>
          <w:ilvl w:val="0"/>
          <w:numId w:val="52"/>
        </w:numPr>
        <w:spacing w:after="0" w:line="240" w:lineRule="auto"/>
        <w:ind w:left="357" w:hanging="357"/>
        <w:jc w:val="both"/>
        <w:rPr>
          <w:rFonts w:ascii="Arial" w:hAnsi="Arial" w:cs="Arial"/>
        </w:rPr>
      </w:pPr>
      <w:r w:rsidRPr="005C65C9">
        <w:rPr>
          <w:rFonts w:ascii="Arial" w:hAnsi="Arial" w:cs="Arial"/>
        </w:rPr>
        <w:t xml:space="preserve">Do zgłaszania i wyjaśniania przyczyn i skutków incydentów bezpieczeństwa wykrytych odpowiednio przez Zamawiającego lub Spółkę Grupy TAURON lub wykrytych przez </w:t>
      </w:r>
      <w:r w:rsidRPr="00033ED6">
        <w:rPr>
          <w:rFonts w:ascii="Arial" w:hAnsi="Arial" w:cs="Arial"/>
          <w:iCs/>
        </w:rPr>
        <w:t>Wykonawcę</w:t>
      </w:r>
      <w:r w:rsidRPr="00033ED6">
        <w:rPr>
          <w:rFonts w:ascii="Arial" w:hAnsi="Arial" w:cs="Arial"/>
        </w:rPr>
        <w:t xml:space="preserve"> ustala się następujące dane kontaktowe:</w:t>
      </w:r>
    </w:p>
    <w:p w14:paraId="38A932AB" w14:textId="3B85668E" w:rsidR="005C65C9" w:rsidRPr="00033ED6" w:rsidRDefault="005C65C9" w:rsidP="00033ED6">
      <w:pPr>
        <w:spacing w:after="0" w:line="240" w:lineRule="auto"/>
        <w:ind w:firstLine="284"/>
        <w:jc w:val="both"/>
        <w:rPr>
          <w:rFonts w:ascii="Arial" w:hAnsi="Arial" w:cs="Arial"/>
        </w:rPr>
      </w:pPr>
      <w:r w:rsidRPr="00033ED6">
        <w:rPr>
          <w:rFonts w:ascii="Arial" w:hAnsi="Arial" w:cs="Arial"/>
        </w:rPr>
        <w:t xml:space="preserve">1) Ze strony </w:t>
      </w:r>
      <w:r w:rsidRPr="00033ED6">
        <w:rPr>
          <w:rFonts w:ascii="Arial" w:hAnsi="Arial" w:cs="Arial"/>
          <w:iCs/>
        </w:rPr>
        <w:t>Zamawiającego</w:t>
      </w:r>
      <w:r w:rsidRPr="00033ED6">
        <w:rPr>
          <w:rFonts w:ascii="Arial" w:hAnsi="Arial" w:cs="Arial"/>
        </w:rPr>
        <w:t>:</w:t>
      </w:r>
      <w:r w:rsidR="002425C3">
        <w:rPr>
          <w:rFonts w:ascii="Arial" w:hAnsi="Arial" w:cs="Arial"/>
        </w:rPr>
        <w:t xml:space="preserve"> </w:t>
      </w:r>
    </w:p>
    <w:p w14:paraId="4E0990A1" w14:textId="77777777" w:rsidR="005C65C9" w:rsidRPr="002425C3" w:rsidRDefault="005C65C9" w:rsidP="00033ED6">
      <w:pPr>
        <w:spacing w:after="0" w:line="240" w:lineRule="auto"/>
        <w:ind w:firstLine="284"/>
        <w:jc w:val="both"/>
        <w:rPr>
          <w:rFonts w:ascii="Arial" w:hAnsi="Arial" w:cs="Arial"/>
        </w:rPr>
      </w:pPr>
      <w:r w:rsidRPr="002425C3">
        <w:rPr>
          <w:rFonts w:ascii="Arial" w:hAnsi="Arial" w:cs="Arial"/>
        </w:rPr>
        <w:t xml:space="preserve">a) adres e-mail: </w:t>
      </w:r>
      <w:hyperlink r:id="rId20" w:history="1">
        <w:r w:rsidRPr="002425C3">
          <w:rPr>
            <w:rStyle w:val="Hipercze"/>
            <w:rFonts w:ascii="Arial" w:hAnsi="Arial" w:cs="Arial"/>
          </w:rPr>
          <w:t>cuwit@tauron.pl</w:t>
        </w:r>
      </w:hyperlink>
      <w:r w:rsidRPr="00033ED6">
        <w:rPr>
          <w:rFonts w:ascii="Arial" w:hAnsi="Arial" w:cs="Arial"/>
        </w:rPr>
        <w:t xml:space="preserve"> </w:t>
      </w:r>
    </w:p>
    <w:p w14:paraId="5FFE4767" w14:textId="77777777" w:rsidR="005C65C9" w:rsidRPr="00033ED6" w:rsidRDefault="005C65C9" w:rsidP="00033ED6">
      <w:pPr>
        <w:spacing w:after="0" w:line="240" w:lineRule="auto"/>
        <w:ind w:firstLine="284"/>
        <w:jc w:val="both"/>
        <w:rPr>
          <w:rFonts w:ascii="Arial" w:hAnsi="Arial" w:cs="Arial"/>
        </w:rPr>
      </w:pPr>
      <w:r w:rsidRPr="00033ED6">
        <w:rPr>
          <w:rFonts w:ascii="Arial" w:hAnsi="Arial" w:cs="Arial"/>
        </w:rPr>
        <w:t xml:space="preserve">b) nr telefonu: 500 99 5555 </w:t>
      </w:r>
    </w:p>
    <w:p w14:paraId="39062F3B" w14:textId="77777777" w:rsidR="005C65C9" w:rsidRPr="00033ED6" w:rsidRDefault="005C65C9" w:rsidP="00033ED6">
      <w:pPr>
        <w:spacing w:after="0" w:line="240" w:lineRule="auto"/>
        <w:ind w:firstLine="284"/>
        <w:jc w:val="both"/>
        <w:rPr>
          <w:rFonts w:ascii="Arial" w:hAnsi="Arial" w:cs="Arial"/>
        </w:rPr>
      </w:pPr>
      <w:r w:rsidRPr="00033ED6">
        <w:rPr>
          <w:rFonts w:ascii="Arial" w:hAnsi="Arial" w:cs="Arial"/>
        </w:rPr>
        <w:t xml:space="preserve">2) Ze strony </w:t>
      </w:r>
      <w:r w:rsidRPr="00033ED6">
        <w:rPr>
          <w:rFonts w:ascii="Arial" w:hAnsi="Arial" w:cs="Arial"/>
          <w:iCs/>
        </w:rPr>
        <w:t>Wykonawcy:</w:t>
      </w:r>
    </w:p>
    <w:p w14:paraId="3D4ECB17" w14:textId="77777777" w:rsidR="005C65C9" w:rsidRPr="00033ED6" w:rsidRDefault="005C65C9" w:rsidP="00033ED6">
      <w:pPr>
        <w:spacing w:after="0" w:line="240" w:lineRule="auto"/>
        <w:ind w:firstLine="284"/>
        <w:jc w:val="both"/>
        <w:rPr>
          <w:rFonts w:ascii="Arial" w:hAnsi="Arial" w:cs="Arial"/>
        </w:rPr>
      </w:pPr>
      <w:r w:rsidRPr="00033ED6">
        <w:rPr>
          <w:rFonts w:ascii="Arial" w:hAnsi="Arial" w:cs="Arial"/>
        </w:rPr>
        <w:t>a) adres e-mail:……….…………………………………</w:t>
      </w:r>
    </w:p>
    <w:p w14:paraId="12D21756" w14:textId="77777777" w:rsidR="005C65C9" w:rsidRPr="00033ED6" w:rsidRDefault="005C65C9" w:rsidP="00033ED6">
      <w:pPr>
        <w:spacing w:after="0" w:line="240" w:lineRule="auto"/>
        <w:ind w:firstLine="284"/>
        <w:jc w:val="both"/>
        <w:rPr>
          <w:rFonts w:ascii="Arial" w:hAnsi="Arial" w:cs="Arial"/>
        </w:rPr>
      </w:pPr>
      <w:r w:rsidRPr="00033ED6">
        <w:rPr>
          <w:rFonts w:ascii="Arial" w:hAnsi="Arial" w:cs="Arial"/>
        </w:rPr>
        <w:t xml:space="preserve">b) nr telefonu:……….…………………………………. </w:t>
      </w:r>
    </w:p>
    <w:p w14:paraId="79874D80" w14:textId="052BD74D" w:rsidR="005C65C9" w:rsidRDefault="005C65C9" w:rsidP="00AA7B44">
      <w:pPr>
        <w:spacing w:after="0"/>
        <w:jc w:val="both"/>
        <w:rPr>
          <w:rFonts w:ascii="Arial" w:hAnsi="Arial" w:cs="Arial"/>
        </w:rPr>
      </w:pPr>
    </w:p>
    <w:p w14:paraId="7F776DA7" w14:textId="77777777" w:rsidR="000D5057" w:rsidRPr="000D5057" w:rsidRDefault="000D5057" w:rsidP="00E32066">
      <w:pPr>
        <w:spacing w:after="0"/>
        <w:jc w:val="center"/>
        <w:rPr>
          <w:rFonts w:ascii="Arial" w:hAnsi="Arial" w:cs="Arial"/>
          <w:b/>
        </w:rPr>
      </w:pPr>
      <w:r w:rsidRPr="000D5057">
        <w:rPr>
          <w:rFonts w:ascii="Arial" w:hAnsi="Arial" w:cs="Arial"/>
          <w:b/>
        </w:rPr>
        <w:t>§ 30</w:t>
      </w:r>
    </w:p>
    <w:p w14:paraId="23B6A006" w14:textId="77777777" w:rsidR="000D5057" w:rsidRPr="000D5057" w:rsidRDefault="000D5057" w:rsidP="00E32066">
      <w:pPr>
        <w:spacing w:after="0"/>
        <w:jc w:val="center"/>
        <w:rPr>
          <w:rFonts w:ascii="Arial" w:hAnsi="Arial" w:cs="Arial"/>
          <w:b/>
        </w:rPr>
      </w:pPr>
      <w:r w:rsidRPr="000D5057">
        <w:rPr>
          <w:rFonts w:ascii="Arial" w:hAnsi="Arial" w:cs="Arial"/>
          <w:b/>
        </w:rPr>
        <w:t>Klauzula zrównoważonego rozwoju (ESG)</w:t>
      </w:r>
    </w:p>
    <w:p w14:paraId="36E4C9FC" w14:textId="7ADA5F76" w:rsidR="000D5057" w:rsidRPr="00E32066" w:rsidRDefault="000D5057" w:rsidP="00E32066">
      <w:pPr>
        <w:numPr>
          <w:ilvl w:val="0"/>
          <w:numId w:val="61"/>
        </w:numPr>
        <w:spacing w:after="0" w:line="240" w:lineRule="auto"/>
        <w:ind w:left="426" w:hanging="426"/>
        <w:jc w:val="both"/>
        <w:rPr>
          <w:rFonts w:ascii="Arial" w:hAnsi="Arial" w:cs="Arial"/>
        </w:rPr>
      </w:pPr>
      <w:r w:rsidRPr="000D5057">
        <w:rPr>
          <w:rFonts w:ascii="Arial" w:hAnsi="Arial" w:cs="Arial"/>
        </w:rPr>
        <w:t>Zamawiający zastrzega sobie prawo do przeprowadzania audytów u Wykonawcy osobiście lub przez podmioty/osoby trzecie wskazane przez Zamawiającego w zakresie związanym z realizacją Przedmiotu Umowy, w tym</w:t>
      </w:r>
      <w:r>
        <w:rPr>
          <w:rFonts w:ascii="Arial" w:hAnsi="Arial" w:cs="Arial"/>
        </w:rPr>
        <w:t xml:space="preserve"> </w:t>
      </w:r>
      <w:r w:rsidRPr="00E32066">
        <w:rPr>
          <w:rFonts w:ascii="Arial" w:hAnsi="Arial" w:cs="Arial"/>
        </w:rPr>
        <w:t>obejmującym zakres pracowniczy:</w:t>
      </w:r>
      <w:r w:rsidRPr="000D5057">
        <w:rPr>
          <w:rFonts w:ascii="Arial" w:hAnsi="Arial" w:cs="Arial"/>
          <w:i/>
          <w:iCs/>
        </w:rPr>
        <w:t xml:space="preserve"> </w:t>
      </w:r>
    </w:p>
    <w:p w14:paraId="02259115" w14:textId="77777777" w:rsidR="000D5057" w:rsidRPr="00E32066" w:rsidRDefault="000D5057" w:rsidP="00E32066">
      <w:pPr>
        <w:numPr>
          <w:ilvl w:val="0"/>
          <w:numId w:val="59"/>
        </w:numPr>
        <w:spacing w:after="0" w:line="240" w:lineRule="auto"/>
        <w:ind w:hanging="294"/>
        <w:jc w:val="both"/>
        <w:rPr>
          <w:rFonts w:ascii="Arial" w:hAnsi="Arial" w:cs="Arial"/>
        </w:rPr>
      </w:pPr>
      <w:r w:rsidRPr="00E32066">
        <w:rPr>
          <w:rFonts w:ascii="Arial" w:hAnsi="Arial" w:cs="Arial"/>
        </w:rPr>
        <w:t>weryfikacji uprawnień pracowników, którymi posługuje się Wykonawca w celu realizacji Przedmiotu Umowy,</w:t>
      </w:r>
    </w:p>
    <w:p w14:paraId="763B7F82" w14:textId="77777777" w:rsidR="000D5057" w:rsidRPr="00E32066" w:rsidRDefault="000D5057" w:rsidP="00E32066">
      <w:pPr>
        <w:numPr>
          <w:ilvl w:val="0"/>
          <w:numId w:val="59"/>
        </w:numPr>
        <w:spacing w:after="0" w:line="240" w:lineRule="auto"/>
        <w:ind w:hanging="294"/>
        <w:jc w:val="both"/>
        <w:rPr>
          <w:rFonts w:ascii="Arial" w:hAnsi="Arial" w:cs="Arial"/>
        </w:rPr>
      </w:pPr>
      <w:r w:rsidRPr="00E32066">
        <w:rPr>
          <w:rFonts w:ascii="Arial" w:hAnsi="Arial" w:cs="Arial"/>
        </w:rPr>
        <w:lastRenderedPageBreak/>
        <w:t>weryfikacji przeprowadzonych szkoleń BHP dla pracowników, którymi posługuje się Wykonawca w celu realizacji Przedmiotu Umowy,</w:t>
      </w:r>
    </w:p>
    <w:p w14:paraId="639796DD" w14:textId="1164ECCE" w:rsidR="000D5057" w:rsidRDefault="000D5057" w:rsidP="00E32066">
      <w:pPr>
        <w:numPr>
          <w:ilvl w:val="0"/>
          <w:numId w:val="59"/>
        </w:numPr>
        <w:spacing w:after="0" w:line="240" w:lineRule="auto"/>
        <w:ind w:hanging="294"/>
        <w:jc w:val="both"/>
        <w:rPr>
          <w:rFonts w:ascii="Arial" w:hAnsi="Arial" w:cs="Arial"/>
        </w:rPr>
      </w:pPr>
      <w:r w:rsidRPr="00E32066">
        <w:rPr>
          <w:rFonts w:ascii="Arial" w:hAnsi="Arial" w:cs="Arial"/>
        </w:rPr>
        <w:t xml:space="preserve">weryfikacji posiadanych aktualnych badań lekarskich </w:t>
      </w:r>
      <w:del w:id="48" w:author="Kała Wojciech (TEE)" w:date="2025-11-06T06:59:00Z" w16du:dateUtc="2025-11-06T05:59:00Z">
        <w:r w:rsidRPr="00E32066" w:rsidDel="003B272E">
          <w:rPr>
            <w:rFonts w:ascii="Arial" w:hAnsi="Arial" w:cs="Arial"/>
          </w:rPr>
          <w:delText>pracowników</w:delText>
        </w:r>
      </w:del>
      <w:ins w:id="49" w:author="Kała Wojciech (TEE)" w:date="2025-11-06T06:59:00Z" w16du:dateUtc="2025-11-06T05:59:00Z">
        <w:r w:rsidR="003B272E" w:rsidRPr="00E32066">
          <w:rPr>
            <w:rFonts w:ascii="Arial" w:hAnsi="Arial" w:cs="Arial"/>
          </w:rPr>
          <w:t>pracowników,</w:t>
        </w:r>
      </w:ins>
      <w:r w:rsidRPr="00E32066">
        <w:rPr>
          <w:rFonts w:ascii="Arial" w:hAnsi="Arial" w:cs="Arial"/>
        </w:rPr>
        <w:t xml:space="preserve"> którymi posługuje się Wykonawca w celu realizacji Przedmiotu Umowy</w:t>
      </w:r>
      <w:r w:rsidR="007C7E81">
        <w:rPr>
          <w:rFonts w:ascii="Arial" w:hAnsi="Arial" w:cs="Arial"/>
        </w:rPr>
        <w:t>.</w:t>
      </w:r>
    </w:p>
    <w:p w14:paraId="57FD4638" w14:textId="77777777" w:rsidR="006E6F42" w:rsidRPr="00C752BF" w:rsidRDefault="006E6F42" w:rsidP="00E32066">
      <w:pPr>
        <w:numPr>
          <w:ilvl w:val="0"/>
          <w:numId w:val="75"/>
        </w:numPr>
        <w:spacing w:after="0" w:line="240" w:lineRule="auto"/>
        <w:ind w:left="426" w:hanging="426"/>
        <w:contextualSpacing/>
        <w:jc w:val="both"/>
        <w:rPr>
          <w:rFonts w:ascii="Arial" w:hAnsi="Arial" w:cs="Arial"/>
        </w:rPr>
      </w:pPr>
      <w:r w:rsidRPr="00C752BF">
        <w:rPr>
          <w:rFonts w:ascii="Arial" w:hAnsi="Arial" w:cs="Arial"/>
        </w:rPr>
        <w:t xml:space="preserve">Zamawiający po wykonaniu audytu u Wykonawcy, w związku z realizacją Przedmiotu Umowy, przedłoży Wykonawcy pisemny raport, w którym w razie konieczności zawarte będą działania naprawcze konieczne do wdrożenia u Wykonawcy. Raport z przeprowadzonego audytu będzie przesłany na adres e-mail ………………………… lub przekazany osobiście Panu/ Pani……………………………………. </w:t>
      </w:r>
    </w:p>
    <w:p w14:paraId="2A7BB540" w14:textId="2B7FDA42" w:rsidR="006E6F42" w:rsidRPr="00C752BF" w:rsidRDefault="006E6F42" w:rsidP="00E32066">
      <w:pPr>
        <w:numPr>
          <w:ilvl w:val="0"/>
          <w:numId w:val="75"/>
        </w:numPr>
        <w:spacing w:after="0" w:line="240" w:lineRule="auto"/>
        <w:ind w:left="426" w:hanging="426"/>
        <w:contextualSpacing/>
        <w:jc w:val="both"/>
        <w:rPr>
          <w:rFonts w:ascii="Arial" w:hAnsi="Arial" w:cs="Arial"/>
        </w:rPr>
      </w:pPr>
      <w:del w:id="50" w:author="Kała Wojciech (TEE)" w:date="2025-11-06T06:59:00Z" w16du:dateUtc="2025-11-06T05:59:00Z">
        <w:r w:rsidRPr="00C752BF" w:rsidDel="003B272E">
          <w:rPr>
            <w:rFonts w:ascii="Arial" w:hAnsi="Arial" w:cs="Arial"/>
          </w:rPr>
          <w:delText>Wykonawca  zapozna</w:delText>
        </w:r>
      </w:del>
      <w:ins w:id="51" w:author="Kała Wojciech (TEE)" w:date="2025-11-06T06:59:00Z" w16du:dateUtc="2025-11-06T05:59:00Z">
        <w:r w:rsidR="003B272E" w:rsidRPr="00C752BF">
          <w:rPr>
            <w:rFonts w:ascii="Arial" w:hAnsi="Arial" w:cs="Arial"/>
          </w:rPr>
          <w:t>Wykonawca zapozna</w:t>
        </w:r>
      </w:ins>
      <w:r w:rsidRPr="00C752BF">
        <w:rPr>
          <w:rFonts w:ascii="Arial" w:hAnsi="Arial" w:cs="Arial"/>
        </w:rPr>
        <w:t xml:space="preserve"> się z rekomendacjami zawartymi w raporcie z audytu i w razie konieczności prześle swoje uwagi</w:t>
      </w:r>
      <w:del w:id="52" w:author="Doriana Paszkowiak" w:date="2025-11-03T13:22:00Z" w16du:dateUtc="2025-11-03T12:22:00Z">
        <w:r w:rsidRPr="00C752BF" w:rsidDel="00004329">
          <w:rPr>
            <w:rFonts w:ascii="Arial" w:hAnsi="Arial" w:cs="Arial"/>
          </w:rPr>
          <w:delText>,</w:delText>
        </w:r>
      </w:del>
      <w:r w:rsidRPr="00C752BF">
        <w:rPr>
          <w:rFonts w:ascii="Arial" w:hAnsi="Arial" w:cs="Arial"/>
        </w:rPr>
        <w:t xml:space="preserve"> i zastrzeżenia do 7 dni od daty otrzymania raportu. </w:t>
      </w:r>
    </w:p>
    <w:p w14:paraId="66E52918" w14:textId="47427AE2" w:rsidR="006E6F42" w:rsidRPr="00C752BF" w:rsidRDefault="006E6F42" w:rsidP="00E32066">
      <w:pPr>
        <w:numPr>
          <w:ilvl w:val="0"/>
          <w:numId w:val="75"/>
        </w:numPr>
        <w:spacing w:after="0" w:line="240" w:lineRule="auto"/>
        <w:ind w:left="426" w:hanging="426"/>
        <w:contextualSpacing/>
        <w:jc w:val="both"/>
        <w:rPr>
          <w:rFonts w:ascii="Arial" w:hAnsi="Arial" w:cs="Arial"/>
        </w:rPr>
      </w:pPr>
      <w:r w:rsidRPr="00C752BF">
        <w:rPr>
          <w:rFonts w:ascii="Arial" w:hAnsi="Arial" w:cs="Arial"/>
        </w:rPr>
        <w:t xml:space="preserve">Zamawiający zapozna się z uwagami Wykonawcy, o których mowa w </w:t>
      </w:r>
      <w:r>
        <w:rPr>
          <w:rFonts w:ascii="Arial" w:hAnsi="Arial" w:cs="Arial"/>
        </w:rPr>
        <w:t>us</w:t>
      </w:r>
      <w:r w:rsidRPr="00C752BF">
        <w:rPr>
          <w:rFonts w:ascii="Arial" w:hAnsi="Arial" w:cs="Arial"/>
        </w:rPr>
        <w:t xml:space="preserve">t. </w:t>
      </w:r>
      <w:r w:rsidR="00D8593D">
        <w:rPr>
          <w:rFonts w:ascii="Arial" w:hAnsi="Arial" w:cs="Arial"/>
        </w:rPr>
        <w:t>3</w:t>
      </w:r>
      <w:r w:rsidRPr="00C752BF">
        <w:rPr>
          <w:rFonts w:ascii="Arial" w:hAnsi="Arial" w:cs="Arial"/>
        </w:rPr>
        <w:t xml:space="preserve"> i prześle odpowiedź Wykonawcy w terminie 7 dni </w:t>
      </w:r>
      <w:del w:id="53" w:author="Kała Wojciech (TEE)" w:date="2025-11-06T06:59:00Z" w16du:dateUtc="2025-11-06T05:59:00Z">
        <w:r w:rsidRPr="00C752BF" w:rsidDel="003B272E">
          <w:rPr>
            <w:rFonts w:ascii="Arial" w:hAnsi="Arial" w:cs="Arial"/>
          </w:rPr>
          <w:delText>od  ich</w:delText>
        </w:r>
      </w:del>
      <w:ins w:id="54" w:author="Kała Wojciech (TEE)" w:date="2025-11-06T06:59:00Z" w16du:dateUtc="2025-11-06T05:59:00Z">
        <w:r w:rsidR="003B272E" w:rsidRPr="00C752BF">
          <w:rPr>
            <w:rFonts w:ascii="Arial" w:hAnsi="Arial" w:cs="Arial"/>
          </w:rPr>
          <w:t>od ich</w:t>
        </w:r>
      </w:ins>
      <w:r w:rsidRPr="00C752BF">
        <w:rPr>
          <w:rFonts w:ascii="Arial" w:hAnsi="Arial" w:cs="Arial"/>
        </w:rPr>
        <w:t xml:space="preserve"> otrzymania.</w:t>
      </w:r>
    </w:p>
    <w:p w14:paraId="00667D8D" w14:textId="384C65A6" w:rsidR="006E6F42" w:rsidRPr="00C752BF" w:rsidRDefault="006E6F42" w:rsidP="00E32066">
      <w:pPr>
        <w:numPr>
          <w:ilvl w:val="0"/>
          <w:numId w:val="75"/>
        </w:numPr>
        <w:spacing w:after="0" w:line="240" w:lineRule="auto"/>
        <w:ind w:left="426" w:hanging="426"/>
        <w:contextualSpacing/>
        <w:jc w:val="both"/>
        <w:rPr>
          <w:rFonts w:ascii="Arial" w:hAnsi="Arial" w:cs="Arial"/>
        </w:rPr>
      </w:pPr>
      <w:r w:rsidRPr="00C752BF">
        <w:rPr>
          <w:rFonts w:ascii="Arial" w:hAnsi="Arial" w:cs="Arial"/>
        </w:rPr>
        <w:t xml:space="preserve">Jeżeli w ramach audytu zostaną stwierdzone uchybienia skutkujące podjęciem działań naprawczych, </w:t>
      </w:r>
      <w:del w:id="55" w:author="Kała Wojciech (TEE)" w:date="2025-11-06T06:59:00Z" w16du:dateUtc="2025-11-06T05:59:00Z">
        <w:r w:rsidRPr="00C752BF" w:rsidDel="003B272E">
          <w:rPr>
            <w:rFonts w:ascii="Arial" w:hAnsi="Arial" w:cs="Arial"/>
          </w:rPr>
          <w:delText>Wykonawca  wdroży</w:delText>
        </w:r>
      </w:del>
      <w:ins w:id="56" w:author="Kała Wojciech (TEE)" w:date="2025-11-06T06:59:00Z" w16du:dateUtc="2025-11-06T05:59:00Z">
        <w:r w:rsidR="003B272E" w:rsidRPr="00C752BF">
          <w:rPr>
            <w:rFonts w:ascii="Arial" w:hAnsi="Arial" w:cs="Arial"/>
          </w:rPr>
          <w:t>Wykonawca wdroży</w:t>
        </w:r>
      </w:ins>
      <w:r w:rsidRPr="00C752BF">
        <w:rPr>
          <w:rFonts w:ascii="Arial" w:hAnsi="Arial" w:cs="Arial"/>
        </w:rPr>
        <w:t xml:space="preserve"> je na własny koszt. </w:t>
      </w:r>
    </w:p>
    <w:p w14:paraId="76EB390D" w14:textId="77777777" w:rsidR="006E6F42" w:rsidRPr="00C752BF" w:rsidRDefault="006E6F42" w:rsidP="00E32066">
      <w:pPr>
        <w:numPr>
          <w:ilvl w:val="0"/>
          <w:numId w:val="75"/>
        </w:numPr>
        <w:spacing w:after="0" w:line="240" w:lineRule="auto"/>
        <w:ind w:left="426" w:hanging="426"/>
        <w:contextualSpacing/>
        <w:jc w:val="both"/>
        <w:rPr>
          <w:rFonts w:ascii="Arial" w:hAnsi="Arial" w:cs="Arial"/>
        </w:rPr>
      </w:pPr>
      <w:r w:rsidRPr="00C752BF">
        <w:rPr>
          <w:rFonts w:ascii="Arial" w:hAnsi="Arial" w:cs="Arial"/>
        </w:rPr>
        <w:t xml:space="preserve">Zamawiający zastrzega sobie możliwość powiadomienia odpowiednich służb w szczególności: Państwowej Inspekcji Pracy, Policji, Wojewódzkiego Inspektora Ochrony Środowiska, Urząd Dozoru Technicznego o zaistniałych naruszeniach przepisów prawa. </w:t>
      </w:r>
    </w:p>
    <w:p w14:paraId="47FD1A9D" w14:textId="5891A43F" w:rsidR="000D5057" w:rsidRPr="006E6F42" w:rsidRDefault="006E6F42" w:rsidP="00E32066">
      <w:pPr>
        <w:numPr>
          <w:ilvl w:val="0"/>
          <w:numId w:val="75"/>
        </w:numPr>
        <w:spacing w:after="0" w:line="240" w:lineRule="auto"/>
        <w:ind w:left="426" w:hanging="426"/>
        <w:contextualSpacing/>
        <w:jc w:val="both"/>
        <w:rPr>
          <w:rFonts w:ascii="Arial" w:hAnsi="Arial" w:cs="Arial"/>
        </w:rPr>
      </w:pPr>
      <w:r w:rsidRPr="00C752BF">
        <w:rPr>
          <w:rFonts w:ascii="Arial" w:hAnsi="Arial" w:cs="Arial"/>
        </w:rPr>
        <w:t>Zapisy ust. 1 -</w:t>
      </w:r>
      <w:r w:rsidRPr="00D37CB4">
        <w:rPr>
          <w:rFonts w:ascii="Arial" w:hAnsi="Arial" w:cs="Arial"/>
        </w:rPr>
        <w:t xml:space="preserve"> </w:t>
      </w:r>
      <w:r w:rsidR="007C7E81">
        <w:rPr>
          <w:rFonts w:ascii="Arial" w:hAnsi="Arial" w:cs="Arial"/>
        </w:rPr>
        <w:t>6</w:t>
      </w:r>
      <w:r w:rsidRPr="00C752BF">
        <w:rPr>
          <w:rFonts w:ascii="Arial" w:hAnsi="Arial" w:cs="Arial"/>
        </w:rPr>
        <w:t xml:space="preserve"> mają zastosowanie do wszystkich Podwykonawców i ich pracowników, którymi posługuje się </w:t>
      </w:r>
      <w:del w:id="57" w:author="Kała Wojciech (TEE)" w:date="2025-11-06T06:59:00Z" w16du:dateUtc="2025-11-06T05:59:00Z">
        <w:r w:rsidRPr="00C752BF" w:rsidDel="003B272E">
          <w:rPr>
            <w:rFonts w:ascii="Arial" w:hAnsi="Arial" w:cs="Arial"/>
          </w:rPr>
          <w:delText>Wykonawca  w</w:delText>
        </w:r>
      </w:del>
      <w:ins w:id="58" w:author="Kała Wojciech (TEE)" w:date="2025-11-06T06:59:00Z" w16du:dateUtc="2025-11-06T05:59:00Z">
        <w:r w:rsidR="003B272E" w:rsidRPr="00C752BF">
          <w:rPr>
            <w:rFonts w:ascii="Arial" w:hAnsi="Arial" w:cs="Arial"/>
          </w:rPr>
          <w:t>Wykonawca w</w:t>
        </w:r>
      </w:ins>
      <w:r w:rsidRPr="00C752BF">
        <w:rPr>
          <w:rFonts w:ascii="Arial" w:hAnsi="Arial" w:cs="Arial"/>
        </w:rPr>
        <w:t xml:space="preserve"> celu realizacji Przedmiotu Umowy.</w:t>
      </w:r>
    </w:p>
    <w:p w14:paraId="5CDC556B" w14:textId="77777777" w:rsidR="006B3C41" w:rsidRDefault="006B3C41" w:rsidP="006B3C41">
      <w:pPr>
        <w:keepNext/>
        <w:spacing w:after="0"/>
        <w:rPr>
          <w:rFonts w:ascii="Arial" w:hAnsi="Arial" w:cs="Arial"/>
          <w:b/>
        </w:rPr>
      </w:pPr>
    </w:p>
    <w:p w14:paraId="67D2E1F6" w14:textId="08AB2025" w:rsidR="005C65C9" w:rsidRPr="00366CFE" w:rsidRDefault="005C65C9" w:rsidP="00AA7B44">
      <w:pPr>
        <w:keepNext/>
        <w:spacing w:after="0"/>
        <w:jc w:val="center"/>
        <w:rPr>
          <w:rFonts w:ascii="Arial" w:hAnsi="Arial" w:cs="Arial"/>
          <w:b/>
        </w:rPr>
      </w:pPr>
      <w:r>
        <w:rPr>
          <w:rFonts w:ascii="Arial" w:hAnsi="Arial" w:cs="Arial"/>
          <w:b/>
        </w:rPr>
        <w:t xml:space="preserve">§ </w:t>
      </w:r>
      <w:r w:rsidR="006D7B62">
        <w:rPr>
          <w:rFonts w:ascii="Arial" w:hAnsi="Arial" w:cs="Arial"/>
          <w:b/>
        </w:rPr>
        <w:t>31</w:t>
      </w:r>
    </w:p>
    <w:p w14:paraId="11505DF3" w14:textId="650FF1FB" w:rsidR="005C65C9" w:rsidRPr="00033ED6" w:rsidRDefault="006C3617" w:rsidP="00033ED6">
      <w:pPr>
        <w:keepNext/>
        <w:spacing w:after="0"/>
        <w:jc w:val="center"/>
        <w:rPr>
          <w:rFonts w:ascii="Arial" w:eastAsia="Times New Roman" w:hAnsi="Arial" w:cs="Arial"/>
          <w:b/>
          <w:lang w:bidi="en-US"/>
        </w:rPr>
      </w:pPr>
      <w:r w:rsidRPr="00F102C4">
        <w:rPr>
          <w:rFonts w:ascii="Arial" w:eastAsia="Times New Roman" w:hAnsi="Arial" w:cs="Arial"/>
          <w:b/>
          <w:lang w:bidi="en-US"/>
        </w:rPr>
        <w:t>Inne postanowienia</w:t>
      </w:r>
    </w:p>
    <w:p w14:paraId="4A99D44F" w14:textId="19C79767" w:rsidR="000B08CD" w:rsidRPr="00F102C4" w:rsidRDefault="00F469D3" w:rsidP="00F469D3">
      <w:pPr>
        <w:spacing w:after="0" w:line="240" w:lineRule="auto"/>
        <w:jc w:val="both"/>
        <w:rPr>
          <w:rFonts w:ascii="Arial" w:hAnsi="Arial" w:cs="Arial"/>
        </w:rPr>
      </w:pPr>
      <w:r>
        <w:rPr>
          <w:rFonts w:ascii="Arial" w:hAnsi="Arial" w:cs="Arial"/>
        </w:rPr>
        <w:t xml:space="preserve">1. </w:t>
      </w:r>
      <w:r w:rsidR="000B08CD" w:rsidRPr="00F102C4">
        <w:rPr>
          <w:rFonts w:ascii="Arial" w:hAnsi="Arial" w:cs="Arial"/>
        </w:rPr>
        <w:t xml:space="preserve">Strony zgodnie </w:t>
      </w:r>
      <w:del w:id="59" w:author="Kała Wojciech (TEE)" w:date="2025-11-06T06:59:00Z" w16du:dateUtc="2025-11-06T05:59:00Z">
        <w:r w:rsidR="000B08CD" w:rsidRPr="00F102C4" w:rsidDel="003B272E">
          <w:rPr>
            <w:rFonts w:ascii="Arial" w:hAnsi="Arial" w:cs="Arial"/>
          </w:rPr>
          <w:delText>wskazują,</w:delText>
        </w:r>
      </w:del>
      <w:ins w:id="60" w:author="Kała Wojciech (TEE)" w:date="2025-11-06T06:59:00Z" w16du:dateUtc="2025-11-06T05:59:00Z">
        <w:r w:rsidR="003B272E" w:rsidRPr="00F102C4">
          <w:rPr>
            <w:rFonts w:ascii="Arial" w:hAnsi="Arial" w:cs="Arial"/>
          </w:rPr>
          <w:t>wskazują</w:t>
        </w:r>
      </w:ins>
      <w:r w:rsidR="000B08CD" w:rsidRPr="00F102C4">
        <w:rPr>
          <w:rFonts w:ascii="Arial" w:hAnsi="Arial" w:cs="Arial"/>
        </w:rPr>
        <w:t xml:space="preserve"> jako osoby uprawnione do składania oświadczeń woli / do współpracy / do kontaktów </w:t>
      </w:r>
      <w:r w:rsidR="00D0225D" w:rsidRPr="00F102C4">
        <w:rPr>
          <w:rFonts w:ascii="Arial" w:hAnsi="Arial" w:cs="Arial"/>
        </w:rPr>
        <w:t xml:space="preserve">/ podpisywania </w:t>
      </w:r>
      <w:r w:rsidR="00E161D6" w:rsidRPr="00F102C4">
        <w:rPr>
          <w:rFonts w:ascii="Arial" w:hAnsi="Arial" w:cs="Arial"/>
        </w:rPr>
        <w:t xml:space="preserve">Protokołów </w:t>
      </w:r>
      <w:r w:rsidR="00C0134B">
        <w:rPr>
          <w:rFonts w:ascii="Arial" w:hAnsi="Arial" w:cs="Arial"/>
        </w:rPr>
        <w:t>odbioru</w:t>
      </w:r>
      <w:r w:rsidR="007A2472" w:rsidRPr="00F102C4">
        <w:rPr>
          <w:rFonts w:ascii="Arial" w:hAnsi="Arial" w:cs="Arial"/>
        </w:rPr>
        <w:t xml:space="preserve"> </w:t>
      </w:r>
      <w:r w:rsidR="000B08CD" w:rsidRPr="00F102C4">
        <w:rPr>
          <w:rFonts w:ascii="Arial" w:hAnsi="Arial" w:cs="Arial"/>
        </w:rPr>
        <w:t>związanych z Umową:</w:t>
      </w:r>
    </w:p>
    <w:p w14:paraId="0A72AF99" w14:textId="77777777" w:rsidR="000B08CD" w:rsidRPr="00F102C4" w:rsidRDefault="000B08CD" w:rsidP="00C20BAB">
      <w:pPr>
        <w:numPr>
          <w:ilvl w:val="1"/>
          <w:numId w:val="2"/>
        </w:numPr>
        <w:spacing w:after="0" w:line="240" w:lineRule="auto"/>
        <w:ind w:left="851" w:hanging="425"/>
        <w:rPr>
          <w:rFonts w:ascii="Arial" w:hAnsi="Arial" w:cs="Arial"/>
        </w:rPr>
      </w:pPr>
      <w:r w:rsidRPr="00F102C4">
        <w:rPr>
          <w:rFonts w:ascii="Arial" w:hAnsi="Arial" w:cs="Arial"/>
        </w:rPr>
        <w:t xml:space="preserve">ze strony </w:t>
      </w:r>
      <w:r w:rsidR="00D63CE4" w:rsidRPr="00F102C4">
        <w:rPr>
          <w:rFonts w:ascii="Arial" w:hAnsi="Arial" w:cs="Arial"/>
        </w:rPr>
        <w:t>Zamawi</w:t>
      </w:r>
      <w:r w:rsidR="00AA0170" w:rsidRPr="00F102C4">
        <w:rPr>
          <w:rFonts w:ascii="Arial" w:hAnsi="Arial" w:cs="Arial"/>
        </w:rPr>
        <w:t>ającego</w:t>
      </w:r>
      <w:r w:rsidRPr="00F102C4">
        <w:rPr>
          <w:rFonts w:ascii="Arial" w:hAnsi="Arial" w:cs="Arial"/>
        </w:rPr>
        <w:t>:</w:t>
      </w:r>
    </w:p>
    <w:p w14:paraId="6CC72C56" w14:textId="77777777" w:rsidR="000B08CD" w:rsidRPr="00F102C4" w:rsidRDefault="000B08CD" w:rsidP="00C20BAB">
      <w:pPr>
        <w:spacing w:after="0" w:line="240" w:lineRule="auto"/>
        <w:ind w:left="851" w:hanging="425"/>
        <w:rPr>
          <w:rFonts w:ascii="Arial" w:hAnsi="Arial" w:cs="Arial"/>
        </w:rPr>
      </w:pPr>
      <w:r w:rsidRPr="00F102C4">
        <w:rPr>
          <w:rFonts w:ascii="Arial" w:hAnsi="Arial" w:cs="Arial"/>
        </w:rPr>
        <w:t>………………………………………………</w:t>
      </w:r>
    </w:p>
    <w:p w14:paraId="2FFCE271" w14:textId="77777777" w:rsidR="000B08CD" w:rsidRPr="00F102C4" w:rsidRDefault="00AA0170" w:rsidP="00C20BAB">
      <w:pPr>
        <w:numPr>
          <w:ilvl w:val="1"/>
          <w:numId w:val="2"/>
        </w:numPr>
        <w:spacing w:after="0" w:line="240" w:lineRule="auto"/>
        <w:ind w:left="851" w:hanging="425"/>
        <w:rPr>
          <w:rFonts w:ascii="Arial" w:hAnsi="Arial" w:cs="Arial"/>
        </w:rPr>
      </w:pPr>
      <w:r w:rsidRPr="00F102C4">
        <w:rPr>
          <w:rFonts w:ascii="Arial" w:hAnsi="Arial" w:cs="Arial"/>
        </w:rPr>
        <w:t xml:space="preserve">ze strony </w:t>
      </w:r>
      <w:r w:rsidR="00D63CE4" w:rsidRPr="00F102C4">
        <w:rPr>
          <w:rFonts w:ascii="Arial" w:hAnsi="Arial" w:cs="Arial"/>
        </w:rPr>
        <w:t>Wykon</w:t>
      </w:r>
      <w:r w:rsidRPr="00F102C4">
        <w:rPr>
          <w:rFonts w:ascii="Arial" w:hAnsi="Arial" w:cs="Arial"/>
        </w:rPr>
        <w:t>awcy</w:t>
      </w:r>
      <w:r w:rsidR="000B08CD" w:rsidRPr="00F102C4">
        <w:rPr>
          <w:rFonts w:ascii="Arial" w:hAnsi="Arial" w:cs="Arial"/>
        </w:rPr>
        <w:t>:</w:t>
      </w:r>
    </w:p>
    <w:p w14:paraId="1387E4FE" w14:textId="77777777" w:rsidR="00974535" w:rsidRPr="00F102C4" w:rsidRDefault="00974535" w:rsidP="00C20BAB">
      <w:pPr>
        <w:spacing w:after="0" w:line="240" w:lineRule="auto"/>
        <w:ind w:left="851" w:hanging="425"/>
        <w:rPr>
          <w:rFonts w:ascii="Arial" w:hAnsi="Arial" w:cs="Arial"/>
        </w:rPr>
      </w:pPr>
      <w:r w:rsidRPr="00F102C4">
        <w:rPr>
          <w:rFonts w:ascii="Arial" w:hAnsi="Arial" w:cs="Arial"/>
        </w:rPr>
        <w:t>………………………………………………</w:t>
      </w:r>
    </w:p>
    <w:p w14:paraId="5F6892E1" w14:textId="45CC7C0A" w:rsidR="000B08CD" w:rsidRPr="00F469D3" w:rsidRDefault="000B08CD" w:rsidP="00F469D3">
      <w:pPr>
        <w:pStyle w:val="Akapitzlist"/>
        <w:numPr>
          <w:ilvl w:val="0"/>
          <w:numId w:val="61"/>
        </w:numPr>
        <w:jc w:val="both"/>
        <w:rPr>
          <w:rFonts w:ascii="Arial" w:hAnsi="Arial" w:cs="Arial"/>
        </w:rPr>
      </w:pPr>
      <w:r w:rsidRPr="00F469D3">
        <w:rPr>
          <w:rFonts w:ascii="Arial" w:hAnsi="Arial" w:cs="Arial"/>
        </w:rPr>
        <w:t>Strony zgodnie wskazują następujące adresy do doręczeń:</w:t>
      </w:r>
    </w:p>
    <w:p w14:paraId="49D79AD4" w14:textId="77777777" w:rsidR="000B08CD" w:rsidRPr="00F102C4" w:rsidRDefault="00AA0170" w:rsidP="00C20BAB">
      <w:pPr>
        <w:numPr>
          <w:ilvl w:val="1"/>
          <w:numId w:val="4"/>
        </w:numPr>
        <w:tabs>
          <w:tab w:val="clear" w:pos="720"/>
        </w:tabs>
        <w:spacing w:after="0" w:line="240" w:lineRule="auto"/>
        <w:ind w:left="851" w:hanging="425"/>
        <w:rPr>
          <w:rFonts w:ascii="Arial" w:hAnsi="Arial" w:cs="Arial"/>
        </w:rPr>
      </w:pPr>
      <w:r w:rsidRPr="00F102C4">
        <w:rPr>
          <w:rFonts w:ascii="Arial" w:hAnsi="Arial" w:cs="Arial"/>
        </w:rPr>
        <w:t xml:space="preserve">dla </w:t>
      </w:r>
      <w:r w:rsidR="00D63CE4" w:rsidRPr="00F102C4">
        <w:rPr>
          <w:rFonts w:ascii="Arial" w:hAnsi="Arial" w:cs="Arial"/>
        </w:rPr>
        <w:t>Zamawi</w:t>
      </w:r>
      <w:r w:rsidRPr="00F102C4">
        <w:rPr>
          <w:rFonts w:ascii="Arial" w:hAnsi="Arial" w:cs="Arial"/>
        </w:rPr>
        <w:t>ającego</w:t>
      </w:r>
      <w:r w:rsidR="000B08CD" w:rsidRPr="00F102C4">
        <w:rPr>
          <w:rFonts w:ascii="Arial" w:hAnsi="Arial" w:cs="Arial"/>
        </w:rPr>
        <w:t>:</w:t>
      </w:r>
    </w:p>
    <w:p w14:paraId="6F5B8FBA" w14:textId="77777777" w:rsidR="000B08CD" w:rsidRPr="00F102C4" w:rsidRDefault="00106F48" w:rsidP="00C20BAB">
      <w:pPr>
        <w:spacing w:after="0" w:line="240" w:lineRule="auto"/>
        <w:ind w:left="851" w:hanging="425"/>
        <w:rPr>
          <w:rFonts w:ascii="Arial" w:hAnsi="Arial" w:cs="Arial"/>
        </w:rPr>
      </w:pPr>
      <w:r w:rsidRPr="00F102C4">
        <w:rPr>
          <w:rFonts w:ascii="Arial" w:hAnsi="Arial" w:cs="Arial"/>
        </w:rPr>
        <w:tab/>
      </w:r>
      <w:r w:rsidRPr="00F102C4">
        <w:rPr>
          <w:rFonts w:ascii="Arial" w:hAnsi="Arial" w:cs="Arial"/>
        </w:rPr>
        <w:tab/>
      </w:r>
      <w:r w:rsidR="000B08CD" w:rsidRPr="00F102C4">
        <w:rPr>
          <w:rFonts w:ascii="Arial" w:hAnsi="Arial" w:cs="Arial"/>
        </w:rPr>
        <w:t>………………………………………………</w:t>
      </w:r>
    </w:p>
    <w:p w14:paraId="26A5D52C" w14:textId="77777777" w:rsidR="000B08CD" w:rsidRPr="00F102C4" w:rsidRDefault="00D63CE4" w:rsidP="00C20BAB">
      <w:pPr>
        <w:numPr>
          <w:ilvl w:val="1"/>
          <w:numId w:val="4"/>
        </w:numPr>
        <w:tabs>
          <w:tab w:val="clear" w:pos="720"/>
        </w:tabs>
        <w:spacing w:after="0" w:line="240" w:lineRule="auto"/>
        <w:ind w:left="851" w:hanging="425"/>
        <w:rPr>
          <w:rFonts w:ascii="Arial" w:hAnsi="Arial" w:cs="Arial"/>
        </w:rPr>
      </w:pPr>
      <w:r w:rsidRPr="00F102C4">
        <w:rPr>
          <w:rFonts w:ascii="Arial" w:hAnsi="Arial" w:cs="Arial"/>
        </w:rPr>
        <w:t>dla Wykon</w:t>
      </w:r>
      <w:r w:rsidR="00AA0170" w:rsidRPr="00F102C4">
        <w:rPr>
          <w:rFonts w:ascii="Arial" w:hAnsi="Arial" w:cs="Arial"/>
        </w:rPr>
        <w:t>awcy</w:t>
      </w:r>
      <w:r w:rsidR="000B08CD" w:rsidRPr="00F102C4">
        <w:rPr>
          <w:rFonts w:ascii="Arial" w:hAnsi="Arial" w:cs="Arial"/>
        </w:rPr>
        <w:t>:</w:t>
      </w:r>
    </w:p>
    <w:p w14:paraId="6F17F899" w14:textId="2FC32930" w:rsidR="00FE5652" w:rsidRPr="00F102C4" w:rsidRDefault="000B08CD" w:rsidP="00033ED6">
      <w:pPr>
        <w:spacing w:after="0" w:line="240" w:lineRule="auto"/>
        <w:ind w:left="851" w:hanging="425"/>
        <w:rPr>
          <w:rFonts w:ascii="Arial" w:hAnsi="Arial" w:cs="Arial"/>
        </w:rPr>
      </w:pPr>
      <w:r w:rsidRPr="00F102C4">
        <w:rPr>
          <w:rFonts w:ascii="Arial" w:hAnsi="Arial" w:cs="Arial"/>
        </w:rPr>
        <w:tab/>
      </w:r>
      <w:r w:rsidR="00106F48" w:rsidRPr="00F102C4">
        <w:rPr>
          <w:rFonts w:ascii="Arial" w:hAnsi="Arial" w:cs="Arial"/>
        </w:rPr>
        <w:tab/>
      </w:r>
      <w:r w:rsidRPr="00F102C4">
        <w:rPr>
          <w:rFonts w:ascii="Arial" w:hAnsi="Arial" w:cs="Arial"/>
        </w:rPr>
        <w:t>………………………………………………</w:t>
      </w:r>
    </w:p>
    <w:p w14:paraId="7D1779D8" w14:textId="612D4897" w:rsidR="008C2CE6" w:rsidRPr="00033ED6" w:rsidRDefault="000B08CD">
      <w:pPr>
        <w:numPr>
          <w:ilvl w:val="6"/>
          <w:numId w:val="81"/>
        </w:numPr>
        <w:tabs>
          <w:tab w:val="clear" w:pos="2520"/>
        </w:tabs>
        <w:spacing w:after="0" w:line="240" w:lineRule="auto"/>
        <w:ind w:left="142" w:hanging="142"/>
        <w:jc w:val="both"/>
        <w:rPr>
          <w:rFonts w:ascii="Arial" w:hAnsi="Arial" w:cs="Arial"/>
        </w:rPr>
        <w:pPrChange w:id="61" w:author="Doriana Paszkowiak" w:date="2025-11-03T13:23:00Z" w16du:dateUtc="2025-11-03T12:23:00Z">
          <w:pPr>
            <w:numPr>
              <w:ilvl w:val="6"/>
              <w:numId w:val="1"/>
            </w:numPr>
            <w:tabs>
              <w:tab w:val="num" w:pos="-2977"/>
              <w:tab w:val="num" w:pos="2520"/>
            </w:tabs>
            <w:spacing w:after="0" w:line="240" w:lineRule="auto"/>
            <w:ind w:left="426" w:hanging="426"/>
            <w:jc w:val="both"/>
          </w:pPr>
        </w:pPrChange>
      </w:pPr>
      <w:r w:rsidRPr="00F102C4">
        <w:rPr>
          <w:rFonts w:ascii="Arial" w:hAnsi="Arial" w:cs="Arial"/>
        </w:rPr>
        <w:t>Zmiana danych osób wymienionych w ust. 1 oraz zmiana adresu do doręczeń wskazanego w ust. 2 wymaga pisemnego zawiadomienia. Strony zgodnie ustalają, że doręczenie zastępcze lub awizowane na adresy wskazane, jako adresy do doręczeń jest skuteczne.</w:t>
      </w:r>
    </w:p>
    <w:p w14:paraId="24971D9A" w14:textId="3B1BCD28" w:rsidR="00A6504E" w:rsidRPr="006B3C41" w:rsidRDefault="008C2CE6">
      <w:pPr>
        <w:numPr>
          <w:ilvl w:val="6"/>
          <w:numId w:val="81"/>
        </w:numPr>
        <w:spacing w:after="0" w:line="240" w:lineRule="auto"/>
        <w:ind w:left="426" w:hanging="426"/>
        <w:jc w:val="both"/>
        <w:rPr>
          <w:rFonts w:ascii="Arial" w:hAnsi="Arial" w:cs="Arial"/>
        </w:rPr>
        <w:pPrChange w:id="62" w:author="Doriana Paszkowiak" w:date="2025-11-03T13:23:00Z" w16du:dateUtc="2025-11-03T12:23:00Z">
          <w:pPr>
            <w:numPr>
              <w:ilvl w:val="6"/>
              <w:numId w:val="1"/>
            </w:numPr>
            <w:tabs>
              <w:tab w:val="num" w:pos="-2977"/>
              <w:tab w:val="num" w:pos="2520"/>
            </w:tabs>
            <w:spacing w:after="0" w:line="240" w:lineRule="auto"/>
            <w:ind w:left="426" w:hanging="426"/>
            <w:jc w:val="both"/>
          </w:pPr>
        </w:pPrChange>
      </w:pPr>
      <w:r>
        <w:rPr>
          <w:rFonts w:ascii="Arial" w:hAnsi="Arial" w:cs="Arial"/>
        </w:rPr>
        <w:t>I</w:t>
      </w:r>
      <w:r w:rsidRPr="008C2CE6">
        <w:rPr>
          <w:rFonts w:ascii="Arial" w:hAnsi="Arial" w:cs="Arial"/>
        </w:rPr>
        <w:t xml:space="preserve">lekroć w niniejszej </w:t>
      </w:r>
      <w:r w:rsidR="00013171">
        <w:rPr>
          <w:rFonts w:ascii="Arial" w:hAnsi="Arial" w:cs="Arial"/>
        </w:rPr>
        <w:t>U</w:t>
      </w:r>
      <w:r w:rsidRPr="008C2CE6">
        <w:rPr>
          <w:rFonts w:ascii="Arial" w:hAnsi="Arial" w:cs="Arial"/>
        </w:rPr>
        <w:t xml:space="preserve">mowie mowa o wymogu zachowania formy pisemnej niezastrzeżonej pod </w:t>
      </w:r>
      <w:r w:rsidRPr="00366CFE">
        <w:rPr>
          <w:rFonts w:ascii="Arial" w:hAnsi="Arial" w:cs="Arial"/>
        </w:rPr>
        <w:t>rygorem nieważności, Strony rozumieją przez to również zachowanie formy elektronicznej, o której mowa w art. 78(1) Kodeksu cywilnego.</w:t>
      </w:r>
    </w:p>
    <w:p w14:paraId="78679DAE" w14:textId="72D4F7FF" w:rsidR="00357AF4" w:rsidRPr="00033ED6" w:rsidRDefault="00D82313">
      <w:pPr>
        <w:numPr>
          <w:ilvl w:val="6"/>
          <w:numId w:val="81"/>
        </w:numPr>
        <w:spacing w:after="0" w:line="240" w:lineRule="auto"/>
        <w:ind w:left="426" w:hanging="426"/>
        <w:jc w:val="both"/>
        <w:rPr>
          <w:rFonts w:ascii="Arial" w:hAnsi="Arial" w:cs="Arial"/>
        </w:rPr>
        <w:pPrChange w:id="63" w:author="Doriana Paszkowiak" w:date="2025-11-03T13:23:00Z" w16du:dateUtc="2025-11-03T12:23:00Z">
          <w:pPr>
            <w:numPr>
              <w:ilvl w:val="6"/>
              <w:numId w:val="1"/>
            </w:numPr>
            <w:tabs>
              <w:tab w:val="num" w:pos="-2977"/>
              <w:tab w:val="num" w:pos="2520"/>
            </w:tabs>
            <w:spacing w:after="0" w:line="240" w:lineRule="auto"/>
            <w:ind w:left="426" w:hanging="426"/>
            <w:jc w:val="both"/>
          </w:pPr>
        </w:pPrChange>
      </w:pPr>
      <w:r w:rsidRPr="00366CFE">
        <w:rPr>
          <w:rFonts w:ascii="Arial" w:hAnsi="Arial" w:cs="Arial"/>
        </w:rPr>
        <w:t>W przypadku uznania jakiegokolwiek sformułowania lub postanowienia Umowy za niezgodne z prawem i uznania tego sformułowania lub postanowienia za nieważne albo bezskuteczne, Strony zobowiązują się uzgodnić nowe, zgodne z prawem i skuteczne sformułowanie lub postanowienie, którego znaczenie będzie najbardziej zbliżone do pierwotnej intencji Stron</w:t>
      </w:r>
      <w:r w:rsidR="008C2CE6" w:rsidRPr="00366CFE">
        <w:rPr>
          <w:rFonts w:ascii="Arial" w:hAnsi="Arial" w:cs="Arial"/>
        </w:rPr>
        <w:t xml:space="preserve">. </w:t>
      </w:r>
    </w:p>
    <w:p w14:paraId="46C0F232" w14:textId="540488E6" w:rsidR="005C65C9" w:rsidRPr="00033ED6" w:rsidRDefault="000E5054">
      <w:pPr>
        <w:numPr>
          <w:ilvl w:val="6"/>
          <w:numId w:val="81"/>
        </w:numPr>
        <w:spacing w:after="0" w:line="240" w:lineRule="auto"/>
        <w:ind w:left="426" w:hanging="426"/>
        <w:jc w:val="both"/>
        <w:rPr>
          <w:rFonts w:ascii="Arial" w:hAnsi="Arial" w:cs="Arial"/>
        </w:rPr>
        <w:pPrChange w:id="64" w:author="Doriana Paszkowiak" w:date="2025-11-03T13:23:00Z" w16du:dateUtc="2025-11-03T12:23:00Z">
          <w:pPr>
            <w:numPr>
              <w:ilvl w:val="6"/>
              <w:numId w:val="1"/>
            </w:numPr>
            <w:tabs>
              <w:tab w:val="num" w:pos="-2977"/>
              <w:tab w:val="num" w:pos="2520"/>
            </w:tabs>
            <w:spacing w:after="0" w:line="240" w:lineRule="auto"/>
            <w:ind w:left="426" w:hanging="426"/>
            <w:jc w:val="both"/>
          </w:pPr>
        </w:pPrChange>
      </w:pPr>
      <w:r w:rsidRPr="00366CFE">
        <w:rPr>
          <w:rFonts w:ascii="Arial" w:eastAsia="Times New Roman" w:hAnsi="Arial" w:cs="Arial"/>
          <w:lang w:bidi="en-US"/>
        </w:rPr>
        <w:t>W sprawach nieuregulowanych Umową zastosowanie znajdują przepisy powszechnie obowiązujące.</w:t>
      </w:r>
      <w:r w:rsidR="008C2CE6" w:rsidRPr="00366CFE">
        <w:rPr>
          <w:rFonts w:ascii="Arial" w:eastAsia="Times New Roman" w:hAnsi="Arial" w:cs="Arial"/>
          <w:lang w:bidi="en-US"/>
        </w:rPr>
        <w:t xml:space="preserve"> </w:t>
      </w:r>
    </w:p>
    <w:p w14:paraId="2B211820" w14:textId="11F63CF0" w:rsidR="005C65C9" w:rsidRPr="00033ED6" w:rsidRDefault="000E5054">
      <w:pPr>
        <w:numPr>
          <w:ilvl w:val="6"/>
          <w:numId w:val="81"/>
        </w:numPr>
        <w:spacing w:after="0" w:line="240" w:lineRule="auto"/>
        <w:ind w:left="426" w:hanging="426"/>
        <w:jc w:val="both"/>
        <w:rPr>
          <w:rFonts w:ascii="Arial" w:hAnsi="Arial" w:cs="Arial"/>
        </w:rPr>
        <w:pPrChange w:id="65" w:author="Doriana Paszkowiak" w:date="2025-11-03T13:23:00Z" w16du:dateUtc="2025-11-03T12:23:00Z">
          <w:pPr>
            <w:numPr>
              <w:ilvl w:val="6"/>
              <w:numId w:val="1"/>
            </w:numPr>
            <w:tabs>
              <w:tab w:val="num" w:pos="-2977"/>
              <w:tab w:val="num" w:pos="2520"/>
            </w:tabs>
            <w:spacing w:after="0" w:line="240" w:lineRule="auto"/>
            <w:ind w:left="426" w:hanging="426"/>
            <w:jc w:val="both"/>
          </w:pPr>
        </w:pPrChange>
      </w:pPr>
      <w:r w:rsidRPr="00366CFE">
        <w:rPr>
          <w:rFonts w:ascii="Arial" w:hAnsi="Arial" w:cs="Arial"/>
        </w:rPr>
        <w:t xml:space="preserve">Umowę sporządzono w </w:t>
      </w:r>
      <w:r w:rsidR="00033ED6">
        <w:rPr>
          <w:rFonts w:ascii="Arial" w:hAnsi="Arial" w:cs="Arial"/>
        </w:rPr>
        <w:t>2</w:t>
      </w:r>
      <w:r w:rsidRPr="00366CFE">
        <w:rPr>
          <w:rFonts w:ascii="Arial" w:hAnsi="Arial" w:cs="Arial"/>
        </w:rPr>
        <w:t xml:space="preserve"> (</w:t>
      </w:r>
      <w:r w:rsidR="00033ED6">
        <w:rPr>
          <w:rFonts w:ascii="Arial" w:hAnsi="Arial" w:cs="Arial"/>
        </w:rPr>
        <w:t>dwóch</w:t>
      </w:r>
      <w:r w:rsidRPr="00366CFE">
        <w:rPr>
          <w:rFonts w:ascii="Arial" w:hAnsi="Arial" w:cs="Arial"/>
        </w:rPr>
        <w:t xml:space="preserve">) jednobrzmiących egzemplarzach, po </w:t>
      </w:r>
      <w:r w:rsidR="00033ED6">
        <w:rPr>
          <w:rFonts w:ascii="Arial" w:hAnsi="Arial" w:cs="Arial"/>
        </w:rPr>
        <w:t>1</w:t>
      </w:r>
      <w:r w:rsidRPr="00366CFE">
        <w:rPr>
          <w:rFonts w:ascii="Arial" w:hAnsi="Arial" w:cs="Arial"/>
        </w:rPr>
        <w:t xml:space="preserve"> dla każdej ze Stron</w:t>
      </w:r>
      <w:r w:rsidR="00033ED6">
        <w:rPr>
          <w:rFonts w:ascii="Arial" w:hAnsi="Arial" w:cs="Arial"/>
        </w:rPr>
        <w:t>.</w:t>
      </w:r>
    </w:p>
    <w:p w14:paraId="15D54BAE" w14:textId="304A57BC" w:rsidR="005C65C9" w:rsidRPr="00033ED6" w:rsidRDefault="008C2CE6">
      <w:pPr>
        <w:numPr>
          <w:ilvl w:val="6"/>
          <w:numId w:val="81"/>
        </w:numPr>
        <w:spacing w:after="0" w:line="240" w:lineRule="auto"/>
        <w:ind w:left="426" w:hanging="426"/>
        <w:jc w:val="both"/>
        <w:rPr>
          <w:rFonts w:ascii="Arial" w:hAnsi="Arial" w:cs="Arial"/>
        </w:rPr>
        <w:pPrChange w:id="66" w:author="Doriana Paszkowiak" w:date="2025-11-03T13:23:00Z" w16du:dateUtc="2025-11-03T12:23:00Z">
          <w:pPr>
            <w:numPr>
              <w:ilvl w:val="6"/>
              <w:numId w:val="1"/>
            </w:numPr>
            <w:tabs>
              <w:tab w:val="num" w:pos="-2977"/>
              <w:tab w:val="num" w:pos="2520"/>
            </w:tabs>
            <w:spacing w:after="0" w:line="240" w:lineRule="auto"/>
            <w:ind w:left="426" w:hanging="426"/>
            <w:jc w:val="both"/>
          </w:pPr>
        </w:pPrChange>
      </w:pPr>
      <w:r w:rsidRPr="00366CFE">
        <w:rPr>
          <w:rFonts w:ascii="Arial" w:hAnsi="Arial" w:cs="Arial"/>
        </w:rPr>
        <w:t xml:space="preserve">W przypadku gdy Umowa została zawarta w formie elektronicznej za dzień zawarcia </w:t>
      </w:r>
      <w:r w:rsidR="00013171">
        <w:rPr>
          <w:rFonts w:ascii="Arial" w:hAnsi="Arial" w:cs="Arial"/>
        </w:rPr>
        <w:t>U</w:t>
      </w:r>
      <w:r w:rsidRPr="00366CFE">
        <w:rPr>
          <w:rFonts w:ascii="Arial" w:hAnsi="Arial" w:cs="Arial"/>
        </w:rPr>
        <w:t>mowy uznaje się dzień złożenia ostatniego kwalifikowanego podpisu elektronicznego</w:t>
      </w:r>
      <w:r w:rsidR="005C65C9">
        <w:rPr>
          <w:rFonts w:ascii="Arial" w:hAnsi="Arial" w:cs="Arial"/>
        </w:rPr>
        <w:t xml:space="preserve">, a ust. </w:t>
      </w:r>
      <w:ins w:id="67" w:author="Doriana Paszkowiak" w:date="2025-11-03T13:24:00Z" w16du:dateUtc="2025-11-03T12:24:00Z">
        <w:r w:rsidR="00004329">
          <w:rPr>
            <w:rFonts w:ascii="Arial" w:hAnsi="Arial" w:cs="Arial"/>
          </w:rPr>
          <w:t>6</w:t>
        </w:r>
      </w:ins>
      <w:del w:id="68" w:author="Doriana Paszkowiak" w:date="2025-11-03T13:24:00Z" w16du:dateUtc="2025-11-03T12:24:00Z">
        <w:r w:rsidR="00C0134B" w:rsidDel="00004329">
          <w:rPr>
            <w:rFonts w:ascii="Arial" w:hAnsi="Arial" w:cs="Arial"/>
          </w:rPr>
          <w:delText>7</w:delText>
        </w:r>
      </w:del>
      <w:r w:rsidR="005C65C9">
        <w:rPr>
          <w:rFonts w:ascii="Arial" w:hAnsi="Arial" w:cs="Arial"/>
        </w:rPr>
        <w:t xml:space="preserve"> nie stosuje się</w:t>
      </w:r>
      <w:r w:rsidR="009A0D2B" w:rsidRPr="00366CFE">
        <w:rPr>
          <w:rFonts w:ascii="Arial" w:hAnsi="Arial" w:cs="Arial"/>
        </w:rPr>
        <w:t xml:space="preserve">. </w:t>
      </w:r>
    </w:p>
    <w:p w14:paraId="2D7ACCC6" w14:textId="1A182A1F" w:rsidR="000E5054" w:rsidRPr="006B40D1" w:rsidRDefault="000E5054">
      <w:pPr>
        <w:numPr>
          <w:ilvl w:val="6"/>
          <w:numId w:val="81"/>
        </w:numPr>
        <w:spacing w:after="0" w:line="240" w:lineRule="auto"/>
        <w:ind w:left="426" w:hanging="426"/>
        <w:jc w:val="both"/>
        <w:rPr>
          <w:rFonts w:ascii="Arial" w:hAnsi="Arial" w:cs="Arial"/>
        </w:rPr>
        <w:pPrChange w:id="69" w:author="Doriana Paszkowiak" w:date="2025-11-03T13:23:00Z" w16du:dateUtc="2025-11-03T12:23:00Z">
          <w:pPr>
            <w:numPr>
              <w:ilvl w:val="6"/>
              <w:numId w:val="1"/>
            </w:numPr>
            <w:tabs>
              <w:tab w:val="num" w:pos="-2977"/>
              <w:tab w:val="num" w:pos="2520"/>
            </w:tabs>
            <w:spacing w:after="0" w:line="240" w:lineRule="auto"/>
            <w:ind w:left="426" w:hanging="426"/>
            <w:jc w:val="both"/>
          </w:pPr>
        </w:pPrChange>
      </w:pPr>
      <w:r w:rsidRPr="006B40D1">
        <w:rPr>
          <w:rFonts w:ascii="Arial" w:hAnsi="Arial" w:cs="Arial"/>
        </w:rPr>
        <w:t>Integralną część Umowy stanowią następujące załączniki:</w:t>
      </w:r>
    </w:p>
    <w:p w14:paraId="5B0E9E65" w14:textId="51C0269C" w:rsidR="000E5054" w:rsidRPr="006B40D1" w:rsidRDefault="000E5054" w:rsidP="00C46513">
      <w:pPr>
        <w:pStyle w:val="Tekstpodstawowywcity"/>
        <w:numPr>
          <w:ilvl w:val="1"/>
          <w:numId w:val="19"/>
        </w:numPr>
        <w:tabs>
          <w:tab w:val="clear" w:pos="720"/>
          <w:tab w:val="num" w:pos="1276"/>
        </w:tabs>
        <w:ind w:left="851" w:hanging="425"/>
        <w:rPr>
          <w:rFonts w:ascii="Arial" w:hAnsi="Arial"/>
          <w:sz w:val="22"/>
        </w:rPr>
      </w:pPr>
      <w:r w:rsidRPr="006B40D1">
        <w:rPr>
          <w:rFonts w:ascii="Arial" w:hAnsi="Arial"/>
          <w:sz w:val="22"/>
        </w:rPr>
        <w:t xml:space="preserve">Załącznik nr </w:t>
      </w:r>
      <w:r w:rsidRPr="006B40D1">
        <w:rPr>
          <w:rFonts w:ascii="Arial" w:hAnsi="Arial" w:cs="Arial"/>
        </w:rPr>
        <w:t>[</w:t>
      </w:r>
      <w:r w:rsidR="006B3C41" w:rsidRPr="006B40D1">
        <w:rPr>
          <w:rFonts w:ascii="Arial" w:hAnsi="Arial" w:cs="Arial"/>
        </w:rPr>
        <w:t>1</w:t>
      </w:r>
      <w:r w:rsidRPr="006B40D1">
        <w:rPr>
          <w:rFonts w:ascii="Arial" w:hAnsi="Arial" w:cs="Arial"/>
        </w:rPr>
        <w:t>]</w:t>
      </w:r>
      <w:r w:rsidR="00E161D6" w:rsidRPr="006B40D1">
        <w:rPr>
          <w:rFonts w:ascii="Arial" w:hAnsi="Arial"/>
          <w:sz w:val="22"/>
        </w:rPr>
        <w:t xml:space="preserve"> </w:t>
      </w:r>
      <w:r w:rsidR="00E161D6" w:rsidRPr="006B40D1">
        <w:rPr>
          <w:rFonts w:ascii="Arial" w:hAnsi="Arial"/>
          <w:sz w:val="22"/>
          <w:lang w:val="pl-PL"/>
        </w:rPr>
        <w:t>-</w:t>
      </w:r>
      <w:r w:rsidRPr="006B40D1">
        <w:rPr>
          <w:rFonts w:ascii="Arial" w:hAnsi="Arial"/>
          <w:sz w:val="22"/>
        </w:rPr>
        <w:t xml:space="preserve"> </w:t>
      </w:r>
      <w:r w:rsidR="006B3C41" w:rsidRPr="006B40D1">
        <w:rPr>
          <w:rFonts w:ascii="Arial" w:hAnsi="Arial"/>
          <w:sz w:val="22"/>
        </w:rPr>
        <w:t>O</w:t>
      </w:r>
      <w:r w:rsidRPr="006B40D1">
        <w:rPr>
          <w:rFonts w:ascii="Arial" w:hAnsi="Arial"/>
          <w:sz w:val="22"/>
        </w:rPr>
        <w:t xml:space="preserve">pis </w:t>
      </w:r>
      <w:r w:rsidRPr="006B40D1">
        <w:rPr>
          <w:rFonts w:ascii="Arial" w:hAnsi="Arial" w:cs="Arial"/>
          <w:sz w:val="22"/>
          <w:szCs w:val="22"/>
        </w:rPr>
        <w:t>Przedmiotu</w:t>
      </w:r>
      <w:r w:rsidRPr="006B40D1">
        <w:rPr>
          <w:rFonts w:ascii="Arial" w:hAnsi="Arial"/>
          <w:sz w:val="22"/>
        </w:rPr>
        <w:t xml:space="preserve"> </w:t>
      </w:r>
      <w:r w:rsidRPr="006B40D1">
        <w:rPr>
          <w:rFonts w:ascii="Arial" w:hAnsi="Arial"/>
          <w:sz w:val="22"/>
          <w:lang w:val="pl-PL"/>
        </w:rPr>
        <w:t>Umowy</w:t>
      </w:r>
      <w:r w:rsidR="00F53F9F" w:rsidRPr="006B40D1">
        <w:rPr>
          <w:rFonts w:ascii="Arial" w:hAnsi="Arial"/>
          <w:sz w:val="22"/>
          <w:lang w:val="pl-PL"/>
        </w:rPr>
        <w:t>,</w:t>
      </w:r>
    </w:p>
    <w:p w14:paraId="08CD3354" w14:textId="37A6635A" w:rsidR="000E5054" w:rsidRPr="006B40D1" w:rsidRDefault="00105DDC" w:rsidP="00C46513">
      <w:pPr>
        <w:pStyle w:val="Tekstpodstawowywcity"/>
        <w:numPr>
          <w:ilvl w:val="1"/>
          <w:numId w:val="19"/>
        </w:numPr>
        <w:tabs>
          <w:tab w:val="clear" w:pos="720"/>
          <w:tab w:val="num" w:pos="1276"/>
        </w:tabs>
        <w:ind w:left="851" w:hanging="425"/>
        <w:rPr>
          <w:rFonts w:ascii="Arial" w:hAnsi="Arial"/>
          <w:sz w:val="22"/>
          <w:szCs w:val="22"/>
        </w:rPr>
      </w:pPr>
      <w:r w:rsidRPr="006B40D1">
        <w:rPr>
          <w:rFonts w:ascii="Arial" w:hAnsi="Arial" w:cs="Arial"/>
          <w:sz w:val="22"/>
          <w:szCs w:val="22"/>
          <w:lang w:val="pl-PL"/>
        </w:rPr>
        <w:t>Załącznik nr [</w:t>
      </w:r>
      <w:r w:rsidR="006B40D1" w:rsidRPr="006B40D1">
        <w:rPr>
          <w:rFonts w:ascii="Arial" w:hAnsi="Arial" w:cs="Arial"/>
          <w:sz w:val="22"/>
          <w:szCs w:val="22"/>
          <w:lang w:val="pl-PL"/>
        </w:rPr>
        <w:t>2</w:t>
      </w:r>
      <w:r w:rsidRPr="006B40D1">
        <w:rPr>
          <w:rFonts w:ascii="Arial" w:hAnsi="Arial" w:cs="Arial"/>
          <w:sz w:val="22"/>
          <w:szCs w:val="22"/>
          <w:lang w:val="pl-PL"/>
        </w:rPr>
        <w:t xml:space="preserve">] - Wzór Protokołu odbioru </w:t>
      </w:r>
      <w:r w:rsidR="00C0134B">
        <w:rPr>
          <w:rFonts w:ascii="Arial" w:hAnsi="Arial" w:cs="Arial"/>
          <w:sz w:val="22"/>
          <w:szCs w:val="22"/>
          <w:lang w:val="pl-PL"/>
        </w:rPr>
        <w:t>KOD.</w:t>
      </w:r>
    </w:p>
    <w:p w14:paraId="4D6E269A" w14:textId="77777777" w:rsidR="00FE5652" w:rsidRDefault="00FE5652" w:rsidP="00C14639">
      <w:pPr>
        <w:spacing w:after="0" w:line="240" w:lineRule="auto"/>
        <w:jc w:val="both"/>
        <w:rPr>
          <w:rFonts w:ascii="Arial" w:hAnsi="Arial" w:cs="Arial"/>
        </w:rPr>
      </w:pPr>
    </w:p>
    <w:p w14:paraId="7E267D5D" w14:textId="77777777" w:rsidR="00C0134B" w:rsidRPr="00F102C4" w:rsidRDefault="00C0134B" w:rsidP="00C14639">
      <w:pPr>
        <w:spacing w:after="0" w:line="240" w:lineRule="auto"/>
        <w:jc w:val="both"/>
        <w:rPr>
          <w:rFonts w:ascii="Arial" w:hAnsi="Arial" w:cs="Arial"/>
        </w:rPr>
      </w:pPr>
    </w:p>
    <w:p w14:paraId="13CDD808" w14:textId="77777777" w:rsidR="00A734CB" w:rsidRDefault="00F53F9F" w:rsidP="000D3C8C">
      <w:pPr>
        <w:spacing w:after="0"/>
        <w:ind w:firstLine="708"/>
        <w:rPr>
          <w:rFonts w:ascii="Arial" w:hAnsi="Arial" w:cs="Arial"/>
          <w:b/>
          <w:bCs/>
        </w:rPr>
      </w:pPr>
      <w:r w:rsidRPr="00F102C4">
        <w:rPr>
          <w:rFonts w:ascii="Arial" w:hAnsi="Arial" w:cs="Arial"/>
          <w:b/>
          <w:bCs/>
        </w:rPr>
        <w:t>ZAMAWIAJĄCY</w:t>
      </w:r>
      <w:r w:rsidRPr="00F102C4">
        <w:rPr>
          <w:rFonts w:ascii="Arial" w:hAnsi="Arial" w:cs="Arial"/>
          <w:b/>
          <w:bCs/>
        </w:rPr>
        <w:tab/>
      </w:r>
      <w:r w:rsidRPr="00F102C4">
        <w:rPr>
          <w:rFonts w:ascii="Arial" w:hAnsi="Arial" w:cs="Arial"/>
          <w:b/>
          <w:bCs/>
        </w:rPr>
        <w:tab/>
      </w:r>
      <w:r w:rsidRPr="00F102C4">
        <w:rPr>
          <w:rFonts w:ascii="Arial" w:hAnsi="Arial" w:cs="Arial"/>
          <w:b/>
          <w:bCs/>
        </w:rPr>
        <w:tab/>
      </w:r>
      <w:r w:rsidRPr="00F102C4">
        <w:rPr>
          <w:rFonts w:ascii="Arial" w:hAnsi="Arial" w:cs="Arial"/>
          <w:b/>
          <w:bCs/>
        </w:rPr>
        <w:tab/>
      </w:r>
      <w:r w:rsidRPr="00F102C4">
        <w:rPr>
          <w:rFonts w:ascii="Arial" w:hAnsi="Arial" w:cs="Arial"/>
          <w:b/>
          <w:bCs/>
        </w:rPr>
        <w:tab/>
      </w:r>
      <w:r w:rsidRPr="00F102C4">
        <w:rPr>
          <w:rFonts w:ascii="Arial" w:hAnsi="Arial" w:cs="Arial"/>
          <w:b/>
          <w:bCs/>
        </w:rPr>
        <w:tab/>
      </w:r>
      <w:r w:rsidRPr="00F102C4">
        <w:rPr>
          <w:rFonts w:ascii="Arial" w:hAnsi="Arial" w:cs="Arial"/>
          <w:b/>
          <w:bCs/>
        </w:rPr>
        <w:tab/>
        <w:t>WYKONAWCA</w:t>
      </w:r>
    </w:p>
    <w:p w14:paraId="00E32673" w14:textId="77777777" w:rsidR="00696B19" w:rsidRDefault="00696B19" w:rsidP="000D3C8C">
      <w:pPr>
        <w:spacing w:after="0"/>
        <w:ind w:firstLine="708"/>
        <w:rPr>
          <w:rFonts w:ascii="Arial" w:hAnsi="Arial" w:cs="Arial"/>
          <w:b/>
          <w:bCs/>
        </w:rPr>
      </w:pPr>
    </w:p>
    <w:p w14:paraId="28161E6C" w14:textId="77777777" w:rsidR="00696B19" w:rsidRDefault="00696B19" w:rsidP="000D3C8C">
      <w:pPr>
        <w:spacing w:after="0"/>
        <w:ind w:firstLine="708"/>
        <w:rPr>
          <w:rFonts w:ascii="Arial" w:hAnsi="Arial" w:cs="Arial"/>
          <w:b/>
          <w:bCs/>
        </w:rPr>
      </w:pPr>
    </w:p>
    <w:p w14:paraId="72549A92" w14:textId="77777777" w:rsidR="00696B19" w:rsidRDefault="00696B19" w:rsidP="000D3C8C">
      <w:pPr>
        <w:spacing w:after="0"/>
        <w:ind w:firstLine="708"/>
        <w:rPr>
          <w:rFonts w:ascii="Arial" w:hAnsi="Arial" w:cs="Arial"/>
          <w:b/>
          <w:bCs/>
        </w:rPr>
      </w:pPr>
    </w:p>
    <w:p w14:paraId="69773778" w14:textId="77777777" w:rsidR="00696B19" w:rsidRDefault="00696B19" w:rsidP="002A24F7">
      <w:pPr>
        <w:spacing w:after="0"/>
        <w:rPr>
          <w:rFonts w:ascii="Arial" w:hAnsi="Arial" w:cs="Arial"/>
          <w:b/>
          <w:bCs/>
        </w:rPr>
      </w:pPr>
    </w:p>
    <w:p w14:paraId="65BC31A1" w14:textId="77777777" w:rsidR="00696B19" w:rsidRDefault="00696B19" w:rsidP="000D3C8C">
      <w:pPr>
        <w:spacing w:after="0"/>
        <w:ind w:firstLine="708"/>
        <w:rPr>
          <w:rFonts w:ascii="Arial" w:hAnsi="Arial" w:cs="Arial"/>
          <w:b/>
          <w:bCs/>
        </w:rPr>
      </w:pPr>
    </w:p>
    <w:p w14:paraId="4276E4EC" w14:textId="77777777" w:rsidR="00165B27" w:rsidRDefault="00165B27" w:rsidP="000D3C8C">
      <w:pPr>
        <w:spacing w:after="0"/>
        <w:ind w:firstLine="708"/>
        <w:rPr>
          <w:rFonts w:ascii="Arial" w:hAnsi="Arial" w:cs="Arial"/>
          <w:b/>
          <w:bCs/>
        </w:rPr>
      </w:pPr>
    </w:p>
    <w:p w14:paraId="35CE5474" w14:textId="77777777" w:rsidR="00165B27" w:rsidRDefault="00165B27" w:rsidP="000D3C8C">
      <w:pPr>
        <w:spacing w:after="0"/>
        <w:ind w:firstLine="708"/>
        <w:rPr>
          <w:rFonts w:ascii="Arial" w:hAnsi="Arial" w:cs="Arial"/>
          <w:b/>
          <w:bCs/>
        </w:rPr>
      </w:pPr>
    </w:p>
    <w:p w14:paraId="30D71326" w14:textId="77777777" w:rsidR="00165B27" w:rsidRDefault="00165B27" w:rsidP="000D3C8C">
      <w:pPr>
        <w:spacing w:after="0"/>
        <w:ind w:firstLine="708"/>
        <w:rPr>
          <w:rFonts w:ascii="Arial" w:hAnsi="Arial" w:cs="Arial"/>
          <w:b/>
          <w:bCs/>
        </w:rPr>
      </w:pPr>
    </w:p>
    <w:p w14:paraId="00C4F17B" w14:textId="77777777" w:rsidR="00165B27" w:rsidRDefault="00165B27" w:rsidP="000D3C8C">
      <w:pPr>
        <w:spacing w:after="0"/>
        <w:ind w:firstLine="708"/>
        <w:rPr>
          <w:rFonts w:ascii="Arial" w:hAnsi="Arial" w:cs="Arial"/>
          <w:b/>
          <w:bCs/>
        </w:rPr>
      </w:pPr>
    </w:p>
    <w:p w14:paraId="61676750" w14:textId="77777777" w:rsidR="00165B27" w:rsidRDefault="00165B27" w:rsidP="000D3C8C">
      <w:pPr>
        <w:spacing w:after="0"/>
        <w:ind w:firstLine="708"/>
        <w:rPr>
          <w:rFonts w:ascii="Arial" w:hAnsi="Arial" w:cs="Arial"/>
          <w:b/>
          <w:bCs/>
        </w:rPr>
      </w:pPr>
    </w:p>
    <w:p w14:paraId="4D2CDCF3" w14:textId="77777777" w:rsidR="00165B27" w:rsidRDefault="00165B27" w:rsidP="000D3C8C">
      <w:pPr>
        <w:spacing w:after="0"/>
        <w:ind w:firstLine="708"/>
        <w:rPr>
          <w:rFonts w:ascii="Arial" w:hAnsi="Arial" w:cs="Arial"/>
          <w:b/>
          <w:bCs/>
        </w:rPr>
      </w:pPr>
    </w:p>
    <w:p w14:paraId="28B3698D" w14:textId="77777777" w:rsidR="00165B27" w:rsidRDefault="00165B27" w:rsidP="000D3C8C">
      <w:pPr>
        <w:spacing w:after="0"/>
        <w:ind w:firstLine="708"/>
        <w:rPr>
          <w:rFonts w:ascii="Arial" w:hAnsi="Arial" w:cs="Arial"/>
          <w:b/>
          <w:bCs/>
        </w:rPr>
      </w:pPr>
    </w:p>
    <w:p w14:paraId="41486047" w14:textId="77777777" w:rsidR="00165B27" w:rsidRDefault="00165B27" w:rsidP="000D3C8C">
      <w:pPr>
        <w:spacing w:after="0"/>
        <w:ind w:firstLine="708"/>
        <w:rPr>
          <w:rFonts w:ascii="Arial" w:hAnsi="Arial" w:cs="Arial"/>
          <w:b/>
          <w:bCs/>
        </w:rPr>
      </w:pPr>
    </w:p>
    <w:p w14:paraId="419E0E20" w14:textId="77777777" w:rsidR="00165B27" w:rsidRDefault="00165B27" w:rsidP="000D3C8C">
      <w:pPr>
        <w:spacing w:after="0"/>
        <w:ind w:firstLine="708"/>
        <w:rPr>
          <w:rFonts w:ascii="Arial" w:hAnsi="Arial" w:cs="Arial"/>
          <w:b/>
          <w:bCs/>
        </w:rPr>
      </w:pPr>
    </w:p>
    <w:p w14:paraId="35BC9E2E" w14:textId="77777777" w:rsidR="00165B27" w:rsidRDefault="00165B27" w:rsidP="000D3C8C">
      <w:pPr>
        <w:spacing w:after="0"/>
        <w:ind w:firstLine="708"/>
        <w:rPr>
          <w:rFonts w:ascii="Arial" w:hAnsi="Arial" w:cs="Arial"/>
          <w:b/>
          <w:bCs/>
        </w:rPr>
      </w:pPr>
    </w:p>
    <w:p w14:paraId="3276CFF3" w14:textId="77777777" w:rsidR="00165B27" w:rsidRDefault="00165B27" w:rsidP="000D3C8C">
      <w:pPr>
        <w:spacing w:after="0"/>
        <w:ind w:firstLine="708"/>
        <w:rPr>
          <w:rFonts w:ascii="Arial" w:hAnsi="Arial" w:cs="Arial"/>
          <w:b/>
          <w:bCs/>
        </w:rPr>
      </w:pPr>
    </w:p>
    <w:p w14:paraId="10562C2A" w14:textId="77777777" w:rsidR="00165B27" w:rsidRDefault="00165B27" w:rsidP="000D3C8C">
      <w:pPr>
        <w:spacing w:after="0"/>
        <w:ind w:firstLine="708"/>
        <w:rPr>
          <w:rFonts w:ascii="Arial" w:hAnsi="Arial" w:cs="Arial"/>
          <w:b/>
          <w:bCs/>
        </w:rPr>
      </w:pPr>
    </w:p>
    <w:p w14:paraId="093E0C18" w14:textId="77777777" w:rsidR="00165B27" w:rsidRDefault="00165B27" w:rsidP="000D3C8C">
      <w:pPr>
        <w:spacing w:after="0"/>
        <w:ind w:firstLine="708"/>
        <w:rPr>
          <w:rFonts w:ascii="Arial" w:hAnsi="Arial" w:cs="Arial"/>
          <w:b/>
          <w:bCs/>
        </w:rPr>
      </w:pPr>
    </w:p>
    <w:p w14:paraId="5E82675A" w14:textId="77777777" w:rsidR="00165B27" w:rsidRDefault="00165B27" w:rsidP="000D3C8C">
      <w:pPr>
        <w:spacing w:after="0"/>
        <w:ind w:firstLine="708"/>
        <w:rPr>
          <w:rFonts w:ascii="Arial" w:hAnsi="Arial" w:cs="Arial"/>
          <w:b/>
          <w:bCs/>
        </w:rPr>
      </w:pPr>
    </w:p>
    <w:p w14:paraId="34F1FC3F" w14:textId="77777777" w:rsidR="00165B27" w:rsidRDefault="00165B27" w:rsidP="000D3C8C">
      <w:pPr>
        <w:spacing w:after="0"/>
        <w:ind w:firstLine="708"/>
        <w:rPr>
          <w:rFonts w:ascii="Arial" w:hAnsi="Arial" w:cs="Arial"/>
          <w:b/>
          <w:bCs/>
        </w:rPr>
      </w:pPr>
    </w:p>
    <w:p w14:paraId="7C430684" w14:textId="77777777" w:rsidR="00165B27" w:rsidRDefault="00165B27" w:rsidP="000D3C8C">
      <w:pPr>
        <w:spacing w:after="0"/>
        <w:ind w:firstLine="708"/>
        <w:rPr>
          <w:rFonts w:ascii="Arial" w:hAnsi="Arial" w:cs="Arial"/>
          <w:b/>
          <w:bCs/>
        </w:rPr>
      </w:pPr>
    </w:p>
    <w:p w14:paraId="5B9658CF" w14:textId="77777777" w:rsidR="00165B27" w:rsidRDefault="00165B27" w:rsidP="000D3C8C">
      <w:pPr>
        <w:spacing w:after="0"/>
        <w:ind w:firstLine="708"/>
        <w:rPr>
          <w:rFonts w:ascii="Arial" w:hAnsi="Arial" w:cs="Arial"/>
          <w:b/>
          <w:bCs/>
        </w:rPr>
      </w:pPr>
    </w:p>
    <w:p w14:paraId="0F0CB5EF" w14:textId="77777777" w:rsidR="00165B27" w:rsidRDefault="00165B27" w:rsidP="000D3C8C">
      <w:pPr>
        <w:spacing w:after="0"/>
        <w:ind w:firstLine="708"/>
        <w:rPr>
          <w:rFonts w:ascii="Arial" w:hAnsi="Arial" w:cs="Arial"/>
          <w:b/>
          <w:bCs/>
        </w:rPr>
      </w:pPr>
    </w:p>
    <w:p w14:paraId="6F3E71DF" w14:textId="77777777" w:rsidR="00165B27" w:rsidRDefault="00165B27" w:rsidP="000D3C8C">
      <w:pPr>
        <w:spacing w:after="0"/>
        <w:ind w:firstLine="708"/>
        <w:rPr>
          <w:rFonts w:ascii="Arial" w:hAnsi="Arial" w:cs="Arial"/>
          <w:b/>
          <w:bCs/>
        </w:rPr>
      </w:pPr>
    </w:p>
    <w:p w14:paraId="1DDD7806" w14:textId="77777777" w:rsidR="00165B27" w:rsidRDefault="00165B27" w:rsidP="000D3C8C">
      <w:pPr>
        <w:spacing w:after="0"/>
        <w:ind w:firstLine="708"/>
        <w:rPr>
          <w:rFonts w:ascii="Arial" w:hAnsi="Arial" w:cs="Arial"/>
          <w:b/>
          <w:bCs/>
        </w:rPr>
      </w:pPr>
    </w:p>
    <w:p w14:paraId="74557D03" w14:textId="77777777" w:rsidR="00165B27" w:rsidRDefault="00165B27" w:rsidP="000D3C8C">
      <w:pPr>
        <w:spacing w:after="0"/>
        <w:ind w:firstLine="708"/>
        <w:rPr>
          <w:rFonts w:ascii="Arial" w:hAnsi="Arial" w:cs="Arial"/>
          <w:b/>
          <w:bCs/>
        </w:rPr>
      </w:pPr>
    </w:p>
    <w:p w14:paraId="26A88D3B" w14:textId="77777777" w:rsidR="00165B27" w:rsidRDefault="00165B27" w:rsidP="000D3C8C">
      <w:pPr>
        <w:spacing w:after="0"/>
        <w:ind w:firstLine="708"/>
        <w:rPr>
          <w:rFonts w:ascii="Arial" w:hAnsi="Arial" w:cs="Arial"/>
          <w:b/>
          <w:bCs/>
        </w:rPr>
      </w:pPr>
    </w:p>
    <w:p w14:paraId="26DC7A8B" w14:textId="77777777" w:rsidR="00165B27" w:rsidRDefault="00165B27" w:rsidP="000D3C8C">
      <w:pPr>
        <w:spacing w:after="0"/>
        <w:ind w:firstLine="708"/>
        <w:rPr>
          <w:rFonts w:ascii="Arial" w:hAnsi="Arial" w:cs="Arial"/>
          <w:b/>
          <w:bCs/>
        </w:rPr>
      </w:pPr>
    </w:p>
    <w:p w14:paraId="445DA02A" w14:textId="77777777" w:rsidR="00165B27" w:rsidRDefault="00165B27" w:rsidP="000D3C8C">
      <w:pPr>
        <w:spacing w:after="0"/>
        <w:ind w:firstLine="708"/>
        <w:rPr>
          <w:ins w:id="70" w:author="Kała Wojciech (TEE)" w:date="2025-11-06T07:00:00Z" w16du:dateUtc="2025-11-06T06:00:00Z"/>
          <w:rFonts w:ascii="Arial" w:hAnsi="Arial" w:cs="Arial"/>
          <w:b/>
          <w:bCs/>
        </w:rPr>
      </w:pPr>
    </w:p>
    <w:p w14:paraId="6546B262" w14:textId="77777777" w:rsidR="003B272E" w:rsidRDefault="003B272E" w:rsidP="000D3C8C">
      <w:pPr>
        <w:spacing w:after="0"/>
        <w:ind w:firstLine="708"/>
        <w:rPr>
          <w:ins w:id="71" w:author="Kała Wojciech (TEE)" w:date="2025-11-06T07:00:00Z" w16du:dateUtc="2025-11-06T06:00:00Z"/>
          <w:rFonts w:ascii="Arial" w:hAnsi="Arial" w:cs="Arial"/>
          <w:b/>
          <w:bCs/>
        </w:rPr>
      </w:pPr>
    </w:p>
    <w:p w14:paraId="6BEB2488" w14:textId="77777777" w:rsidR="003B272E" w:rsidRDefault="003B272E" w:rsidP="000D3C8C">
      <w:pPr>
        <w:spacing w:after="0"/>
        <w:ind w:firstLine="708"/>
        <w:rPr>
          <w:ins w:id="72" w:author="Kała Wojciech (TEE)" w:date="2025-11-06T07:00:00Z" w16du:dateUtc="2025-11-06T06:00:00Z"/>
          <w:rFonts w:ascii="Arial" w:hAnsi="Arial" w:cs="Arial"/>
          <w:b/>
          <w:bCs/>
        </w:rPr>
      </w:pPr>
    </w:p>
    <w:p w14:paraId="1F20D7D5" w14:textId="77777777" w:rsidR="003B272E" w:rsidRDefault="003B272E" w:rsidP="000D3C8C">
      <w:pPr>
        <w:spacing w:after="0"/>
        <w:ind w:firstLine="708"/>
        <w:rPr>
          <w:ins w:id="73" w:author="Kała Wojciech (TEE)" w:date="2025-11-06T07:00:00Z" w16du:dateUtc="2025-11-06T06:00:00Z"/>
          <w:rFonts w:ascii="Arial" w:hAnsi="Arial" w:cs="Arial"/>
          <w:b/>
          <w:bCs/>
        </w:rPr>
      </w:pPr>
    </w:p>
    <w:p w14:paraId="3534C85A" w14:textId="77777777" w:rsidR="003B272E" w:rsidRDefault="003B272E" w:rsidP="000D3C8C">
      <w:pPr>
        <w:spacing w:after="0"/>
        <w:ind w:firstLine="708"/>
        <w:rPr>
          <w:ins w:id="74" w:author="Kała Wojciech (TEE)" w:date="2025-11-06T07:00:00Z" w16du:dateUtc="2025-11-06T06:00:00Z"/>
          <w:rFonts w:ascii="Arial" w:hAnsi="Arial" w:cs="Arial"/>
          <w:b/>
          <w:bCs/>
        </w:rPr>
      </w:pPr>
    </w:p>
    <w:p w14:paraId="128F9070" w14:textId="77777777" w:rsidR="003B272E" w:rsidRDefault="003B272E" w:rsidP="000D3C8C">
      <w:pPr>
        <w:spacing w:after="0"/>
        <w:ind w:firstLine="708"/>
        <w:rPr>
          <w:ins w:id="75" w:author="Kała Wojciech (TEE)" w:date="2025-11-06T07:00:00Z" w16du:dateUtc="2025-11-06T06:00:00Z"/>
          <w:rFonts w:ascii="Arial" w:hAnsi="Arial" w:cs="Arial"/>
          <w:b/>
          <w:bCs/>
        </w:rPr>
      </w:pPr>
    </w:p>
    <w:p w14:paraId="47E3A527" w14:textId="77777777" w:rsidR="003B272E" w:rsidRDefault="003B272E" w:rsidP="000D3C8C">
      <w:pPr>
        <w:spacing w:after="0"/>
        <w:ind w:firstLine="708"/>
        <w:rPr>
          <w:ins w:id="76" w:author="Kała Wojciech (TEE)" w:date="2025-11-06T07:00:00Z" w16du:dateUtc="2025-11-06T06:00:00Z"/>
          <w:rFonts w:ascii="Arial" w:hAnsi="Arial" w:cs="Arial"/>
          <w:b/>
          <w:bCs/>
        </w:rPr>
      </w:pPr>
    </w:p>
    <w:p w14:paraId="52F15DA7" w14:textId="77777777" w:rsidR="003B272E" w:rsidRDefault="003B272E" w:rsidP="000D3C8C">
      <w:pPr>
        <w:spacing w:after="0"/>
        <w:ind w:firstLine="708"/>
        <w:rPr>
          <w:ins w:id="77" w:author="Kała Wojciech (TEE)" w:date="2025-11-06T07:00:00Z" w16du:dateUtc="2025-11-06T06:00:00Z"/>
          <w:rFonts w:ascii="Arial" w:hAnsi="Arial" w:cs="Arial"/>
          <w:b/>
          <w:bCs/>
        </w:rPr>
      </w:pPr>
    </w:p>
    <w:p w14:paraId="1514FC0D" w14:textId="77777777" w:rsidR="003B272E" w:rsidRDefault="003B272E" w:rsidP="000D3C8C">
      <w:pPr>
        <w:spacing w:after="0"/>
        <w:ind w:firstLine="708"/>
        <w:rPr>
          <w:ins w:id="78" w:author="Kała Wojciech (TEE)" w:date="2025-11-06T07:00:00Z" w16du:dateUtc="2025-11-06T06:00:00Z"/>
          <w:rFonts w:ascii="Arial" w:hAnsi="Arial" w:cs="Arial"/>
          <w:b/>
          <w:bCs/>
        </w:rPr>
      </w:pPr>
    </w:p>
    <w:p w14:paraId="03833455" w14:textId="77777777" w:rsidR="003B272E" w:rsidRDefault="003B272E" w:rsidP="000D3C8C">
      <w:pPr>
        <w:spacing w:after="0"/>
        <w:ind w:firstLine="708"/>
        <w:rPr>
          <w:ins w:id="79" w:author="Kała Wojciech (TEE)" w:date="2025-11-06T07:00:00Z" w16du:dateUtc="2025-11-06T06:00:00Z"/>
          <w:rFonts w:ascii="Arial" w:hAnsi="Arial" w:cs="Arial"/>
          <w:b/>
          <w:bCs/>
        </w:rPr>
      </w:pPr>
    </w:p>
    <w:p w14:paraId="21156214" w14:textId="77777777" w:rsidR="003B272E" w:rsidRDefault="003B272E" w:rsidP="000D3C8C">
      <w:pPr>
        <w:spacing w:after="0"/>
        <w:ind w:firstLine="708"/>
        <w:rPr>
          <w:ins w:id="80" w:author="Kała Wojciech (TEE)" w:date="2025-11-06T07:00:00Z" w16du:dateUtc="2025-11-06T06:00:00Z"/>
          <w:rFonts w:ascii="Arial" w:hAnsi="Arial" w:cs="Arial"/>
          <w:b/>
          <w:bCs/>
        </w:rPr>
      </w:pPr>
    </w:p>
    <w:p w14:paraId="48EF83A9" w14:textId="77777777" w:rsidR="003B272E" w:rsidRDefault="003B272E" w:rsidP="000D3C8C">
      <w:pPr>
        <w:spacing w:after="0"/>
        <w:ind w:firstLine="708"/>
        <w:rPr>
          <w:ins w:id="81" w:author="Kała Wojciech (TEE)" w:date="2025-11-06T07:00:00Z" w16du:dateUtc="2025-11-06T06:00:00Z"/>
          <w:rFonts w:ascii="Arial" w:hAnsi="Arial" w:cs="Arial"/>
          <w:b/>
          <w:bCs/>
        </w:rPr>
      </w:pPr>
    </w:p>
    <w:p w14:paraId="70B3ADD0" w14:textId="77777777" w:rsidR="003B272E" w:rsidRDefault="003B272E" w:rsidP="000D3C8C">
      <w:pPr>
        <w:spacing w:after="0"/>
        <w:ind w:firstLine="708"/>
        <w:rPr>
          <w:ins w:id="82" w:author="Kała Wojciech (TEE)" w:date="2025-11-06T07:00:00Z" w16du:dateUtc="2025-11-06T06:00:00Z"/>
          <w:rFonts w:ascii="Arial" w:hAnsi="Arial" w:cs="Arial"/>
          <w:b/>
          <w:bCs/>
        </w:rPr>
      </w:pPr>
    </w:p>
    <w:p w14:paraId="47BEE3D6" w14:textId="77777777" w:rsidR="003B272E" w:rsidRDefault="003B272E" w:rsidP="000D3C8C">
      <w:pPr>
        <w:spacing w:after="0"/>
        <w:ind w:firstLine="708"/>
        <w:rPr>
          <w:ins w:id="83" w:author="Kała Wojciech (TEE)" w:date="2025-11-06T07:00:00Z" w16du:dateUtc="2025-11-06T06:00:00Z"/>
          <w:rFonts w:ascii="Arial" w:hAnsi="Arial" w:cs="Arial"/>
          <w:b/>
          <w:bCs/>
        </w:rPr>
      </w:pPr>
    </w:p>
    <w:p w14:paraId="08C739EB" w14:textId="77777777" w:rsidR="003B272E" w:rsidRDefault="003B272E" w:rsidP="000D3C8C">
      <w:pPr>
        <w:spacing w:after="0"/>
        <w:ind w:firstLine="708"/>
        <w:rPr>
          <w:ins w:id="84" w:author="Kała Wojciech (TEE)" w:date="2025-11-06T07:00:00Z" w16du:dateUtc="2025-11-06T06:00:00Z"/>
          <w:rFonts w:ascii="Arial" w:hAnsi="Arial" w:cs="Arial"/>
          <w:b/>
          <w:bCs/>
        </w:rPr>
      </w:pPr>
    </w:p>
    <w:p w14:paraId="149BF486" w14:textId="77777777" w:rsidR="003B272E" w:rsidRDefault="003B272E" w:rsidP="000D3C8C">
      <w:pPr>
        <w:spacing w:after="0"/>
        <w:ind w:firstLine="708"/>
        <w:rPr>
          <w:ins w:id="85" w:author="Kała Wojciech (TEE)" w:date="2025-11-06T07:00:00Z" w16du:dateUtc="2025-11-06T06:00:00Z"/>
          <w:rFonts w:ascii="Arial" w:hAnsi="Arial" w:cs="Arial"/>
          <w:b/>
          <w:bCs/>
        </w:rPr>
      </w:pPr>
    </w:p>
    <w:p w14:paraId="64283D9D" w14:textId="77777777" w:rsidR="003B272E" w:rsidRDefault="003B272E" w:rsidP="000D3C8C">
      <w:pPr>
        <w:spacing w:after="0"/>
        <w:ind w:firstLine="708"/>
        <w:rPr>
          <w:rFonts w:ascii="Arial" w:hAnsi="Arial" w:cs="Arial"/>
          <w:b/>
          <w:bCs/>
        </w:rPr>
      </w:pPr>
    </w:p>
    <w:p w14:paraId="77140B82" w14:textId="77777777" w:rsidR="00165B27" w:rsidRDefault="00165B27" w:rsidP="000D3C8C">
      <w:pPr>
        <w:spacing w:after="0"/>
        <w:ind w:firstLine="708"/>
        <w:rPr>
          <w:rFonts w:ascii="Arial" w:hAnsi="Arial" w:cs="Arial"/>
          <w:b/>
          <w:bCs/>
        </w:rPr>
      </w:pPr>
    </w:p>
    <w:p w14:paraId="4539000A" w14:textId="77777777" w:rsidR="00165B27" w:rsidRDefault="00165B27" w:rsidP="000D3C8C">
      <w:pPr>
        <w:spacing w:after="0"/>
        <w:ind w:firstLine="708"/>
        <w:rPr>
          <w:rFonts w:ascii="Arial" w:hAnsi="Arial" w:cs="Arial"/>
          <w:b/>
          <w:bCs/>
        </w:rPr>
      </w:pPr>
    </w:p>
    <w:p w14:paraId="58CC828F" w14:textId="77777777" w:rsidR="00696B19" w:rsidRDefault="00696B19" w:rsidP="000D3C8C">
      <w:pPr>
        <w:spacing w:after="0"/>
        <w:ind w:firstLine="708"/>
        <w:rPr>
          <w:rFonts w:ascii="Arial" w:hAnsi="Arial" w:cs="Arial"/>
          <w:b/>
          <w:bCs/>
        </w:rPr>
      </w:pPr>
    </w:p>
    <w:p w14:paraId="48BAFCCD" w14:textId="77777777" w:rsidR="00696B19" w:rsidRPr="00AC3EED" w:rsidRDefault="00696B19" w:rsidP="00696B19">
      <w:pPr>
        <w:pStyle w:val="Tekstpodstawowywcity"/>
        <w:ind w:left="0" w:firstLine="0"/>
        <w:jc w:val="right"/>
        <w:rPr>
          <w:rFonts w:ascii="Arial" w:hAnsi="Arial" w:cs="Arial"/>
          <w:sz w:val="22"/>
          <w:szCs w:val="22"/>
        </w:rPr>
      </w:pPr>
      <w:r w:rsidRPr="00AC3EED">
        <w:rPr>
          <w:rFonts w:ascii="Arial" w:hAnsi="Arial" w:cs="Arial"/>
          <w:sz w:val="22"/>
          <w:szCs w:val="22"/>
          <w:lang w:eastAsia="pl-PL"/>
        </w:rPr>
        <w:lastRenderedPageBreak/>
        <w:t>Załącznik nr 2 do Umowy</w:t>
      </w:r>
    </w:p>
    <w:p w14:paraId="488112FF" w14:textId="77777777" w:rsidR="00696B19" w:rsidRPr="00017952" w:rsidRDefault="00696B19" w:rsidP="00696B19">
      <w:pPr>
        <w:spacing w:after="0" w:line="240" w:lineRule="auto"/>
        <w:jc w:val="center"/>
        <w:rPr>
          <w:rFonts w:ascii="Arial" w:eastAsia="Times New Roman" w:hAnsi="Arial" w:cs="Arial"/>
          <w:lang w:eastAsia="pl-PL"/>
        </w:rPr>
      </w:pPr>
    </w:p>
    <w:p w14:paraId="1AC2A844" w14:textId="77777777" w:rsidR="00696B19" w:rsidRPr="00017952" w:rsidRDefault="00696B19" w:rsidP="00696B19">
      <w:pPr>
        <w:spacing w:after="0" w:line="240" w:lineRule="auto"/>
        <w:jc w:val="right"/>
        <w:rPr>
          <w:rFonts w:ascii="Arial" w:eastAsia="Times New Roman" w:hAnsi="Arial" w:cs="Arial"/>
          <w:b/>
          <w:lang w:eastAsia="pl-PL"/>
        </w:rPr>
      </w:pPr>
    </w:p>
    <w:p w14:paraId="38BDF432" w14:textId="77777777" w:rsidR="00696B19" w:rsidRPr="00017952" w:rsidRDefault="00696B19" w:rsidP="00696B19">
      <w:pPr>
        <w:spacing w:after="0" w:line="240" w:lineRule="auto"/>
        <w:jc w:val="right"/>
        <w:rPr>
          <w:rFonts w:ascii="Arial" w:eastAsia="Times New Roman" w:hAnsi="Arial" w:cs="Arial"/>
          <w:b/>
          <w:lang w:eastAsia="pl-PL"/>
        </w:rPr>
      </w:pPr>
      <w:r w:rsidRPr="00017952">
        <w:rPr>
          <w:rFonts w:ascii="Arial" w:eastAsia="Times New Roman" w:hAnsi="Arial" w:cs="Arial"/>
          <w:b/>
          <w:lang w:eastAsia="pl-PL"/>
        </w:rPr>
        <w:t>TAURON Ekoenergia sp. z o.o.</w:t>
      </w:r>
    </w:p>
    <w:p w14:paraId="6A4E048B" w14:textId="77777777" w:rsidR="00696B19" w:rsidRPr="00017952" w:rsidRDefault="00696B19" w:rsidP="00696B19">
      <w:pPr>
        <w:spacing w:after="0" w:line="240" w:lineRule="auto"/>
        <w:jc w:val="center"/>
        <w:rPr>
          <w:rFonts w:ascii="Arial" w:eastAsia="Times New Roman" w:hAnsi="Arial" w:cs="Arial"/>
          <w:b/>
          <w:lang w:eastAsia="pl-PL"/>
        </w:rPr>
      </w:pPr>
    </w:p>
    <w:p w14:paraId="4E11354B" w14:textId="77777777" w:rsidR="00696B19" w:rsidRPr="00017952" w:rsidRDefault="00696B19" w:rsidP="00696B19">
      <w:pPr>
        <w:spacing w:after="0" w:line="240" w:lineRule="auto"/>
        <w:jc w:val="center"/>
        <w:rPr>
          <w:rFonts w:ascii="Arial" w:eastAsia="Times New Roman" w:hAnsi="Arial" w:cs="Arial"/>
          <w:b/>
          <w:lang w:eastAsia="pl-PL"/>
        </w:rPr>
      </w:pPr>
      <w:r>
        <w:rPr>
          <w:rFonts w:ascii="Arial" w:eastAsia="Times New Roman" w:hAnsi="Arial" w:cs="Arial"/>
          <w:b/>
          <w:lang w:eastAsia="pl-PL"/>
        </w:rPr>
        <w:t xml:space="preserve">      </w:t>
      </w:r>
      <w:r w:rsidRPr="00017952">
        <w:rPr>
          <w:rFonts w:ascii="Arial" w:eastAsia="Times New Roman" w:hAnsi="Arial" w:cs="Arial"/>
          <w:b/>
          <w:lang w:eastAsia="pl-PL"/>
        </w:rPr>
        <w:t xml:space="preserve">PROTOKÓŁ </w:t>
      </w:r>
      <w:r>
        <w:rPr>
          <w:rFonts w:ascii="Arial" w:eastAsia="Times New Roman" w:hAnsi="Arial" w:cs="Arial"/>
          <w:b/>
          <w:lang w:eastAsia="pl-PL"/>
        </w:rPr>
        <w:t>KOMISJI OCENY DOKUMENTACJI</w:t>
      </w:r>
      <w:r w:rsidRPr="00017952">
        <w:rPr>
          <w:rFonts w:ascii="Arial" w:eastAsia="Times New Roman" w:hAnsi="Arial" w:cs="Arial"/>
          <w:b/>
          <w:lang w:eastAsia="pl-PL"/>
        </w:rPr>
        <w:t xml:space="preserve"> </w:t>
      </w:r>
    </w:p>
    <w:p w14:paraId="05364E33" w14:textId="77777777" w:rsidR="00696B19" w:rsidRPr="00017952" w:rsidRDefault="00696B19" w:rsidP="00696B19">
      <w:pPr>
        <w:spacing w:after="0" w:line="240" w:lineRule="auto"/>
        <w:ind w:right="-288"/>
        <w:jc w:val="center"/>
        <w:rPr>
          <w:rFonts w:ascii="Arial" w:eastAsia="Times New Roman" w:hAnsi="Arial" w:cs="Arial"/>
          <w:b/>
          <w:lang w:eastAsia="pl-PL"/>
        </w:rPr>
      </w:pPr>
      <w:r w:rsidRPr="00017952">
        <w:rPr>
          <w:rFonts w:ascii="Arial" w:eastAsia="Times New Roman" w:hAnsi="Arial" w:cs="Arial"/>
          <w:b/>
          <w:lang w:eastAsia="pl-PL"/>
        </w:rPr>
        <w:t>nr ……</w:t>
      </w:r>
      <w:r w:rsidRPr="00017952">
        <w:rPr>
          <w:rFonts w:ascii="Arial" w:eastAsia="Times New Roman" w:hAnsi="Arial" w:cs="Arial"/>
          <w:lang w:eastAsia="pl-PL"/>
        </w:rPr>
        <w:t xml:space="preserve"> </w:t>
      </w:r>
      <w:r w:rsidRPr="00017952">
        <w:rPr>
          <w:rFonts w:ascii="Arial" w:eastAsia="Times New Roman" w:hAnsi="Arial" w:cs="Arial"/>
          <w:b/>
          <w:lang w:eastAsia="pl-PL"/>
        </w:rPr>
        <w:t>z dnia</w:t>
      </w:r>
      <w:r w:rsidRPr="00017952">
        <w:rPr>
          <w:rFonts w:ascii="Arial" w:eastAsia="Times New Roman" w:hAnsi="Arial" w:cs="Arial"/>
          <w:lang w:eastAsia="pl-PL"/>
        </w:rPr>
        <w:t xml:space="preserve">    </w:t>
      </w:r>
    </w:p>
    <w:p w14:paraId="0F62A6BD" w14:textId="77777777" w:rsidR="00696B19" w:rsidRPr="00017952" w:rsidRDefault="00696B19" w:rsidP="00696B19">
      <w:pPr>
        <w:autoSpaceDE w:val="0"/>
        <w:autoSpaceDN w:val="0"/>
        <w:spacing w:after="0" w:line="240" w:lineRule="auto"/>
        <w:rPr>
          <w:rFonts w:ascii="Arial" w:eastAsia="Times New Roman" w:hAnsi="Arial" w:cs="Arial"/>
          <w:b/>
          <w:lang w:eastAsia="pl-PL"/>
        </w:rPr>
      </w:pPr>
    </w:p>
    <w:p w14:paraId="56A35A94" w14:textId="461E8275" w:rsidR="00696B19" w:rsidRPr="00017952" w:rsidRDefault="00696B19" w:rsidP="00696B19">
      <w:pPr>
        <w:autoSpaceDE w:val="0"/>
        <w:autoSpaceDN w:val="0"/>
        <w:spacing w:after="0" w:line="240" w:lineRule="auto"/>
        <w:jc w:val="both"/>
        <w:rPr>
          <w:rFonts w:ascii="Arial" w:eastAsia="Times New Roman" w:hAnsi="Arial" w:cs="Arial"/>
          <w:b/>
          <w:lang w:eastAsia="pl-PL"/>
        </w:rPr>
      </w:pPr>
      <w:r w:rsidRPr="00017952">
        <w:rPr>
          <w:rFonts w:ascii="Arial" w:eastAsia="Times New Roman" w:hAnsi="Arial" w:cs="Arial"/>
          <w:b/>
          <w:lang w:eastAsia="pl-PL"/>
        </w:rPr>
        <w:t>Zadanie pod nazwą:</w:t>
      </w:r>
      <w:r>
        <w:rPr>
          <w:rFonts w:ascii="Arial" w:eastAsia="Times New Roman" w:hAnsi="Arial" w:cs="Arial"/>
          <w:b/>
          <w:lang w:eastAsia="pl-PL"/>
        </w:rPr>
        <w:t xml:space="preserve"> </w:t>
      </w:r>
      <w:r w:rsidR="002A24F7">
        <w:rPr>
          <w:rFonts w:ascii="Arial" w:eastAsia="Times New Roman" w:hAnsi="Arial" w:cs="Arial"/>
          <w:b/>
          <w:lang w:eastAsia="pl-PL"/>
        </w:rPr>
        <w:t>„</w:t>
      </w:r>
      <w:r w:rsidR="00165B27" w:rsidRPr="008D6D99">
        <w:rPr>
          <w:rFonts w:ascii="Arial" w:hAnsi="Arial" w:cs="Arial"/>
          <w:b/>
          <w:bCs/>
        </w:rPr>
        <w:t>Siedziba</w:t>
      </w:r>
      <w:r w:rsidR="00165B27">
        <w:rPr>
          <w:rFonts w:ascii="Arial" w:hAnsi="Arial" w:cs="Arial"/>
          <w:b/>
          <w:bCs/>
        </w:rPr>
        <w:t xml:space="preserve"> spółki – wykonanie przebudowy (adaptacji) pomieszczenia technicznego na biura z połączeniem komunikacyjnym budynku „C” – koncepcja, projekt</w:t>
      </w:r>
      <w:r w:rsidR="002A24F7" w:rsidRPr="002A24F7">
        <w:rPr>
          <w:rFonts w:ascii="Arial" w:eastAsia="Times New Roman" w:hAnsi="Arial" w:cs="Arial"/>
          <w:b/>
          <w:lang w:eastAsia="pl-PL"/>
        </w:rPr>
        <w:t>”</w:t>
      </w:r>
    </w:p>
    <w:p w14:paraId="53D6C944" w14:textId="77777777" w:rsidR="00696B19" w:rsidRPr="00017952" w:rsidRDefault="00696B19" w:rsidP="00696B19">
      <w:pPr>
        <w:autoSpaceDE w:val="0"/>
        <w:autoSpaceDN w:val="0"/>
        <w:spacing w:after="0" w:line="240" w:lineRule="auto"/>
        <w:rPr>
          <w:rFonts w:ascii="Arial" w:eastAsia="Times New Roman" w:hAnsi="Arial" w:cs="Arial"/>
          <w:lang w:eastAsia="pl-PL"/>
        </w:rPr>
      </w:pPr>
    </w:p>
    <w:p w14:paraId="71F405F3" w14:textId="77777777" w:rsidR="00696B19" w:rsidRPr="00017952" w:rsidRDefault="00696B19" w:rsidP="00696B19">
      <w:pPr>
        <w:numPr>
          <w:ilvl w:val="0"/>
          <w:numId w:val="76"/>
        </w:numPr>
        <w:spacing w:after="0" w:line="240" w:lineRule="auto"/>
        <w:ind w:left="284" w:right="-108" w:hanging="284"/>
        <w:rPr>
          <w:rFonts w:ascii="Arial" w:eastAsia="Times New Roman" w:hAnsi="Arial" w:cs="Arial"/>
          <w:b/>
          <w:lang w:eastAsia="pl-PL"/>
        </w:rPr>
      </w:pPr>
      <w:r w:rsidRPr="00017952">
        <w:rPr>
          <w:rFonts w:ascii="Arial" w:eastAsia="Times New Roman" w:hAnsi="Arial" w:cs="Arial"/>
          <w:b/>
          <w:lang w:eastAsia="pl-PL"/>
        </w:rPr>
        <w:t>Skład Ko</w:t>
      </w:r>
      <w:r>
        <w:rPr>
          <w:rFonts w:ascii="Arial" w:eastAsia="Times New Roman" w:hAnsi="Arial" w:cs="Arial"/>
          <w:b/>
          <w:lang w:eastAsia="pl-PL"/>
        </w:rPr>
        <w:t>misji Oceny Dokumentacji (KOD)</w:t>
      </w:r>
      <w:r w:rsidRPr="00017952">
        <w:rPr>
          <w:rFonts w:ascii="Arial" w:eastAsia="Times New Roman" w:hAnsi="Arial" w:cs="Arial"/>
          <w:b/>
          <w:lang w:eastAsia="pl-PL"/>
        </w:rPr>
        <w:t>:</w:t>
      </w:r>
    </w:p>
    <w:p w14:paraId="399529B9" w14:textId="77777777" w:rsidR="00696B19" w:rsidRPr="00017952" w:rsidRDefault="00696B19" w:rsidP="00696B19">
      <w:pPr>
        <w:spacing w:after="0" w:line="240" w:lineRule="auto"/>
        <w:ind w:left="284"/>
        <w:rPr>
          <w:rFonts w:ascii="Arial" w:eastAsia="Times New Roman" w:hAnsi="Arial" w:cs="Arial"/>
          <w:lang w:eastAsia="pl-PL"/>
        </w:rPr>
      </w:pPr>
      <w:r w:rsidRPr="00017952">
        <w:rPr>
          <w:rFonts w:ascii="Arial" w:eastAsia="Times New Roman" w:hAnsi="Arial" w:cs="Arial"/>
          <w:lang w:eastAsia="pl-PL"/>
        </w:rPr>
        <w:t>Przewodniczący:</w:t>
      </w:r>
      <w:r w:rsidRPr="00017952">
        <w:rPr>
          <w:rFonts w:ascii="Arial" w:eastAsia="Times New Roman" w:hAnsi="Arial" w:cs="Arial"/>
          <w:lang w:eastAsia="pl-PL"/>
        </w:rPr>
        <w:tab/>
      </w:r>
    </w:p>
    <w:p w14:paraId="2A6E6E28" w14:textId="77777777" w:rsidR="00696B19" w:rsidRPr="00017952" w:rsidRDefault="00696B19" w:rsidP="00696B19">
      <w:pPr>
        <w:spacing w:after="0" w:line="240" w:lineRule="auto"/>
        <w:ind w:left="284"/>
        <w:rPr>
          <w:rFonts w:ascii="Arial" w:eastAsia="Times New Roman" w:hAnsi="Arial" w:cs="Arial"/>
          <w:lang w:eastAsia="pl-PL"/>
        </w:rPr>
      </w:pPr>
      <w:r w:rsidRPr="00017952">
        <w:rPr>
          <w:rFonts w:ascii="Arial" w:eastAsia="Times New Roman" w:hAnsi="Arial" w:cs="Arial"/>
          <w:lang w:eastAsia="pl-PL"/>
        </w:rPr>
        <w:t>Członkowie:</w:t>
      </w:r>
      <w:r>
        <w:rPr>
          <w:rFonts w:ascii="Arial" w:eastAsia="Times New Roman" w:hAnsi="Arial" w:cs="Arial"/>
          <w:lang w:eastAsia="pl-PL"/>
        </w:rPr>
        <w:tab/>
      </w:r>
      <w:r w:rsidRPr="00017952">
        <w:rPr>
          <w:rFonts w:ascii="Arial" w:eastAsia="Times New Roman" w:hAnsi="Arial" w:cs="Arial"/>
          <w:lang w:eastAsia="pl-PL"/>
        </w:rPr>
        <w:tab/>
      </w:r>
      <w:r w:rsidRPr="00017952">
        <w:rPr>
          <w:rFonts w:ascii="Arial" w:eastAsia="Times New Roman" w:hAnsi="Arial" w:cs="Arial"/>
          <w:lang w:eastAsia="pl-PL"/>
        </w:rPr>
        <w:tab/>
      </w:r>
      <w:r w:rsidRPr="00017952">
        <w:rPr>
          <w:rFonts w:ascii="Arial" w:eastAsia="Times New Roman" w:hAnsi="Arial" w:cs="Arial"/>
          <w:lang w:eastAsia="pl-PL"/>
        </w:rPr>
        <w:tab/>
      </w:r>
    </w:p>
    <w:p w14:paraId="6984C71A" w14:textId="77777777" w:rsidR="00696B19" w:rsidRPr="00017952" w:rsidRDefault="00696B19" w:rsidP="00696B19">
      <w:pPr>
        <w:spacing w:after="0" w:line="240" w:lineRule="auto"/>
        <w:ind w:left="284"/>
        <w:rPr>
          <w:rFonts w:ascii="Arial" w:eastAsia="Times New Roman" w:hAnsi="Arial" w:cs="Arial"/>
          <w:lang w:eastAsia="pl-PL"/>
        </w:rPr>
      </w:pPr>
      <w:r w:rsidRPr="00017952">
        <w:rPr>
          <w:rFonts w:ascii="Arial" w:eastAsia="Times New Roman" w:hAnsi="Arial" w:cs="Arial"/>
          <w:lang w:eastAsia="pl-PL"/>
        </w:rPr>
        <w:t>przy udziale:</w:t>
      </w:r>
    </w:p>
    <w:p w14:paraId="25D710BB" w14:textId="77777777" w:rsidR="00696B19" w:rsidRPr="00017952" w:rsidRDefault="00696B19" w:rsidP="00696B19">
      <w:pPr>
        <w:spacing w:after="0" w:line="240" w:lineRule="auto"/>
        <w:ind w:left="284"/>
        <w:rPr>
          <w:rFonts w:ascii="Arial" w:eastAsia="Times New Roman" w:hAnsi="Arial" w:cs="Arial"/>
          <w:lang w:eastAsia="pl-PL"/>
        </w:rPr>
      </w:pPr>
    </w:p>
    <w:p w14:paraId="46A99912" w14:textId="77777777" w:rsidR="00696B19" w:rsidRPr="00017952" w:rsidRDefault="00696B19" w:rsidP="00696B19">
      <w:pPr>
        <w:spacing w:after="0" w:line="240" w:lineRule="auto"/>
        <w:rPr>
          <w:rFonts w:ascii="Arial" w:eastAsia="Times New Roman" w:hAnsi="Arial" w:cs="Arial"/>
          <w:lang w:eastAsia="pl-PL"/>
        </w:rPr>
      </w:pPr>
      <w:r w:rsidRPr="00017952">
        <w:rPr>
          <w:rFonts w:ascii="Arial" w:eastAsia="Times New Roman" w:hAnsi="Arial" w:cs="Arial"/>
          <w:lang w:eastAsia="pl-PL"/>
        </w:rPr>
        <w:t xml:space="preserve">Przedstawiciel Wykonawcy: </w:t>
      </w:r>
    </w:p>
    <w:p w14:paraId="736217C9" w14:textId="77777777" w:rsidR="00696B19" w:rsidRPr="00017952" w:rsidRDefault="00696B19" w:rsidP="00696B19">
      <w:pPr>
        <w:spacing w:after="0" w:line="240" w:lineRule="auto"/>
        <w:rPr>
          <w:rFonts w:ascii="Arial" w:eastAsia="Times New Roman" w:hAnsi="Arial" w:cs="Arial"/>
          <w:lang w:eastAsia="pl-PL"/>
        </w:rPr>
      </w:pPr>
    </w:p>
    <w:p w14:paraId="15376877" w14:textId="77777777" w:rsidR="00696B19" w:rsidRPr="00017952" w:rsidRDefault="00696B19" w:rsidP="00696B19">
      <w:pPr>
        <w:numPr>
          <w:ilvl w:val="0"/>
          <w:numId w:val="76"/>
        </w:numPr>
        <w:spacing w:after="0" w:line="240" w:lineRule="auto"/>
        <w:ind w:left="284" w:hanging="284"/>
        <w:rPr>
          <w:rFonts w:ascii="Arial" w:eastAsia="Times New Roman" w:hAnsi="Arial" w:cs="Arial"/>
          <w:lang w:eastAsia="pl-PL"/>
        </w:rPr>
      </w:pPr>
      <w:r w:rsidRPr="00017952">
        <w:rPr>
          <w:rFonts w:ascii="Arial" w:eastAsia="Times New Roman" w:hAnsi="Arial" w:cs="Arial"/>
          <w:b/>
          <w:lang w:eastAsia="pl-PL"/>
        </w:rPr>
        <w:t xml:space="preserve">Wykonawca:   </w:t>
      </w:r>
    </w:p>
    <w:p w14:paraId="09AF6D2F" w14:textId="77777777" w:rsidR="00696B19" w:rsidRPr="00017952" w:rsidRDefault="00696B19" w:rsidP="00696B19">
      <w:pPr>
        <w:numPr>
          <w:ilvl w:val="0"/>
          <w:numId w:val="76"/>
        </w:numPr>
        <w:spacing w:after="0" w:line="240" w:lineRule="auto"/>
        <w:ind w:left="284" w:hanging="284"/>
        <w:rPr>
          <w:rFonts w:ascii="Arial" w:eastAsia="Times New Roman" w:hAnsi="Arial" w:cs="Arial"/>
          <w:lang w:eastAsia="pl-PL"/>
        </w:rPr>
      </w:pPr>
      <w:r w:rsidRPr="00017952">
        <w:rPr>
          <w:rFonts w:ascii="Arial" w:eastAsia="Times New Roman" w:hAnsi="Arial" w:cs="Arial"/>
          <w:b/>
          <w:lang w:eastAsia="pl-PL"/>
        </w:rPr>
        <w:t xml:space="preserve">Numer zadania:  </w:t>
      </w:r>
    </w:p>
    <w:p w14:paraId="29FC5049" w14:textId="77777777" w:rsidR="00696B19" w:rsidRPr="00017952" w:rsidRDefault="00696B19" w:rsidP="00696B19">
      <w:pPr>
        <w:numPr>
          <w:ilvl w:val="0"/>
          <w:numId w:val="76"/>
        </w:numPr>
        <w:spacing w:after="0" w:line="240" w:lineRule="auto"/>
        <w:ind w:left="284" w:hanging="284"/>
        <w:rPr>
          <w:rFonts w:ascii="Arial" w:eastAsia="Times New Roman" w:hAnsi="Arial" w:cs="Arial"/>
          <w:lang w:eastAsia="pl-PL"/>
        </w:rPr>
      </w:pPr>
      <w:r w:rsidRPr="00017952">
        <w:rPr>
          <w:rFonts w:ascii="Arial" w:eastAsia="Times New Roman" w:hAnsi="Arial" w:cs="Arial"/>
          <w:b/>
          <w:lang w:eastAsia="pl-PL"/>
        </w:rPr>
        <w:t xml:space="preserve">Umowa nr:  </w:t>
      </w:r>
      <w:r w:rsidRPr="00017952">
        <w:rPr>
          <w:rFonts w:ascii="Arial" w:eastAsia="Times New Roman" w:hAnsi="Arial" w:cs="Arial"/>
          <w:lang w:eastAsia="pl-PL"/>
        </w:rPr>
        <w:t xml:space="preserve">z dnia </w:t>
      </w:r>
    </w:p>
    <w:p w14:paraId="4FA0BA70" w14:textId="77777777" w:rsidR="00696B19" w:rsidRPr="00017952" w:rsidRDefault="00696B19" w:rsidP="00696B19">
      <w:pPr>
        <w:numPr>
          <w:ilvl w:val="0"/>
          <w:numId w:val="76"/>
        </w:numPr>
        <w:spacing w:after="0" w:line="240" w:lineRule="auto"/>
        <w:ind w:left="284" w:hanging="284"/>
        <w:rPr>
          <w:rFonts w:ascii="Arial" w:eastAsia="Times New Roman" w:hAnsi="Arial" w:cs="Arial"/>
          <w:lang w:eastAsia="pl-PL"/>
        </w:rPr>
      </w:pPr>
      <w:r w:rsidRPr="00017952">
        <w:rPr>
          <w:rFonts w:ascii="Arial" w:eastAsia="Times New Roman" w:hAnsi="Arial" w:cs="Arial"/>
          <w:b/>
          <w:lang w:eastAsia="pl-PL"/>
        </w:rPr>
        <w:t xml:space="preserve">Całkowita wartość zgodnie z Umową: </w:t>
      </w:r>
    </w:p>
    <w:p w14:paraId="641D442F" w14:textId="77777777" w:rsidR="00696B19" w:rsidRPr="00017952" w:rsidRDefault="00696B19" w:rsidP="00696B19">
      <w:pPr>
        <w:numPr>
          <w:ilvl w:val="0"/>
          <w:numId w:val="76"/>
        </w:numPr>
        <w:spacing w:after="0" w:line="240" w:lineRule="auto"/>
        <w:ind w:left="284" w:hanging="284"/>
        <w:rPr>
          <w:rFonts w:ascii="Arial" w:eastAsia="Times New Roman" w:hAnsi="Arial" w:cs="Arial"/>
          <w:lang w:eastAsia="pl-PL"/>
        </w:rPr>
      </w:pPr>
      <w:r w:rsidRPr="00017952">
        <w:rPr>
          <w:rFonts w:ascii="Arial" w:eastAsia="Times New Roman" w:hAnsi="Arial" w:cs="Arial"/>
          <w:b/>
          <w:lang w:eastAsia="pl-PL"/>
        </w:rPr>
        <w:t>Czas realizacji:</w:t>
      </w:r>
    </w:p>
    <w:p w14:paraId="51CDB5AF" w14:textId="77777777" w:rsidR="00696B19" w:rsidRPr="0002434C" w:rsidRDefault="00696B19" w:rsidP="00696B19">
      <w:pPr>
        <w:numPr>
          <w:ilvl w:val="0"/>
          <w:numId w:val="76"/>
        </w:numPr>
        <w:spacing w:after="0" w:line="240" w:lineRule="auto"/>
        <w:ind w:left="284" w:hanging="284"/>
        <w:rPr>
          <w:rFonts w:ascii="Arial" w:eastAsia="Times New Roman" w:hAnsi="Arial" w:cs="Arial"/>
          <w:lang w:eastAsia="pl-PL"/>
        </w:rPr>
      </w:pPr>
      <w:r w:rsidRPr="00017952">
        <w:rPr>
          <w:rFonts w:ascii="Arial" w:eastAsia="Times New Roman" w:hAnsi="Arial" w:cs="Arial"/>
          <w:b/>
          <w:lang w:eastAsia="pl-PL"/>
        </w:rPr>
        <w:t>Zakres rzeczowy zadania:</w:t>
      </w:r>
    </w:p>
    <w:p w14:paraId="5BBFE904" w14:textId="77777777" w:rsidR="00696B19" w:rsidRPr="00017952" w:rsidRDefault="00696B19" w:rsidP="00696B19">
      <w:pPr>
        <w:numPr>
          <w:ilvl w:val="0"/>
          <w:numId w:val="76"/>
        </w:numPr>
        <w:spacing w:after="0" w:line="240" w:lineRule="auto"/>
        <w:ind w:left="284" w:hanging="284"/>
        <w:rPr>
          <w:rFonts w:ascii="Arial" w:eastAsia="Times New Roman" w:hAnsi="Arial" w:cs="Arial"/>
          <w:lang w:eastAsia="pl-PL"/>
        </w:rPr>
      </w:pPr>
      <w:r w:rsidRPr="00017952">
        <w:rPr>
          <w:rFonts w:ascii="Arial" w:eastAsia="Times New Roman" w:hAnsi="Arial" w:cs="Arial"/>
          <w:b/>
          <w:lang w:eastAsia="pl-PL"/>
        </w:rPr>
        <w:t>Po dokonani</w:t>
      </w:r>
      <w:r>
        <w:rPr>
          <w:rFonts w:ascii="Arial" w:eastAsia="Times New Roman" w:hAnsi="Arial" w:cs="Arial"/>
          <w:b/>
          <w:lang w:eastAsia="pl-PL"/>
        </w:rPr>
        <w:t xml:space="preserve">u oględzin w dniu  ………………. KOD </w:t>
      </w:r>
      <w:r w:rsidRPr="00017952">
        <w:rPr>
          <w:rFonts w:ascii="Arial" w:eastAsia="Times New Roman" w:hAnsi="Arial" w:cs="Arial"/>
          <w:b/>
          <w:lang w:eastAsia="pl-PL"/>
        </w:rPr>
        <w:t xml:space="preserve">stwierdza, że prace zrealizowano zgodnie z zamówieniem, z wyjątkiem (wymienić wady): </w:t>
      </w:r>
    </w:p>
    <w:p w14:paraId="6C5B349D" w14:textId="77777777" w:rsidR="00696B19" w:rsidRPr="00017952" w:rsidRDefault="00696B19" w:rsidP="00696B19">
      <w:pPr>
        <w:numPr>
          <w:ilvl w:val="0"/>
          <w:numId w:val="76"/>
        </w:numPr>
        <w:spacing w:after="0" w:line="240" w:lineRule="auto"/>
        <w:ind w:left="284" w:hanging="284"/>
        <w:rPr>
          <w:rFonts w:ascii="Arial" w:eastAsia="Times New Roman" w:hAnsi="Arial" w:cs="Arial"/>
          <w:lang w:eastAsia="pl-PL"/>
        </w:rPr>
      </w:pPr>
      <w:r w:rsidRPr="00017952">
        <w:rPr>
          <w:rFonts w:ascii="Arial" w:eastAsia="Times New Roman" w:hAnsi="Arial" w:cs="Arial"/>
          <w:b/>
          <w:lang w:eastAsia="pl-PL"/>
        </w:rPr>
        <w:t xml:space="preserve">Termin usunięcia wad:  </w:t>
      </w:r>
    </w:p>
    <w:p w14:paraId="01FE5609" w14:textId="77777777" w:rsidR="00696B19" w:rsidRPr="00017952" w:rsidRDefault="00696B19" w:rsidP="00696B19">
      <w:pPr>
        <w:numPr>
          <w:ilvl w:val="0"/>
          <w:numId w:val="76"/>
        </w:numPr>
        <w:spacing w:after="0" w:line="240" w:lineRule="auto"/>
        <w:ind w:left="284"/>
        <w:rPr>
          <w:rFonts w:ascii="Arial" w:eastAsia="Times New Roman" w:hAnsi="Arial" w:cs="Arial"/>
          <w:lang w:eastAsia="pl-PL"/>
        </w:rPr>
      </w:pPr>
      <w:r w:rsidRPr="00017952">
        <w:rPr>
          <w:rFonts w:ascii="Arial" w:eastAsia="Times New Roman" w:hAnsi="Arial" w:cs="Arial"/>
          <w:b/>
          <w:lang w:eastAsia="pl-PL"/>
        </w:rPr>
        <w:t>Jakość wykonanych robót  komisja uznaje za:</w:t>
      </w:r>
      <w:r w:rsidRPr="00017952">
        <w:rPr>
          <w:rFonts w:ascii="Arial" w:eastAsia="Times New Roman" w:hAnsi="Arial" w:cs="Arial"/>
          <w:lang w:eastAsia="pl-PL"/>
        </w:rPr>
        <w:t xml:space="preserve"> </w:t>
      </w:r>
    </w:p>
    <w:p w14:paraId="1537596F" w14:textId="77777777" w:rsidR="00696B19" w:rsidRPr="0002434C" w:rsidRDefault="00696B19" w:rsidP="00696B19">
      <w:pPr>
        <w:numPr>
          <w:ilvl w:val="0"/>
          <w:numId w:val="76"/>
        </w:numPr>
        <w:spacing w:after="0" w:line="240" w:lineRule="auto"/>
        <w:ind w:left="284"/>
        <w:rPr>
          <w:rFonts w:ascii="Arial" w:eastAsia="Times New Roman" w:hAnsi="Arial" w:cs="Arial"/>
          <w:lang w:eastAsia="pl-PL"/>
        </w:rPr>
      </w:pPr>
      <w:r w:rsidRPr="00017952">
        <w:rPr>
          <w:rFonts w:ascii="Arial" w:eastAsia="Times New Roman" w:hAnsi="Arial" w:cs="Arial"/>
          <w:b/>
          <w:lang w:eastAsia="pl-PL"/>
        </w:rPr>
        <w:t>Komisji przedłożono następujące dokumenty, wyniki prób i pomiarów:</w:t>
      </w:r>
    </w:p>
    <w:p w14:paraId="076EB9B8" w14:textId="77777777" w:rsidR="00696B19" w:rsidRPr="00017952" w:rsidRDefault="00696B19" w:rsidP="00696B19">
      <w:pPr>
        <w:numPr>
          <w:ilvl w:val="0"/>
          <w:numId w:val="76"/>
        </w:numPr>
        <w:spacing w:after="0" w:line="240" w:lineRule="auto"/>
        <w:ind w:left="284"/>
        <w:rPr>
          <w:rFonts w:ascii="Arial" w:eastAsia="Times New Roman" w:hAnsi="Arial" w:cs="Arial"/>
          <w:lang w:eastAsia="pl-PL"/>
        </w:rPr>
      </w:pPr>
      <w:r w:rsidRPr="00017952">
        <w:rPr>
          <w:rFonts w:ascii="Arial" w:eastAsia="Times New Roman" w:hAnsi="Arial" w:cs="Arial"/>
          <w:b/>
          <w:lang w:eastAsia="pl-PL"/>
        </w:rPr>
        <w:t xml:space="preserve">Okres rękojmi:  </w:t>
      </w:r>
    </w:p>
    <w:p w14:paraId="3DD76969" w14:textId="77777777" w:rsidR="00696B19" w:rsidRPr="00017952" w:rsidRDefault="00696B19" w:rsidP="00696B19">
      <w:pPr>
        <w:numPr>
          <w:ilvl w:val="0"/>
          <w:numId w:val="76"/>
        </w:numPr>
        <w:spacing w:after="0" w:line="240" w:lineRule="auto"/>
        <w:ind w:left="284"/>
        <w:rPr>
          <w:rFonts w:ascii="Arial" w:eastAsia="Times New Roman" w:hAnsi="Arial" w:cs="Arial"/>
          <w:lang w:eastAsia="pl-PL"/>
        </w:rPr>
      </w:pPr>
      <w:r w:rsidRPr="00017952">
        <w:rPr>
          <w:rFonts w:ascii="Arial" w:eastAsia="Times New Roman" w:hAnsi="Arial" w:cs="Arial"/>
          <w:b/>
          <w:lang w:eastAsia="pl-PL"/>
        </w:rPr>
        <w:t>Inne uwagi i wnioski komisji:</w:t>
      </w:r>
    </w:p>
    <w:p w14:paraId="0BF3C960" w14:textId="77777777" w:rsidR="00696B19" w:rsidRPr="00017952" w:rsidRDefault="00696B19" w:rsidP="00696B19">
      <w:pPr>
        <w:spacing w:after="0" w:line="240" w:lineRule="auto"/>
        <w:jc w:val="both"/>
        <w:rPr>
          <w:rFonts w:ascii="Arial" w:eastAsia="Times New Roman" w:hAnsi="Arial" w:cs="Arial"/>
          <w:lang w:eastAsia="pl-PL"/>
        </w:rPr>
      </w:pPr>
      <w:r w:rsidRPr="00017952">
        <w:rPr>
          <w:rFonts w:ascii="Arial" w:eastAsia="Times New Roman" w:hAnsi="Arial" w:cs="Arial"/>
          <w:lang w:eastAsia="pl-PL"/>
        </w:rPr>
        <w:t>………………………………………………………………………………………………………………………………………………………………………………………………………………………………………………………………………………………………</w:t>
      </w:r>
    </w:p>
    <w:p w14:paraId="22810E64" w14:textId="77777777" w:rsidR="00696B19" w:rsidRPr="00017952" w:rsidRDefault="00696B19" w:rsidP="00696B19">
      <w:pPr>
        <w:spacing w:after="0" w:line="240" w:lineRule="auto"/>
        <w:rPr>
          <w:rFonts w:ascii="Arial" w:eastAsia="Times New Roman" w:hAnsi="Arial" w:cs="Arial"/>
          <w:lang w:eastAsia="pl-PL"/>
        </w:rPr>
      </w:pPr>
      <w:r w:rsidRPr="00017952">
        <w:rPr>
          <w:rFonts w:ascii="Arial" w:eastAsia="Times New Roman" w:hAnsi="Arial" w:cs="Arial"/>
          <w:lang w:eastAsia="pl-PL"/>
        </w:rPr>
        <w:t>Na tym protokół zakończono i podpisano</w:t>
      </w:r>
    </w:p>
    <w:p w14:paraId="4C11D3BD" w14:textId="77777777" w:rsidR="00696B19" w:rsidRPr="00017952" w:rsidRDefault="00696B19" w:rsidP="00696B19">
      <w:pPr>
        <w:spacing w:after="0" w:line="240" w:lineRule="auto"/>
        <w:rPr>
          <w:rFonts w:ascii="Arial" w:eastAsia="Times New Roman" w:hAnsi="Arial" w:cs="Arial"/>
          <w:lang w:eastAsia="pl-PL"/>
        </w:rPr>
      </w:pPr>
    </w:p>
    <w:p w14:paraId="62F4E974" w14:textId="77777777" w:rsidR="00696B19" w:rsidRPr="00017952" w:rsidRDefault="00696B19" w:rsidP="00696B19">
      <w:pPr>
        <w:spacing w:after="0" w:line="240" w:lineRule="auto"/>
        <w:rPr>
          <w:rFonts w:ascii="Arial" w:eastAsia="Times New Roman" w:hAnsi="Arial" w:cs="Arial"/>
          <w:lang w:eastAsia="pl-PL"/>
        </w:rPr>
      </w:pPr>
      <w:r w:rsidRPr="00017952">
        <w:rPr>
          <w:rFonts w:ascii="Arial" w:eastAsia="Times New Roman" w:hAnsi="Arial" w:cs="Arial"/>
          <w:lang w:eastAsia="pl-PL"/>
        </w:rPr>
        <w:t>Przewodniczący:  ……………………………………….                          Przy udziale:</w:t>
      </w:r>
    </w:p>
    <w:p w14:paraId="68ACE147" w14:textId="77777777" w:rsidR="00696B19" w:rsidRPr="00017952" w:rsidRDefault="00696B19" w:rsidP="00696B19">
      <w:pPr>
        <w:spacing w:after="0" w:line="240" w:lineRule="auto"/>
        <w:rPr>
          <w:rFonts w:ascii="Arial" w:eastAsia="Times New Roman" w:hAnsi="Arial" w:cs="Arial"/>
          <w:lang w:eastAsia="pl-PL"/>
        </w:rPr>
      </w:pPr>
    </w:p>
    <w:p w14:paraId="4B4B4E56" w14:textId="77777777" w:rsidR="00696B19" w:rsidRPr="00017952" w:rsidRDefault="00696B19" w:rsidP="00696B19">
      <w:pPr>
        <w:spacing w:after="0" w:line="240" w:lineRule="auto"/>
        <w:rPr>
          <w:rFonts w:ascii="Arial" w:eastAsia="Times New Roman" w:hAnsi="Arial" w:cs="Arial"/>
          <w:lang w:eastAsia="pl-PL"/>
        </w:rPr>
      </w:pPr>
      <w:r w:rsidRPr="00017952">
        <w:rPr>
          <w:rFonts w:ascii="Arial" w:eastAsia="Times New Roman" w:hAnsi="Arial" w:cs="Arial"/>
          <w:lang w:eastAsia="pl-PL"/>
        </w:rPr>
        <w:t>Członkowie:         ………………………………………..                    ..……………..………</w:t>
      </w:r>
    </w:p>
    <w:p w14:paraId="23092883" w14:textId="77777777" w:rsidR="00696B19" w:rsidRPr="00017952" w:rsidRDefault="00696B19" w:rsidP="00696B19">
      <w:pPr>
        <w:spacing w:after="0" w:line="240" w:lineRule="auto"/>
        <w:rPr>
          <w:rFonts w:ascii="Arial" w:eastAsia="Times New Roman" w:hAnsi="Arial" w:cs="Arial"/>
          <w:lang w:eastAsia="pl-PL"/>
        </w:rPr>
      </w:pPr>
    </w:p>
    <w:p w14:paraId="3163F951" w14:textId="77777777" w:rsidR="00696B19" w:rsidRPr="00017952" w:rsidRDefault="00696B19" w:rsidP="00696B19">
      <w:pPr>
        <w:spacing w:after="0" w:line="240" w:lineRule="auto"/>
        <w:rPr>
          <w:rFonts w:ascii="Arial" w:eastAsia="Times New Roman" w:hAnsi="Arial" w:cs="Arial"/>
          <w:b/>
          <w:lang w:eastAsia="pl-PL"/>
        </w:rPr>
      </w:pPr>
      <w:r w:rsidRPr="00017952">
        <w:rPr>
          <w:rFonts w:ascii="Arial" w:eastAsia="Times New Roman" w:hAnsi="Arial" w:cs="Arial"/>
          <w:lang w:eastAsia="pl-PL"/>
        </w:rPr>
        <w:t xml:space="preserve">                              ………………………………………..</w:t>
      </w:r>
      <w:r w:rsidRPr="00017952">
        <w:rPr>
          <w:rFonts w:ascii="Arial" w:eastAsia="Times New Roman" w:hAnsi="Arial" w:cs="Arial"/>
          <w:b/>
          <w:lang w:eastAsia="pl-PL"/>
        </w:rPr>
        <w:t xml:space="preserve">                    </w:t>
      </w:r>
    </w:p>
    <w:p w14:paraId="63605617" w14:textId="77777777" w:rsidR="00696B19" w:rsidRPr="00017952" w:rsidRDefault="00696B19" w:rsidP="00696B19">
      <w:pPr>
        <w:spacing w:after="0" w:line="240" w:lineRule="auto"/>
        <w:rPr>
          <w:rFonts w:ascii="Arial" w:eastAsia="Times New Roman" w:hAnsi="Arial" w:cs="Arial"/>
          <w:i/>
          <w:lang w:eastAsia="pl-PL"/>
        </w:rPr>
      </w:pPr>
      <w:r w:rsidRPr="00017952">
        <w:rPr>
          <w:rFonts w:ascii="Arial" w:eastAsia="Times New Roman" w:hAnsi="Arial" w:cs="Arial"/>
          <w:b/>
          <w:lang w:eastAsia="pl-PL"/>
        </w:rPr>
        <w:t xml:space="preserve"> </w:t>
      </w:r>
      <w:r w:rsidRPr="00017952">
        <w:rPr>
          <w:rFonts w:ascii="Arial" w:eastAsia="Times New Roman" w:hAnsi="Arial" w:cs="Arial"/>
          <w:i/>
          <w:lang w:eastAsia="pl-PL"/>
        </w:rPr>
        <w:t xml:space="preserve">                                                                                                                </w:t>
      </w:r>
    </w:p>
    <w:p w14:paraId="01D39D01" w14:textId="77777777" w:rsidR="00696B19" w:rsidRPr="00017952" w:rsidRDefault="00696B19" w:rsidP="00696B19">
      <w:pPr>
        <w:spacing w:after="0" w:line="240" w:lineRule="auto"/>
        <w:rPr>
          <w:rFonts w:ascii="Arial" w:eastAsia="Times New Roman" w:hAnsi="Arial" w:cs="Arial"/>
          <w:lang w:eastAsia="pl-PL"/>
        </w:rPr>
      </w:pPr>
      <w:r w:rsidRPr="00017952">
        <w:rPr>
          <w:rFonts w:ascii="Arial" w:eastAsia="Times New Roman" w:hAnsi="Arial" w:cs="Arial"/>
          <w:lang w:eastAsia="pl-PL"/>
        </w:rPr>
        <w:t xml:space="preserve">  </w:t>
      </w:r>
    </w:p>
    <w:p w14:paraId="2E3AF160" w14:textId="77777777" w:rsidR="00696B19" w:rsidRPr="00017952" w:rsidRDefault="00696B19" w:rsidP="00696B19">
      <w:pPr>
        <w:spacing w:after="0" w:line="240" w:lineRule="auto"/>
        <w:rPr>
          <w:rFonts w:ascii="Arial" w:eastAsia="Times New Roman" w:hAnsi="Arial" w:cs="Arial"/>
          <w:lang w:eastAsia="pl-PL"/>
        </w:rPr>
      </w:pPr>
      <w:r w:rsidRPr="00017952">
        <w:rPr>
          <w:rFonts w:ascii="Arial" w:eastAsia="Times New Roman" w:hAnsi="Arial" w:cs="Arial"/>
          <w:lang w:eastAsia="pl-PL"/>
        </w:rPr>
        <w:t xml:space="preserve">Jelenia Góra, dnia   </w:t>
      </w:r>
      <w:r>
        <w:rPr>
          <w:rFonts w:ascii="Arial" w:eastAsia="Times New Roman" w:hAnsi="Arial" w:cs="Arial"/>
          <w:lang w:eastAsia="pl-PL"/>
        </w:rPr>
        <w:t>…………………………………</w:t>
      </w:r>
      <w:r w:rsidRPr="00017952">
        <w:rPr>
          <w:rFonts w:ascii="Arial" w:eastAsia="Times New Roman" w:hAnsi="Arial" w:cs="Arial"/>
          <w:lang w:eastAsia="pl-PL"/>
        </w:rPr>
        <w:t xml:space="preserve">         </w:t>
      </w:r>
    </w:p>
    <w:p w14:paraId="264ACAB1" w14:textId="77777777" w:rsidR="00696B19" w:rsidRDefault="00696B19" w:rsidP="00696B19">
      <w:pPr>
        <w:spacing w:after="0" w:line="240" w:lineRule="auto"/>
        <w:rPr>
          <w:rFonts w:ascii="Arial" w:eastAsia="Times New Roman" w:hAnsi="Arial" w:cs="Arial"/>
          <w:b/>
          <w:lang w:eastAsia="pl-PL"/>
        </w:rPr>
      </w:pPr>
      <w:r w:rsidRPr="00017952">
        <w:rPr>
          <w:rFonts w:ascii="Arial" w:eastAsia="Times New Roman" w:hAnsi="Arial" w:cs="Arial"/>
          <w:b/>
          <w:lang w:eastAsia="pl-PL"/>
        </w:rPr>
        <w:t xml:space="preserve">                                                                                                          </w:t>
      </w:r>
    </w:p>
    <w:p w14:paraId="1E4EB87A" w14:textId="77777777" w:rsidR="00696B19" w:rsidRPr="00017952" w:rsidRDefault="00696B19" w:rsidP="00696B19">
      <w:pPr>
        <w:spacing w:after="0" w:line="240" w:lineRule="auto"/>
        <w:jc w:val="right"/>
        <w:rPr>
          <w:rFonts w:ascii="Arial" w:eastAsia="Times New Roman" w:hAnsi="Arial" w:cs="Arial"/>
          <w:b/>
          <w:lang w:eastAsia="pl-PL"/>
        </w:rPr>
      </w:pPr>
      <w:r w:rsidRPr="00017952">
        <w:rPr>
          <w:rFonts w:ascii="Arial" w:eastAsia="Times New Roman" w:hAnsi="Arial" w:cs="Arial"/>
          <w:b/>
          <w:lang w:eastAsia="pl-PL"/>
        </w:rPr>
        <w:t>ZATWIERDZAM</w:t>
      </w:r>
    </w:p>
    <w:p w14:paraId="4D07E16F" w14:textId="77777777" w:rsidR="00696B19" w:rsidRPr="00017952" w:rsidRDefault="00696B19" w:rsidP="00696B19">
      <w:pPr>
        <w:spacing w:after="0" w:line="240" w:lineRule="auto"/>
        <w:rPr>
          <w:rFonts w:ascii="Arial" w:eastAsia="Times New Roman" w:hAnsi="Arial" w:cs="Arial"/>
          <w:b/>
          <w:lang w:eastAsia="pl-PL"/>
        </w:rPr>
      </w:pPr>
    </w:p>
    <w:p w14:paraId="4260333E" w14:textId="77777777" w:rsidR="00696B19" w:rsidRPr="00017952" w:rsidRDefault="00696B19" w:rsidP="00696B19">
      <w:pPr>
        <w:spacing w:after="0" w:line="240" w:lineRule="auto"/>
        <w:rPr>
          <w:rFonts w:ascii="Arial" w:eastAsia="Times New Roman" w:hAnsi="Arial" w:cs="Arial"/>
          <w:b/>
          <w:lang w:eastAsia="pl-PL"/>
        </w:rPr>
      </w:pPr>
    </w:p>
    <w:p w14:paraId="7F9ABC25" w14:textId="77777777" w:rsidR="00696B19" w:rsidRDefault="00696B19" w:rsidP="00696B19">
      <w:pPr>
        <w:spacing w:after="0" w:line="240" w:lineRule="auto"/>
        <w:rPr>
          <w:rFonts w:ascii="Arial" w:eastAsia="Times New Roman" w:hAnsi="Arial" w:cs="Arial"/>
          <w:b/>
          <w:lang w:eastAsia="pl-PL"/>
        </w:rPr>
      </w:pPr>
      <w:r w:rsidRPr="00017952">
        <w:rPr>
          <w:rFonts w:ascii="Arial" w:eastAsia="Times New Roman" w:hAnsi="Arial" w:cs="Arial"/>
          <w:b/>
          <w:lang w:eastAsia="pl-PL"/>
        </w:rPr>
        <w:t xml:space="preserve">                                                      </w:t>
      </w:r>
    </w:p>
    <w:p w14:paraId="6E30C37C" w14:textId="77777777" w:rsidR="00696B19" w:rsidRDefault="00696B19" w:rsidP="00696B19">
      <w:pPr>
        <w:spacing w:after="0" w:line="240" w:lineRule="auto"/>
        <w:rPr>
          <w:rFonts w:ascii="Arial" w:eastAsia="Times New Roman" w:hAnsi="Arial" w:cs="Arial"/>
          <w:b/>
          <w:lang w:eastAsia="pl-PL"/>
        </w:rPr>
      </w:pPr>
    </w:p>
    <w:p w14:paraId="5FC8698D" w14:textId="77777777" w:rsidR="00696B19" w:rsidRDefault="00696B19" w:rsidP="00696B19">
      <w:pPr>
        <w:spacing w:after="0" w:line="240" w:lineRule="auto"/>
        <w:rPr>
          <w:rFonts w:ascii="Arial" w:eastAsia="Times New Roman" w:hAnsi="Arial" w:cs="Arial"/>
          <w:b/>
          <w:lang w:eastAsia="pl-PL"/>
        </w:rPr>
      </w:pPr>
    </w:p>
    <w:p w14:paraId="268629A8" w14:textId="77777777" w:rsidR="00696B19" w:rsidRDefault="00696B19" w:rsidP="00696B19">
      <w:pPr>
        <w:spacing w:after="0" w:line="240" w:lineRule="auto"/>
        <w:rPr>
          <w:rFonts w:ascii="Arial" w:eastAsia="Times New Roman" w:hAnsi="Arial" w:cs="Arial"/>
          <w:b/>
          <w:lang w:eastAsia="pl-PL"/>
        </w:rPr>
      </w:pPr>
    </w:p>
    <w:p w14:paraId="03F8C6EF" w14:textId="77777777" w:rsidR="00696B19" w:rsidRDefault="00696B19" w:rsidP="00696B19">
      <w:pPr>
        <w:spacing w:after="0" w:line="240" w:lineRule="auto"/>
        <w:rPr>
          <w:rFonts w:ascii="Arial" w:eastAsia="Times New Roman" w:hAnsi="Arial" w:cs="Arial"/>
          <w:b/>
          <w:lang w:eastAsia="pl-PL"/>
        </w:rPr>
      </w:pPr>
    </w:p>
    <w:p w14:paraId="432A4C39" w14:textId="77777777" w:rsidR="00696B19" w:rsidRPr="000D3C8C" w:rsidRDefault="00696B19" w:rsidP="000D3C8C">
      <w:pPr>
        <w:spacing w:after="0"/>
        <w:ind w:firstLine="708"/>
        <w:rPr>
          <w:rFonts w:ascii="Arial" w:hAnsi="Arial" w:cs="Arial"/>
        </w:rPr>
      </w:pPr>
    </w:p>
    <w:sectPr w:rsidR="00696B19" w:rsidRPr="000D3C8C" w:rsidSect="00C67FE8">
      <w:headerReference w:type="default" r:id="rId21"/>
      <w:footerReference w:type="default" r:id="rId22"/>
      <w:pgSz w:w="11906" w:h="16838"/>
      <w:pgMar w:top="1101" w:right="1417" w:bottom="851" w:left="1417" w:header="426" w:footer="125"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4" w:author="Doriana Paszkowiak" w:date="2025-11-03T12:55:00Z" w:initials="DP">
    <w:p w14:paraId="0D82CBF2" w14:textId="77777777" w:rsidR="00A8429F" w:rsidRDefault="00A8429F" w:rsidP="00A8429F">
      <w:pPr>
        <w:pStyle w:val="Tekstkomentarza"/>
      </w:pPr>
      <w:r>
        <w:rPr>
          <w:rStyle w:val="Odwoaniedokomentarza"/>
        </w:rPr>
        <w:annotationRef/>
      </w:r>
      <w:r>
        <w:t>Z opz wynika 1 faktura końcowa</w:t>
      </w:r>
    </w:p>
  </w:comment>
  <w:comment w:id="13" w:author="Doriana Paszkowiak" w:date="2025-11-03T12:56:00Z" w:initials="DP">
    <w:p w14:paraId="2C95B512" w14:textId="77777777" w:rsidR="00A8429F" w:rsidRDefault="00A8429F" w:rsidP="00A8429F">
      <w:pPr>
        <w:pStyle w:val="Tekstkomentarza"/>
      </w:pPr>
      <w:r>
        <w:rPr>
          <w:rStyle w:val="Odwoaniedokomentarza"/>
        </w:rPr>
        <w:annotationRef/>
      </w:r>
      <w:r>
        <w:t>Proszę ustalić z finansami czy fv nie będzie dostarczana elektronicznie</w:t>
      </w:r>
    </w:p>
  </w:comment>
  <w:comment w:id="14" w:author="Kała Wojciech (TEE)" w:date="2025-11-06T06:54:00Z" w:initials="WK">
    <w:p w14:paraId="385C2A7C" w14:textId="77777777" w:rsidR="003B272E" w:rsidRDefault="003B272E" w:rsidP="003B272E">
      <w:pPr>
        <w:pStyle w:val="Tekstkomentarza"/>
      </w:pPr>
      <w:r>
        <w:rPr>
          <w:rStyle w:val="Odwoaniedokomentarza"/>
        </w:rPr>
        <w:annotationRef/>
      </w:r>
      <w:r>
        <w:t>„Niestety nie mamy wytycznych odnośnie elektronicznego obiegu faktur (KSeF) , który będzie obligatoryjny od 01.01.2026 dla większości przedsiębiorców.  Jeśli coś się zmieni w tej kwestii we wzorach umów, to trzeba będzie zaktualizować zapisy.”</w:t>
      </w:r>
    </w:p>
    <w:p w14:paraId="7FAB2F03" w14:textId="77777777" w:rsidR="003B272E" w:rsidRDefault="003B272E" w:rsidP="003B272E">
      <w:pPr>
        <w:pStyle w:val="Tekstkomentarza"/>
      </w:pPr>
    </w:p>
  </w:comment>
  <w:comment w:id="16" w:author="Doriana Paszkowiak" w:date="2025-11-03T13:00:00Z" w:initials="DP">
    <w:p w14:paraId="4E487A0B" w14:textId="42F632FF" w:rsidR="00F74305" w:rsidRDefault="00F74305" w:rsidP="00F74305">
      <w:pPr>
        <w:pStyle w:val="Tekstkomentarza"/>
      </w:pPr>
      <w:r>
        <w:rPr>
          <w:rStyle w:val="Odwoaniedokomentarza"/>
        </w:rPr>
        <w:annotationRef/>
      </w:r>
      <w:r>
        <w:t>Powielenie z ust. 12</w:t>
      </w:r>
    </w:p>
  </w:comment>
  <w:comment w:id="42" w:author="Doriana Paszkowiak" w:date="2025-11-03T13:17:00Z" w:initials="DP">
    <w:p w14:paraId="756AE3D3" w14:textId="77777777" w:rsidR="002F0F4A" w:rsidRDefault="002F0F4A" w:rsidP="002F0F4A">
      <w:pPr>
        <w:pStyle w:val="Tekstkomentarza"/>
      </w:pPr>
      <w:r>
        <w:rPr>
          <w:rStyle w:val="Odwoaniedokomentarza"/>
        </w:rPr>
        <w:annotationRef/>
      </w:r>
      <w:r>
        <w:t>Proszę zmienić punktory na cyfry arabskie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D82CBF2" w15:done="0"/>
  <w15:commentEx w15:paraId="2C95B512" w15:done="0"/>
  <w15:commentEx w15:paraId="7FAB2F03" w15:paraIdParent="2C95B512" w15:done="0"/>
  <w15:commentEx w15:paraId="4E487A0B" w15:done="0"/>
  <w15:commentEx w15:paraId="756AE3D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DBA9773" w16cex:dateUtc="2025-11-03T11:55:00Z"/>
  <w16cex:commentExtensible w16cex:durableId="7271F568" w16cex:dateUtc="2025-11-03T11:56:00Z"/>
  <w16cex:commentExtensible w16cex:durableId="327D0898" w16cex:dateUtc="2025-11-06T05:54:00Z"/>
  <w16cex:commentExtensible w16cex:durableId="03CC513E" w16cex:dateUtc="2025-11-03T12:00:00Z"/>
  <w16cex:commentExtensible w16cex:durableId="0D79FC0E" w16cex:dateUtc="2025-11-03T12: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D82CBF2" w16cid:durableId="2DBA9773"/>
  <w16cid:commentId w16cid:paraId="2C95B512" w16cid:durableId="7271F568"/>
  <w16cid:commentId w16cid:paraId="7FAB2F03" w16cid:durableId="327D0898"/>
  <w16cid:commentId w16cid:paraId="4E487A0B" w16cid:durableId="03CC513E"/>
  <w16cid:commentId w16cid:paraId="756AE3D3" w16cid:durableId="0D79FC0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F22562" w14:textId="77777777" w:rsidR="00037DE8" w:rsidRDefault="00037DE8" w:rsidP="00180408">
      <w:pPr>
        <w:spacing w:after="0" w:line="240" w:lineRule="auto"/>
      </w:pPr>
      <w:r>
        <w:separator/>
      </w:r>
    </w:p>
  </w:endnote>
  <w:endnote w:type="continuationSeparator" w:id="0">
    <w:p w14:paraId="306B8123" w14:textId="77777777" w:rsidR="00037DE8" w:rsidRDefault="00037DE8" w:rsidP="00180408">
      <w:pPr>
        <w:spacing w:after="0" w:line="240" w:lineRule="auto"/>
      </w:pPr>
      <w:r>
        <w:continuationSeparator/>
      </w:r>
    </w:p>
  </w:endnote>
  <w:endnote w:type="continuationNotice" w:id="1">
    <w:p w14:paraId="3E580362" w14:textId="77777777" w:rsidR="00037DE8" w:rsidRDefault="00037D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B2981" w14:textId="3E2E1D64" w:rsidR="008E1C50" w:rsidRPr="00742CBB" w:rsidRDefault="008E1C50">
    <w:pPr>
      <w:pStyle w:val="Stopka"/>
      <w:jc w:val="right"/>
      <w:rPr>
        <w:rFonts w:ascii="Arial" w:hAnsi="Arial" w:cs="Arial"/>
        <w:sz w:val="18"/>
        <w:szCs w:val="18"/>
      </w:rPr>
    </w:pPr>
    <w:r w:rsidRPr="00742CBB">
      <w:rPr>
        <w:rFonts w:ascii="Arial" w:hAnsi="Arial" w:cs="Arial"/>
        <w:sz w:val="18"/>
        <w:szCs w:val="18"/>
      </w:rPr>
      <w:fldChar w:fldCharType="begin"/>
    </w:r>
    <w:r w:rsidRPr="00742CBB">
      <w:rPr>
        <w:rFonts w:ascii="Arial" w:hAnsi="Arial" w:cs="Arial"/>
        <w:sz w:val="18"/>
        <w:szCs w:val="18"/>
      </w:rPr>
      <w:instrText>PAGE   \* MERGEFORMAT</w:instrText>
    </w:r>
    <w:r w:rsidRPr="00742CBB">
      <w:rPr>
        <w:rFonts w:ascii="Arial" w:hAnsi="Arial" w:cs="Arial"/>
        <w:sz w:val="18"/>
        <w:szCs w:val="18"/>
      </w:rPr>
      <w:fldChar w:fldCharType="separate"/>
    </w:r>
    <w:r w:rsidR="00F86D7B">
      <w:rPr>
        <w:rFonts w:ascii="Arial" w:hAnsi="Arial" w:cs="Arial"/>
        <w:noProof/>
        <w:sz w:val="18"/>
        <w:szCs w:val="18"/>
      </w:rPr>
      <w:t>23</w:t>
    </w:r>
    <w:r w:rsidRPr="00742CBB">
      <w:rPr>
        <w:rFonts w:ascii="Arial" w:hAnsi="Arial" w:cs="Arial"/>
        <w:sz w:val="18"/>
        <w:szCs w:val="18"/>
      </w:rPr>
      <w:fldChar w:fldCharType="end"/>
    </w:r>
  </w:p>
  <w:p w14:paraId="6513F834" w14:textId="77777777" w:rsidR="008E1C50" w:rsidRDefault="008E1C5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FC7873" w14:textId="77777777" w:rsidR="00037DE8" w:rsidRDefault="00037DE8" w:rsidP="00180408">
      <w:pPr>
        <w:spacing w:after="0" w:line="240" w:lineRule="auto"/>
      </w:pPr>
      <w:r>
        <w:separator/>
      </w:r>
    </w:p>
  </w:footnote>
  <w:footnote w:type="continuationSeparator" w:id="0">
    <w:p w14:paraId="4C858D23" w14:textId="77777777" w:rsidR="00037DE8" w:rsidRDefault="00037DE8" w:rsidP="00180408">
      <w:pPr>
        <w:spacing w:after="0" w:line="240" w:lineRule="auto"/>
      </w:pPr>
      <w:r>
        <w:continuationSeparator/>
      </w:r>
    </w:p>
  </w:footnote>
  <w:footnote w:type="continuationNotice" w:id="1">
    <w:p w14:paraId="00732F2F" w14:textId="77777777" w:rsidR="00037DE8" w:rsidRDefault="00037DE8">
      <w:pPr>
        <w:spacing w:after="0" w:line="240" w:lineRule="auto"/>
      </w:pPr>
    </w:p>
  </w:footnote>
  <w:footnote w:id="2">
    <w:p w14:paraId="06CCFCD1" w14:textId="1AE0788A" w:rsidR="008E1C50" w:rsidRPr="00AA7B44" w:rsidRDefault="008E1C50" w:rsidP="00AA7B44">
      <w:pPr>
        <w:pStyle w:val="Tekstprzypisudolnego"/>
        <w:spacing w:after="0"/>
        <w:jc w:val="both"/>
        <w:rPr>
          <w:rFonts w:ascii="Arial" w:hAnsi="Arial" w:cs="Arial"/>
          <w:lang w:val="pl-PL"/>
        </w:rPr>
      </w:pPr>
      <w:r w:rsidRPr="00AA7B44">
        <w:rPr>
          <w:rStyle w:val="Odwoanieprzypisudolnego"/>
          <w:rFonts w:ascii="Arial" w:hAnsi="Arial" w:cs="Arial"/>
          <w:sz w:val="18"/>
        </w:rPr>
        <w:footnoteRef/>
      </w:r>
      <w:r w:rsidRPr="00AA7B44">
        <w:rPr>
          <w:rFonts w:ascii="Arial" w:hAnsi="Arial" w:cs="Arial"/>
          <w:sz w:val="18"/>
        </w:rPr>
        <w:t xml:space="preserve"> </w:t>
      </w:r>
      <w:r w:rsidRPr="00AA7B44">
        <w:rPr>
          <w:rFonts w:ascii="Arial" w:hAnsi="Arial" w:cs="Arial"/>
          <w:sz w:val="18"/>
          <w:lang w:val="pl-PL"/>
        </w:rPr>
        <w:t>W przypadku zawierania umowy w formie elektronicznej ten fragment może ulec wykreśleniu (data i miejsce zawarcia Umowy), z zastrzeżeniem, że w umowie znajdzie się zapis: „</w:t>
      </w:r>
      <w:r w:rsidRPr="00AA7B44">
        <w:rPr>
          <w:rFonts w:ascii="Arial" w:hAnsi="Arial" w:cs="Arial"/>
          <w:i/>
          <w:sz w:val="18"/>
          <w:lang w:val="pl-PL"/>
        </w:rPr>
        <w:t>W sytuacji, jeśli Umowa została zawarta w formie elektronicznej za dzień zawarcia Umowy uznaje się dzień złożenia ostatniego podpisu</w:t>
      </w:r>
      <w:r w:rsidRPr="00AA7B44">
        <w:rPr>
          <w:rFonts w:ascii="Arial" w:hAnsi="Arial" w:cs="Arial"/>
          <w:sz w:val="18"/>
          <w:lang w:val="pl-PL"/>
        </w:rPr>
        <w:t>”.</w:t>
      </w:r>
    </w:p>
  </w:footnote>
  <w:footnote w:id="3">
    <w:p w14:paraId="7F319FEE" w14:textId="2B04BA9D" w:rsidR="008E1C50" w:rsidRPr="00AA7B44" w:rsidRDefault="008E1C50" w:rsidP="00AA7B44">
      <w:pPr>
        <w:pStyle w:val="Tekstprzypisudolnego"/>
        <w:spacing w:after="0"/>
        <w:jc w:val="both"/>
        <w:rPr>
          <w:rFonts w:ascii="Arial" w:hAnsi="Arial" w:cs="Arial"/>
          <w:lang w:val="pl-PL"/>
        </w:rPr>
      </w:pPr>
      <w:r w:rsidRPr="00AA7B44">
        <w:rPr>
          <w:rStyle w:val="Odwoanieprzypisudolnego"/>
          <w:rFonts w:ascii="Arial" w:hAnsi="Arial" w:cs="Arial"/>
          <w:sz w:val="18"/>
        </w:rPr>
        <w:footnoteRef/>
      </w:r>
      <w:r w:rsidRPr="00AA7B44">
        <w:rPr>
          <w:rFonts w:ascii="Arial" w:hAnsi="Arial" w:cs="Arial"/>
          <w:sz w:val="18"/>
        </w:rPr>
        <w:t xml:space="preserve"> W przypadku zawierania umowy w formie elektronicznej ten fragment może ulec wykreśleniu (osoby reprezentujące strony)</w:t>
      </w:r>
      <w:r w:rsidRPr="00AA7B44">
        <w:rPr>
          <w:rFonts w:ascii="Arial" w:hAnsi="Arial" w:cs="Arial"/>
          <w:sz w:val="18"/>
          <w:lang w:val="pl-PL"/>
        </w:rPr>
        <w:t>.</w:t>
      </w:r>
    </w:p>
  </w:footnote>
  <w:footnote w:id="4">
    <w:p w14:paraId="71EB43B3" w14:textId="77777777" w:rsidR="008E1C50" w:rsidRPr="00C20BAB" w:rsidRDefault="008E1C50" w:rsidP="00AA7B44">
      <w:pPr>
        <w:pStyle w:val="Tekstprzypisudolnego"/>
        <w:spacing w:after="0"/>
        <w:rPr>
          <w:rFonts w:ascii="Arial" w:hAnsi="Arial"/>
          <w:sz w:val="18"/>
        </w:rPr>
      </w:pPr>
      <w:r w:rsidRPr="00C20BAB">
        <w:rPr>
          <w:rStyle w:val="Odwoanieprzypisudolnego"/>
          <w:rFonts w:ascii="Arial" w:hAnsi="Arial"/>
          <w:sz w:val="18"/>
        </w:rPr>
        <w:footnoteRef/>
      </w:r>
      <w:r w:rsidRPr="00C20BAB">
        <w:rPr>
          <w:rFonts w:ascii="Arial" w:hAnsi="Arial"/>
          <w:sz w:val="18"/>
        </w:rPr>
        <w:t xml:space="preserve"> </w:t>
      </w:r>
      <w:r w:rsidRPr="00C20BAB">
        <w:rPr>
          <w:rFonts w:ascii="Arial" w:hAnsi="Arial"/>
          <w:sz w:val="18"/>
          <w:lang w:val="pl-PL"/>
        </w:rPr>
        <w:t>dotyczy wyłącznie spółek komandytowo – akcyjnych i akcyjnych;</w:t>
      </w:r>
    </w:p>
  </w:footnote>
  <w:footnote w:id="5">
    <w:p w14:paraId="31B6B0BA" w14:textId="4921A3CC" w:rsidR="008E1C50" w:rsidRPr="00AA7B44" w:rsidRDefault="008E1C50" w:rsidP="00AA7B44">
      <w:pPr>
        <w:pStyle w:val="Tekstprzypisudolnego"/>
        <w:spacing w:after="0"/>
        <w:jc w:val="both"/>
        <w:rPr>
          <w:rFonts w:ascii="Arial" w:hAnsi="Arial" w:cs="Arial"/>
          <w:lang w:val="pl-PL"/>
        </w:rPr>
      </w:pPr>
      <w:r w:rsidRPr="00AA7B44">
        <w:rPr>
          <w:rStyle w:val="Odwoanieprzypisudolnego"/>
          <w:rFonts w:ascii="Arial" w:hAnsi="Arial" w:cs="Arial"/>
          <w:sz w:val="18"/>
        </w:rPr>
        <w:footnoteRef/>
      </w:r>
      <w:r w:rsidRPr="00AA7B44">
        <w:rPr>
          <w:rFonts w:ascii="Arial" w:hAnsi="Arial" w:cs="Arial"/>
          <w:sz w:val="18"/>
        </w:rPr>
        <w:t xml:space="preserve"> W przypadku zawierania umowy w formie elektronicznej ten fragment może ulec wykreśleniu (osoby reprezentujące strony)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9D131B" w14:textId="78158881" w:rsidR="008E1C50" w:rsidRDefault="008E1C50">
    <w:pPr>
      <w:pStyle w:val="Nagwek"/>
    </w:pPr>
    <w:r>
      <w:rPr>
        <w:noProof/>
        <w:lang w:val="pl-PL" w:eastAsia="pl-PL"/>
      </w:rPr>
      <mc:AlternateContent>
        <mc:Choice Requires="wps">
          <w:drawing>
            <wp:anchor distT="0" distB="0" distL="114300" distR="114300" simplePos="0" relativeHeight="251659264" behindDoc="0" locked="0" layoutInCell="0" allowOverlap="1" wp14:anchorId="6D22AF47" wp14:editId="710718D1">
              <wp:simplePos x="0" y="0"/>
              <wp:positionH relativeFrom="page">
                <wp:posOffset>0</wp:posOffset>
              </wp:positionH>
              <wp:positionV relativeFrom="page">
                <wp:posOffset>190500</wp:posOffset>
              </wp:positionV>
              <wp:extent cx="7560310" cy="252095"/>
              <wp:effectExtent l="0" t="0" r="0" b="14605"/>
              <wp:wrapNone/>
              <wp:docPr id="1" name="MSIPCMb7d141438478f3420d8f54ec" descr="{&quot;HashCode&quot;:299812515,&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BD93455" w14:textId="671F7BA0" w:rsidR="008E1C50" w:rsidRPr="00005F81" w:rsidRDefault="008E1C50" w:rsidP="00005F81">
                          <w:pPr>
                            <w:spacing w:after="0"/>
                            <w:rPr>
                              <w:rFonts w:ascii="Arial" w:hAnsi="Arial" w:cs="Arial"/>
                              <w:color w:val="000000"/>
                              <w:sz w:val="18"/>
                            </w:rPr>
                          </w:pPr>
                          <w:r w:rsidRPr="00005F81">
                            <w:rPr>
                              <w:rFonts w:ascii="Arial" w:hAnsi="Arial" w:cs="Arial"/>
                              <w:color w:val="000000"/>
                              <w:sz w:val="18"/>
                            </w:rPr>
                            <w:t>Informacja wewnętrzna</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6D22AF47" id="_x0000_t202" coordsize="21600,21600" o:spt="202" path="m,l,21600r21600,l21600,xe">
              <v:stroke joinstyle="miter"/>
              <v:path gradientshapeok="t" o:connecttype="rect"/>
            </v:shapetype>
            <v:shape id="MSIPCMb7d141438478f3420d8f54ec" o:spid="_x0000_s1026" type="#_x0000_t202" alt="{&quot;HashCode&quot;:299812515,&quot;Height&quot;:841.0,&quot;Width&quot;:595.0,&quot;Placement&quot;:&quot;Header&quot;,&quot;Index&quot;:&quot;Primary&quot;,&quot;Section&quot;:1,&quot;Top&quot;:0.0,&quot;Left&quot;:0.0}" style="position:absolute;margin-left:0;margin-top:15pt;width:595.3pt;height:19.8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" o:allowincell="f" filled="f" stroked="f" strokeweight=".5pt">
              <v:textbox inset="20pt,0,,0">
                <w:txbxContent>
                  <w:p w14:paraId="4BD93455" w14:textId="671F7BA0" w:rsidR="008E1C50" w:rsidRPr="00005F81" w:rsidRDefault="008E1C50" w:rsidP="00005F81">
                    <w:pPr>
                      <w:spacing w:after="0"/>
                      <w:rPr>
                        <w:rFonts w:ascii="Arial" w:hAnsi="Arial" w:cs="Arial"/>
                        <w:color w:val="000000"/>
                        <w:sz w:val="18"/>
                      </w:rPr>
                    </w:pPr>
                    <w:r w:rsidRPr="00005F81">
                      <w:rPr>
                        <w:rFonts w:ascii="Arial" w:hAnsi="Arial" w:cs="Arial"/>
                        <w:color w:val="000000"/>
                        <w:sz w:val="18"/>
                      </w:rPr>
                      <w:t>Informacja wewnętrzna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32C2B0C8"/>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Arial" w:eastAsia="ヒラギノ角ゴ Pro W3" w:hAnsi="Arial" w:cs="Times New Roman"/>
      </w:rPr>
    </w:lvl>
    <w:lvl w:ilvl="2">
      <w:start w:val="1"/>
      <w:numFmt w:val="decimal"/>
      <w:lvlText w:val="%3."/>
      <w:lvlJc w:val="left"/>
      <w:pPr>
        <w:ind w:left="720" w:hanging="360"/>
      </w:pPr>
    </w:lvl>
    <w:lvl w:ilvl="3">
      <w:start w:val="1"/>
      <w:numFmt w:val="decimal"/>
      <w:lvlText w:val="%4)"/>
      <w:lvlJc w:val="left"/>
      <w:pPr>
        <w:ind w:left="785" w:hanging="360"/>
      </w:pPr>
    </w:lvl>
    <w:lvl w:ilvl="4">
      <w:start w:val="1"/>
      <w:numFmt w:val="decimal"/>
      <w:lvlText w:val="%5)"/>
      <w:lvlJc w:val="left"/>
      <w:pPr>
        <w:tabs>
          <w:tab w:val="num" w:pos="0"/>
        </w:tabs>
        <w:ind w:left="3960" w:hanging="72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02"/>
    <w:multiLevelType w:val="singleLevel"/>
    <w:tmpl w:val="00000002"/>
    <w:name w:val="WW8Num11"/>
    <w:lvl w:ilvl="0">
      <w:start w:val="1"/>
      <w:numFmt w:val="lowerLetter"/>
      <w:lvlText w:val="%1)"/>
      <w:lvlJc w:val="left"/>
      <w:pPr>
        <w:tabs>
          <w:tab w:val="num" w:pos="0"/>
        </w:tabs>
        <w:ind w:left="1080" w:hanging="360"/>
      </w:pPr>
    </w:lvl>
  </w:abstractNum>
  <w:abstractNum w:abstractNumId="2" w15:restartNumberingAfterBreak="0">
    <w:nsid w:val="00000004"/>
    <w:multiLevelType w:val="multilevel"/>
    <w:tmpl w:val="FFA27938"/>
    <w:name w:val="WW8Num6"/>
    <w:lvl w:ilvl="0">
      <w:start w:val="1"/>
      <w:numFmt w:val="decimal"/>
      <w:lvlText w:val="%1."/>
      <w:lvlJc w:val="left"/>
      <w:pPr>
        <w:tabs>
          <w:tab w:val="num" w:pos="750"/>
        </w:tabs>
        <w:ind w:left="750" w:hanging="390"/>
      </w:p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3" w15:restartNumberingAfterBreak="0">
    <w:nsid w:val="00000005"/>
    <w:multiLevelType w:val="singleLevel"/>
    <w:tmpl w:val="00000005"/>
    <w:name w:val="WW8Num7"/>
    <w:lvl w:ilvl="0">
      <w:start w:val="1"/>
      <w:numFmt w:val="decimal"/>
      <w:lvlText w:val="%1."/>
      <w:lvlJc w:val="left"/>
      <w:pPr>
        <w:tabs>
          <w:tab w:val="num" w:pos="720"/>
        </w:tabs>
        <w:ind w:left="720" w:hanging="360"/>
      </w:pPr>
    </w:lvl>
  </w:abstractNum>
  <w:abstractNum w:abstractNumId="4" w15:restartNumberingAfterBreak="0">
    <w:nsid w:val="00000009"/>
    <w:multiLevelType w:val="singleLevel"/>
    <w:tmpl w:val="00000009"/>
    <w:name w:val="WW8Num14"/>
    <w:lvl w:ilvl="0">
      <w:start w:val="1"/>
      <w:numFmt w:val="decimal"/>
      <w:lvlText w:val="%1."/>
      <w:lvlJc w:val="left"/>
      <w:pPr>
        <w:tabs>
          <w:tab w:val="num" w:pos="720"/>
        </w:tabs>
        <w:ind w:left="720" w:hanging="360"/>
      </w:pPr>
    </w:lvl>
  </w:abstractNum>
  <w:abstractNum w:abstractNumId="5"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6" w15:restartNumberingAfterBreak="0">
    <w:nsid w:val="005562A1"/>
    <w:multiLevelType w:val="multilevel"/>
    <w:tmpl w:val="3006AFA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928"/>
        </w:tabs>
        <w:ind w:left="928"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4755"/>
        </w:tabs>
        <w:ind w:left="4755"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0851AC4"/>
    <w:multiLevelType w:val="hybridMultilevel"/>
    <w:tmpl w:val="FD623D1A"/>
    <w:lvl w:ilvl="0" w:tplc="DFC0422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0F911E1"/>
    <w:multiLevelType w:val="multilevel"/>
    <w:tmpl w:val="3006AFA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04305992"/>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058B5296"/>
    <w:multiLevelType w:val="hybridMultilevel"/>
    <w:tmpl w:val="969AFD2C"/>
    <w:lvl w:ilvl="0" w:tplc="B5AC2A48">
      <w:start w:val="1"/>
      <w:numFmt w:val="upperRoman"/>
      <w:lvlText w:val="%1."/>
      <w:lvlJc w:val="left"/>
      <w:pPr>
        <w:ind w:left="3306" w:hanging="720"/>
      </w:pPr>
      <w:rPr>
        <w:rFonts w:hint="default"/>
      </w:rPr>
    </w:lvl>
    <w:lvl w:ilvl="1" w:tplc="04150019" w:tentative="1">
      <w:start w:val="1"/>
      <w:numFmt w:val="lowerLetter"/>
      <w:lvlText w:val="%2."/>
      <w:lvlJc w:val="left"/>
      <w:pPr>
        <w:ind w:left="3666" w:hanging="360"/>
      </w:pPr>
    </w:lvl>
    <w:lvl w:ilvl="2" w:tplc="0415001B" w:tentative="1">
      <w:start w:val="1"/>
      <w:numFmt w:val="lowerRoman"/>
      <w:lvlText w:val="%3."/>
      <w:lvlJc w:val="right"/>
      <w:pPr>
        <w:ind w:left="4386" w:hanging="180"/>
      </w:pPr>
    </w:lvl>
    <w:lvl w:ilvl="3" w:tplc="0415000F" w:tentative="1">
      <w:start w:val="1"/>
      <w:numFmt w:val="decimal"/>
      <w:lvlText w:val="%4."/>
      <w:lvlJc w:val="left"/>
      <w:pPr>
        <w:ind w:left="5106" w:hanging="360"/>
      </w:pPr>
    </w:lvl>
    <w:lvl w:ilvl="4" w:tplc="04150019" w:tentative="1">
      <w:start w:val="1"/>
      <w:numFmt w:val="lowerLetter"/>
      <w:lvlText w:val="%5."/>
      <w:lvlJc w:val="left"/>
      <w:pPr>
        <w:ind w:left="5826" w:hanging="360"/>
      </w:pPr>
    </w:lvl>
    <w:lvl w:ilvl="5" w:tplc="0415001B" w:tentative="1">
      <w:start w:val="1"/>
      <w:numFmt w:val="lowerRoman"/>
      <w:lvlText w:val="%6."/>
      <w:lvlJc w:val="right"/>
      <w:pPr>
        <w:ind w:left="6546" w:hanging="180"/>
      </w:pPr>
    </w:lvl>
    <w:lvl w:ilvl="6" w:tplc="0415000F" w:tentative="1">
      <w:start w:val="1"/>
      <w:numFmt w:val="decimal"/>
      <w:lvlText w:val="%7."/>
      <w:lvlJc w:val="left"/>
      <w:pPr>
        <w:ind w:left="7266" w:hanging="360"/>
      </w:pPr>
    </w:lvl>
    <w:lvl w:ilvl="7" w:tplc="04150019" w:tentative="1">
      <w:start w:val="1"/>
      <w:numFmt w:val="lowerLetter"/>
      <w:lvlText w:val="%8."/>
      <w:lvlJc w:val="left"/>
      <w:pPr>
        <w:ind w:left="7986" w:hanging="360"/>
      </w:pPr>
    </w:lvl>
    <w:lvl w:ilvl="8" w:tplc="0415001B" w:tentative="1">
      <w:start w:val="1"/>
      <w:numFmt w:val="lowerRoman"/>
      <w:lvlText w:val="%9."/>
      <w:lvlJc w:val="right"/>
      <w:pPr>
        <w:ind w:left="8706" w:hanging="180"/>
      </w:pPr>
    </w:lvl>
  </w:abstractNum>
  <w:abstractNum w:abstractNumId="11" w15:restartNumberingAfterBreak="0">
    <w:nsid w:val="066632E6"/>
    <w:multiLevelType w:val="multilevel"/>
    <w:tmpl w:val="3258C95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0CBF3560"/>
    <w:multiLevelType w:val="hybridMultilevel"/>
    <w:tmpl w:val="A17A7298"/>
    <w:lvl w:ilvl="0" w:tplc="04150011">
      <w:start w:val="1"/>
      <w:numFmt w:val="decimal"/>
      <w:lvlText w:val="%1)"/>
      <w:lvlJc w:val="left"/>
      <w:pPr>
        <w:ind w:left="1570" w:hanging="360"/>
      </w:pPr>
    </w:lvl>
    <w:lvl w:ilvl="1" w:tplc="04150019">
      <w:start w:val="1"/>
      <w:numFmt w:val="lowerLetter"/>
      <w:lvlText w:val="%2."/>
      <w:lvlJc w:val="left"/>
      <w:pPr>
        <w:ind w:left="2290" w:hanging="360"/>
      </w:pPr>
    </w:lvl>
    <w:lvl w:ilvl="2" w:tplc="0415001B">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13" w15:restartNumberingAfterBreak="0">
    <w:nsid w:val="10401722"/>
    <w:multiLevelType w:val="multilevel"/>
    <w:tmpl w:val="4BEE7078"/>
    <w:lvl w:ilvl="0">
      <w:start w:val="2"/>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4)"/>
      <w:lvlJc w:val="left"/>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 w15:restartNumberingAfterBreak="0">
    <w:nsid w:val="164A43A0"/>
    <w:multiLevelType w:val="hybridMultilevel"/>
    <w:tmpl w:val="0A48B4B8"/>
    <w:lvl w:ilvl="0" w:tplc="0415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9DE7EDC"/>
    <w:multiLevelType w:val="hybridMultilevel"/>
    <w:tmpl w:val="93547688"/>
    <w:lvl w:ilvl="0" w:tplc="0415000F">
      <w:start w:val="1"/>
      <w:numFmt w:val="decimal"/>
      <w:lvlText w:val="%1."/>
      <w:lvlJc w:val="left"/>
      <w:pPr>
        <w:ind w:left="720" w:hanging="360"/>
      </w:pPr>
    </w:lvl>
    <w:lvl w:ilvl="1" w:tplc="C5920F56">
      <w:start w:val="1"/>
      <w:numFmt w:val="decimal"/>
      <w:lvlText w:val="%2)"/>
      <w:lvlJc w:val="left"/>
      <w:pPr>
        <w:ind w:left="1440" w:hanging="360"/>
      </w:pPr>
      <w:rPr>
        <w:rFonts w:ascii="Arial" w:eastAsia="Calibri" w:hAnsi="Arial" w:cs="Arial"/>
      </w:rPr>
    </w:lvl>
    <w:lvl w:ilvl="2" w:tplc="D7B83A86">
      <w:start w:val="1"/>
      <w:numFmt w:val="lowerLetter"/>
      <w:lvlText w:val="%3)"/>
      <w:lvlJc w:val="right"/>
      <w:pPr>
        <w:ind w:left="2160" w:hanging="180"/>
      </w:pPr>
      <w:rPr>
        <w:rFonts w:ascii="Arial" w:eastAsia="Calibri" w:hAnsi="Arial" w:cs="Arial"/>
      </w:rPr>
    </w:lvl>
    <w:lvl w:ilvl="3" w:tplc="04150001">
      <w:start w:val="1"/>
      <w:numFmt w:val="bullet"/>
      <w:lvlText w:val=""/>
      <w:lvlJc w:val="left"/>
      <w:pPr>
        <w:ind w:left="2880" w:hanging="360"/>
      </w:pPr>
      <w:rPr>
        <w:rFonts w:ascii="Symbol" w:hAnsi="Symbol"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CF04743"/>
    <w:multiLevelType w:val="multilevel"/>
    <w:tmpl w:val="25268D76"/>
    <w:styleLink w:val="WWNum15"/>
    <w:lvl w:ilvl="0">
      <w:start w:val="2"/>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4."/>
      <w:lvlJc w:val="left"/>
      <w:rPr>
        <w:rFonts w:ascii="Times New Roman" w:eastAsia="Lucida Sans Unicode" w:hAnsi="Times New Roman" w:cs="Mangal"/>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 w15:restartNumberingAfterBreak="0">
    <w:nsid w:val="204F1FD4"/>
    <w:multiLevelType w:val="hybridMultilevel"/>
    <w:tmpl w:val="5C1C2B10"/>
    <w:lvl w:ilvl="0" w:tplc="954C1BC8">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7504A0"/>
    <w:multiLevelType w:val="hybridMultilevel"/>
    <w:tmpl w:val="114041D4"/>
    <w:lvl w:ilvl="0" w:tplc="DA72CF10">
      <w:start w:val="1"/>
      <w:numFmt w:val="upperRoman"/>
      <w:lvlText w:val="%1."/>
      <w:lvlJc w:val="left"/>
      <w:pPr>
        <w:ind w:left="2586" w:hanging="720"/>
      </w:pPr>
      <w:rPr>
        <w:rFonts w:hint="default"/>
      </w:rPr>
    </w:lvl>
    <w:lvl w:ilvl="1" w:tplc="04150019" w:tentative="1">
      <w:start w:val="1"/>
      <w:numFmt w:val="lowerLetter"/>
      <w:lvlText w:val="%2."/>
      <w:lvlJc w:val="left"/>
      <w:pPr>
        <w:ind w:left="2946" w:hanging="360"/>
      </w:pPr>
    </w:lvl>
    <w:lvl w:ilvl="2" w:tplc="0415001B" w:tentative="1">
      <w:start w:val="1"/>
      <w:numFmt w:val="lowerRoman"/>
      <w:lvlText w:val="%3."/>
      <w:lvlJc w:val="right"/>
      <w:pPr>
        <w:ind w:left="3666" w:hanging="180"/>
      </w:pPr>
    </w:lvl>
    <w:lvl w:ilvl="3" w:tplc="0415000F" w:tentative="1">
      <w:start w:val="1"/>
      <w:numFmt w:val="decimal"/>
      <w:lvlText w:val="%4."/>
      <w:lvlJc w:val="left"/>
      <w:pPr>
        <w:ind w:left="4386" w:hanging="360"/>
      </w:pPr>
    </w:lvl>
    <w:lvl w:ilvl="4" w:tplc="04150019" w:tentative="1">
      <w:start w:val="1"/>
      <w:numFmt w:val="lowerLetter"/>
      <w:lvlText w:val="%5."/>
      <w:lvlJc w:val="left"/>
      <w:pPr>
        <w:ind w:left="5106" w:hanging="360"/>
      </w:pPr>
    </w:lvl>
    <w:lvl w:ilvl="5" w:tplc="0415001B" w:tentative="1">
      <w:start w:val="1"/>
      <w:numFmt w:val="lowerRoman"/>
      <w:lvlText w:val="%6."/>
      <w:lvlJc w:val="right"/>
      <w:pPr>
        <w:ind w:left="5826" w:hanging="180"/>
      </w:pPr>
    </w:lvl>
    <w:lvl w:ilvl="6" w:tplc="0415000F" w:tentative="1">
      <w:start w:val="1"/>
      <w:numFmt w:val="decimal"/>
      <w:lvlText w:val="%7."/>
      <w:lvlJc w:val="left"/>
      <w:pPr>
        <w:ind w:left="6546" w:hanging="360"/>
      </w:pPr>
    </w:lvl>
    <w:lvl w:ilvl="7" w:tplc="04150019" w:tentative="1">
      <w:start w:val="1"/>
      <w:numFmt w:val="lowerLetter"/>
      <w:lvlText w:val="%8."/>
      <w:lvlJc w:val="left"/>
      <w:pPr>
        <w:ind w:left="7266" w:hanging="360"/>
      </w:pPr>
    </w:lvl>
    <w:lvl w:ilvl="8" w:tplc="0415001B" w:tentative="1">
      <w:start w:val="1"/>
      <w:numFmt w:val="lowerRoman"/>
      <w:lvlText w:val="%9."/>
      <w:lvlJc w:val="right"/>
      <w:pPr>
        <w:ind w:left="7986" w:hanging="180"/>
      </w:pPr>
    </w:lvl>
  </w:abstractNum>
  <w:abstractNum w:abstractNumId="19" w15:restartNumberingAfterBreak="0">
    <w:nsid w:val="264863AE"/>
    <w:multiLevelType w:val="hybridMultilevel"/>
    <w:tmpl w:val="537E79AC"/>
    <w:lvl w:ilvl="0" w:tplc="F9D4D4E0">
      <w:start w:val="1"/>
      <w:numFmt w:val="upperRoman"/>
      <w:lvlText w:val="%1."/>
      <w:lvlJc w:val="left"/>
      <w:pPr>
        <w:ind w:left="1146" w:hanging="7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26693862"/>
    <w:multiLevelType w:val="multilevel"/>
    <w:tmpl w:val="F0D82F9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28062E50"/>
    <w:multiLevelType w:val="hybridMultilevel"/>
    <w:tmpl w:val="CE1CB486"/>
    <w:lvl w:ilvl="0" w:tplc="605040AE">
      <w:start w:val="1"/>
      <w:numFmt w:val="decimal"/>
      <w:lvlText w:val="%1."/>
      <w:lvlJc w:val="left"/>
      <w:pPr>
        <w:ind w:left="1125" w:hanging="765"/>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8394910"/>
    <w:multiLevelType w:val="hybridMultilevel"/>
    <w:tmpl w:val="1FB4B748"/>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9170207"/>
    <w:multiLevelType w:val="hybridMultilevel"/>
    <w:tmpl w:val="A95A7B2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9333FE6"/>
    <w:multiLevelType w:val="hybridMultilevel"/>
    <w:tmpl w:val="41F497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DA67712"/>
    <w:multiLevelType w:val="hybridMultilevel"/>
    <w:tmpl w:val="DEE6DCB8"/>
    <w:lvl w:ilvl="0" w:tplc="F8382498">
      <w:start w:val="1"/>
      <w:numFmt w:val="decimal"/>
      <w:lvlText w:val="%1."/>
      <w:lvlJc w:val="left"/>
      <w:pPr>
        <w:tabs>
          <w:tab w:val="num" w:pos="360"/>
        </w:tabs>
        <w:ind w:left="360" w:hanging="360"/>
      </w:pPr>
      <w:rPr>
        <w:rFonts w:ascii="Arial" w:hAnsi="Arial" w:cs="Arial" w:hint="default"/>
        <w:b w:val="0"/>
        <w:sz w:val="22"/>
        <w:szCs w:val="22"/>
        <w:vertAlign w:val="baseline"/>
      </w:rPr>
    </w:lvl>
    <w:lvl w:ilvl="1" w:tplc="04150019">
      <w:start w:val="1"/>
      <w:numFmt w:val="lowerLetter"/>
      <w:lvlText w:val="%2)"/>
      <w:lvlJc w:val="left"/>
      <w:pPr>
        <w:tabs>
          <w:tab w:val="num" w:pos="1440"/>
        </w:tabs>
        <w:ind w:left="1440" w:hanging="360"/>
      </w:pPr>
    </w:lvl>
    <w:lvl w:ilvl="2" w:tplc="F0BE646A">
      <w:start w:val="1"/>
      <w:numFmt w:val="decimal"/>
      <w:lvlText w:val="%3."/>
      <w:lvlJc w:val="left"/>
      <w:pPr>
        <w:tabs>
          <w:tab w:val="num" w:pos="2340"/>
        </w:tabs>
        <w:ind w:left="2340" w:hanging="360"/>
      </w:pPr>
      <w:rPr>
        <w:rFonts w:ascii="Arial" w:hAnsi="Arial" w:cs="Arial" w:hint="default"/>
        <w:b w:val="0"/>
        <w:sz w:val="22"/>
        <w:szCs w:val="22"/>
      </w:rPr>
    </w:lvl>
    <w:lvl w:ilvl="3" w:tplc="3388649C">
      <w:start w:val="1"/>
      <w:numFmt w:val="decimal"/>
      <w:lvlText w:val="%4."/>
      <w:lvlJc w:val="left"/>
      <w:pPr>
        <w:tabs>
          <w:tab w:val="num" w:pos="2880"/>
        </w:tabs>
        <w:ind w:left="2880" w:hanging="360"/>
      </w:pPr>
      <w:rPr>
        <w:rFonts w:hint="default"/>
        <w:b w:val="0"/>
        <w:sz w:val="22"/>
        <w:szCs w:val="22"/>
      </w:rPr>
    </w:lvl>
    <w:lvl w:ilvl="4" w:tplc="04150019">
      <w:start w:val="1"/>
      <w:numFmt w:val="decimal"/>
      <w:lvlText w:val="%5."/>
      <w:lvlJc w:val="left"/>
      <w:pPr>
        <w:tabs>
          <w:tab w:val="num" w:pos="360"/>
        </w:tabs>
        <w:ind w:left="36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7" w15:restartNumberingAfterBreak="0">
    <w:nsid w:val="2F033BAC"/>
    <w:multiLevelType w:val="multilevel"/>
    <w:tmpl w:val="C86A3D20"/>
    <w:styleLink w:val="WWNum1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4."/>
      <w:lvlJc w:val="left"/>
      <w:rPr>
        <w:rFonts w:ascii="Arial" w:eastAsia="Lucida Sans Unicode" w:hAnsi="Arial" w:cs="Arial"/>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8" w15:restartNumberingAfterBreak="0">
    <w:nsid w:val="2F7C5406"/>
    <w:multiLevelType w:val="hybridMultilevel"/>
    <w:tmpl w:val="8B14121C"/>
    <w:name w:val="WW8Num522"/>
    <w:lvl w:ilvl="0" w:tplc="1D301180">
      <w:start w:val="1"/>
      <w:numFmt w:val="lowerLetter"/>
      <w:lvlText w:val="%1)"/>
      <w:lvlJc w:val="left"/>
      <w:pPr>
        <w:ind w:left="1506" w:hanging="360"/>
      </w:pPr>
      <w:rPr>
        <w:i w:val="0"/>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9" w15:restartNumberingAfterBreak="0">
    <w:nsid w:val="319E4896"/>
    <w:multiLevelType w:val="hybridMultilevel"/>
    <w:tmpl w:val="F370D8F2"/>
    <w:lvl w:ilvl="0" w:tplc="648816C6">
      <w:start w:val="1"/>
      <w:numFmt w:val="decimal"/>
      <w:lvlText w:val="%1."/>
      <w:lvlJc w:val="left"/>
      <w:pPr>
        <w:ind w:left="720" w:hanging="360"/>
      </w:pPr>
      <w:rPr>
        <w:rFonts w:ascii="Arial" w:hAnsi="Arial" w:cs="Arial" w:hint="default"/>
      </w:rPr>
    </w:lvl>
    <w:lvl w:ilvl="1" w:tplc="EBD62438">
      <w:start w:val="1"/>
      <w:numFmt w:val="lowerLetter"/>
      <w:lvlText w:val="%2."/>
      <w:lvlJc w:val="left"/>
      <w:pPr>
        <w:ind w:left="1440" w:hanging="360"/>
      </w:pPr>
    </w:lvl>
    <w:lvl w:ilvl="2" w:tplc="D2883A06">
      <w:start w:val="1"/>
      <w:numFmt w:val="lowerRoman"/>
      <w:lvlText w:val="%3."/>
      <w:lvlJc w:val="right"/>
      <w:pPr>
        <w:ind w:left="2160" w:hanging="180"/>
      </w:pPr>
    </w:lvl>
    <w:lvl w:ilvl="3" w:tplc="41687E6A">
      <w:start w:val="1"/>
      <w:numFmt w:val="decimal"/>
      <w:lvlText w:val="%4."/>
      <w:lvlJc w:val="left"/>
      <w:pPr>
        <w:ind w:left="2880" w:hanging="360"/>
      </w:pPr>
    </w:lvl>
    <w:lvl w:ilvl="4" w:tplc="0FDAA3D8">
      <w:start w:val="1"/>
      <w:numFmt w:val="lowerLetter"/>
      <w:lvlText w:val="%5."/>
      <w:lvlJc w:val="left"/>
      <w:pPr>
        <w:ind w:left="3600" w:hanging="360"/>
      </w:pPr>
    </w:lvl>
    <w:lvl w:ilvl="5" w:tplc="350C5900">
      <w:start w:val="1"/>
      <w:numFmt w:val="lowerRoman"/>
      <w:lvlText w:val="%6."/>
      <w:lvlJc w:val="right"/>
      <w:pPr>
        <w:ind w:left="4320" w:hanging="180"/>
      </w:pPr>
    </w:lvl>
    <w:lvl w:ilvl="6" w:tplc="C1FC97D6">
      <w:start w:val="1"/>
      <w:numFmt w:val="decimal"/>
      <w:lvlText w:val="%7."/>
      <w:lvlJc w:val="left"/>
      <w:pPr>
        <w:ind w:left="5040" w:hanging="360"/>
      </w:pPr>
    </w:lvl>
    <w:lvl w:ilvl="7" w:tplc="9CC848F0">
      <w:start w:val="1"/>
      <w:numFmt w:val="lowerLetter"/>
      <w:lvlText w:val="%8."/>
      <w:lvlJc w:val="left"/>
      <w:pPr>
        <w:ind w:left="5760" w:hanging="360"/>
      </w:pPr>
    </w:lvl>
    <w:lvl w:ilvl="8" w:tplc="7F6E3AEE">
      <w:start w:val="1"/>
      <w:numFmt w:val="lowerRoman"/>
      <w:lvlText w:val="%9."/>
      <w:lvlJc w:val="right"/>
      <w:pPr>
        <w:ind w:left="6480" w:hanging="180"/>
      </w:pPr>
    </w:lvl>
  </w:abstractNum>
  <w:abstractNum w:abstractNumId="30" w15:restartNumberingAfterBreak="0">
    <w:nsid w:val="34793D79"/>
    <w:multiLevelType w:val="hybridMultilevel"/>
    <w:tmpl w:val="F28A3B0A"/>
    <w:lvl w:ilvl="0" w:tplc="782EF5E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847474F"/>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398D21A4"/>
    <w:multiLevelType w:val="hybridMultilevel"/>
    <w:tmpl w:val="DEB437C4"/>
    <w:lvl w:ilvl="0" w:tplc="A4CCB122">
      <w:start w:val="1"/>
      <w:numFmt w:val="decimal"/>
      <w:lvlText w:val="%1."/>
      <w:lvlJc w:val="left"/>
      <w:pPr>
        <w:tabs>
          <w:tab w:val="num" w:pos="720"/>
        </w:tabs>
        <w:ind w:left="720" w:hanging="360"/>
      </w:pPr>
      <w:rPr>
        <w:b w:val="0"/>
        <w:bCs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39CC0A91"/>
    <w:multiLevelType w:val="hybridMultilevel"/>
    <w:tmpl w:val="DD4E8A92"/>
    <w:lvl w:ilvl="0" w:tplc="0415000F">
      <w:start w:val="1"/>
      <w:numFmt w:val="decimal"/>
      <w:lvlText w:val="%1."/>
      <w:lvlJc w:val="left"/>
      <w:pPr>
        <w:tabs>
          <w:tab w:val="num" w:pos="720"/>
        </w:tabs>
        <w:ind w:left="720" w:hanging="360"/>
      </w:p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A79656A"/>
    <w:multiLevelType w:val="multilevel"/>
    <w:tmpl w:val="3006AFA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928"/>
        </w:tabs>
        <w:ind w:left="928"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4755"/>
        </w:tabs>
        <w:ind w:left="4755"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3BED313A"/>
    <w:multiLevelType w:val="hybridMultilevel"/>
    <w:tmpl w:val="EA82441C"/>
    <w:lvl w:ilvl="0" w:tplc="04150011">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D010AE5"/>
    <w:multiLevelType w:val="hybridMultilevel"/>
    <w:tmpl w:val="2CA4105A"/>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7" w15:restartNumberingAfterBreak="0">
    <w:nsid w:val="3D146414"/>
    <w:multiLevelType w:val="multilevel"/>
    <w:tmpl w:val="EE30284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ascii="Arial" w:eastAsia="Arial" w:hAnsi="Arial" w:cs="Arial"/>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3E632B87"/>
    <w:multiLevelType w:val="hybridMultilevel"/>
    <w:tmpl w:val="F8FEBF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FBC4F0D"/>
    <w:multiLevelType w:val="multilevel"/>
    <w:tmpl w:val="FFFFFFFF"/>
    <w:lvl w:ilvl="0">
      <w:start w:val="5"/>
      <w:numFmt w:val="decimal"/>
      <w:lvlText w:val="%1."/>
      <w:lvlJc w:val="left"/>
      <w:rPr>
        <w:rFonts w:ascii="Arial" w:hAnsi="Arial" w:cs="Arial" w:hint="default"/>
        <w:b w:val="0"/>
        <w:bCs w:val="0"/>
        <w:i w:val="0"/>
        <w:iCs w:val="0"/>
        <w:smallCaps w:val="0"/>
        <w:strike w:val="0"/>
        <w:color w:val="000000"/>
        <w:spacing w:val="0"/>
        <w:w w:val="100"/>
        <w:position w:val="0"/>
        <w:sz w:val="22"/>
        <w:szCs w:val="22"/>
        <w:u w:val="none"/>
      </w:rPr>
    </w:lvl>
    <w:lvl w:ilvl="1">
      <w:start w:val="1"/>
      <w:numFmt w:val="decimal"/>
      <w:lvlText w:val="%2)"/>
      <w:lvlJc w:val="left"/>
      <w:rPr>
        <w:rFonts w:cs="Times New Roman" w:hint="default"/>
        <w:b w:val="0"/>
        <w:bCs w:val="0"/>
        <w:i w:val="0"/>
        <w:iCs w:val="0"/>
        <w:smallCaps w:val="0"/>
        <w:strike w:val="0"/>
        <w:color w:val="000000"/>
        <w:spacing w:val="0"/>
        <w:w w:val="100"/>
        <w:position w:val="0"/>
        <w:sz w:val="22"/>
        <w:szCs w:val="22"/>
        <w:u w:val="none"/>
      </w:rPr>
    </w:lvl>
    <w:lvl w:ilvl="2">
      <w:start w:val="1"/>
      <w:numFmt w:val="decimal"/>
      <w:lvlText w:val="%3."/>
      <w:lvlJc w:val="left"/>
      <w:rPr>
        <w:rFonts w:ascii="Arial" w:hAnsi="Arial" w:cs="Arial" w:hint="default"/>
        <w:b w:val="0"/>
        <w:bCs w:val="0"/>
        <w:i w:val="0"/>
        <w:iCs w:val="0"/>
        <w:smallCaps w:val="0"/>
        <w:strike w:val="0"/>
        <w:color w:val="000000"/>
        <w:spacing w:val="0"/>
        <w:w w:val="100"/>
        <w:position w:val="0"/>
        <w:sz w:val="22"/>
        <w:szCs w:val="22"/>
        <w:u w:val="none"/>
      </w:rPr>
    </w:lvl>
    <w:lvl w:ilvl="3">
      <w:start w:val="1"/>
      <w:numFmt w:val="decimal"/>
      <w:lvlText w:val="%4)"/>
      <w:lvlJc w:val="left"/>
      <w:rPr>
        <w:rFonts w:ascii="Arial" w:hAnsi="Arial" w:cs="Arial" w:hint="default"/>
        <w:b w:val="0"/>
        <w:bCs w:val="0"/>
        <w:i w:val="0"/>
        <w:iCs w:val="0"/>
        <w:smallCaps w:val="0"/>
        <w:strike w:val="0"/>
        <w:color w:val="000000"/>
        <w:spacing w:val="0"/>
        <w:w w:val="100"/>
        <w:position w:val="0"/>
        <w:sz w:val="22"/>
        <w:szCs w:val="22"/>
        <w:u w:val="none"/>
      </w:rPr>
    </w:lvl>
    <w:lvl w:ilvl="4">
      <w:start w:val="1"/>
      <w:numFmt w:val="decimal"/>
      <w:lvlText w:val="%5."/>
      <w:lvlJc w:val="left"/>
      <w:rPr>
        <w:rFonts w:ascii="Arial" w:hAnsi="Arial" w:cs="Arial" w:hint="default"/>
        <w:b w:val="0"/>
        <w:bCs w:val="0"/>
        <w:i w:val="0"/>
        <w:iCs w:val="0"/>
        <w:smallCaps w:val="0"/>
        <w:strike w:val="0"/>
        <w:color w:val="000000"/>
        <w:spacing w:val="0"/>
        <w:w w:val="100"/>
        <w:position w:val="0"/>
        <w:sz w:val="22"/>
        <w:szCs w:val="22"/>
        <w:u w:val="none"/>
      </w:rPr>
    </w:lvl>
    <w:lvl w:ilvl="5">
      <w:start w:val="2"/>
      <w:numFmt w:val="decimal"/>
      <w:lvlText w:val="%6)"/>
      <w:lvlJc w:val="left"/>
      <w:rPr>
        <w:rFonts w:ascii="Arial" w:hAnsi="Arial" w:cs="Arial" w:hint="default"/>
        <w:b w:val="0"/>
        <w:bCs w:val="0"/>
        <w:i w:val="0"/>
        <w:iCs w:val="0"/>
        <w:smallCaps w:val="0"/>
        <w:strike w:val="0"/>
        <w:color w:val="000000"/>
        <w:spacing w:val="0"/>
        <w:w w:val="100"/>
        <w:position w:val="0"/>
        <w:sz w:val="22"/>
        <w:szCs w:val="22"/>
        <w:u w:val="none"/>
      </w:rPr>
    </w:lvl>
    <w:lvl w:ilvl="6">
      <w:start w:val="2"/>
      <w:numFmt w:val="decimal"/>
      <w:lvlText w:val="%6)"/>
      <w:lvlJc w:val="left"/>
      <w:rPr>
        <w:rFonts w:ascii="Arial" w:hAnsi="Arial" w:cs="Arial" w:hint="default"/>
        <w:b w:val="0"/>
        <w:bCs w:val="0"/>
        <w:i w:val="0"/>
        <w:iCs w:val="0"/>
        <w:smallCaps w:val="0"/>
        <w:strike w:val="0"/>
        <w:color w:val="000000"/>
        <w:spacing w:val="0"/>
        <w:w w:val="100"/>
        <w:position w:val="0"/>
        <w:sz w:val="22"/>
        <w:szCs w:val="22"/>
        <w:u w:val="none"/>
      </w:rPr>
    </w:lvl>
    <w:lvl w:ilvl="7">
      <w:start w:val="2"/>
      <w:numFmt w:val="decimal"/>
      <w:lvlText w:val="%6)"/>
      <w:lvlJc w:val="left"/>
      <w:rPr>
        <w:rFonts w:ascii="Arial" w:hAnsi="Arial" w:cs="Arial" w:hint="default"/>
        <w:b w:val="0"/>
        <w:bCs w:val="0"/>
        <w:i w:val="0"/>
        <w:iCs w:val="0"/>
        <w:smallCaps w:val="0"/>
        <w:strike w:val="0"/>
        <w:color w:val="000000"/>
        <w:spacing w:val="0"/>
        <w:w w:val="100"/>
        <w:position w:val="0"/>
        <w:sz w:val="22"/>
        <w:szCs w:val="22"/>
        <w:u w:val="none"/>
      </w:rPr>
    </w:lvl>
    <w:lvl w:ilvl="8">
      <w:start w:val="2"/>
      <w:numFmt w:val="decimal"/>
      <w:lvlText w:val="%6)"/>
      <w:lvlJc w:val="left"/>
      <w:rPr>
        <w:rFonts w:ascii="Arial" w:hAnsi="Arial" w:cs="Arial" w:hint="default"/>
        <w:b w:val="0"/>
        <w:bCs w:val="0"/>
        <w:i w:val="0"/>
        <w:iCs w:val="0"/>
        <w:smallCaps w:val="0"/>
        <w:strike w:val="0"/>
        <w:color w:val="000000"/>
        <w:spacing w:val="0"/>
        <w:w w:val="100"/>
        <w:position w:val="0"/>
        <w:sz w:val="22"/>
        <w:szCs w:val="22"/>
        <w:u w:val="none"/>
      </w:rPr>
    </w:lvl>
  </w:abstractNum>
  <w:abstractNum w:abstractNumId="40" w15:restartNumberingAfterBreak="0">
    <w:nsid w:val="40507508"/>
    <w:multiLevelType w:val="hybridMultilevel"/>
    <w:tmpl w:val="E9202E06"/>
    <w:lvl w:ilvl="0" w:tplc="8758C250">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41CD0C48"/>
    <w:multiLevelType w:val="hybridMultilevel"/>
    <w:tmpl w:val="A06CD334"/>
    <w:lvl w:ilvl="0" w:tplc="04150011">
      <w:start w:val="1"/>
      <w:numFmt w:val="decimal"/>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2" w15:restartNumberingAfterBreak="0">
    <w:nsid w:val="421C5E12"/>
    <w:multiLevelType w:val="hybridMultilevel"/>
    <w:tmpl w:val="63EEF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42F7CED"/>
    <w:multiLevelType w:val="hybridMultilevel"/>
    <w:tmpl w:val="285CB33A"/>
    <w:lvl w:ilvl="0" w:tplc="04150011">
      <w:start w:val="1"/>
      <w:numFmt w:val="decimal"/>
      <w:lvlText w:val="%1)"/>
      <w:lvlJc w:val="left"/>
      <w:pPr>
        <w:ind w:left="786"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44B3646"/>
    <w:multiLevelType w:val="hybridMultilevel"/>
    <w:tmpl w:val="B87CE5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4E36B2A"/>
    <w:multiLevelType w:val="multilevel"/>
    <w:tmpl w:val="A396574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45A47ADC"/>
    <w:multiLevelType w:val="hybridMultilevel"/>
    <w:tmpl w:val="39C49424"/>
    <w:lvl w:ilvl="0" w:tplc="0415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45A76432"/>
    <w:multiLevelType w:val="hybridMultilevel"/>
    <w:tmpl w:val="F2FC31E2"/>
    <w:lvl w:ilvl="0" w:tplc="2760D0D2">
      <w:start w:val="1"/>
      <w:numFmt w:val="decimal"/>
      <w:lvlText w:val="%1."/>
      <w:lvlJc w:val="left"/>
      <w:pPr>
        <w:ind w:left="360" w:hanging="360"/>
      </w:pPr>
      <w:rPr>
        <w:rFonts w:ascii="Arial" w:eastAsia="Times New Roman" w:hAnsi="Arial" w:cs="Arial"/>
        <w:i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8" w15:restartNumberingAfterBreak="0">
    <w:nsid w:val="45BC0C06"/>
    <w:multiLevelType w:val="hybridMultilevel"/>
    <w:tmpl w:val="D90E6F90"/>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48397E65"/>
    <w:multiLevelType w:val="hybridMultilevel"/>
    <w:tmpl w:val="93B653A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4AC34FE7"/>
    <w:multiLevelType w:val="hybridMultilevel"/>
    <w:tmpl w:val="345867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4FC61753"/>
    <w:multiLevelType w:val="multilevel"/>
    <w:tmpl w:val="106C547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4FD90F09"/>
    <w:multiLevelType w:val="multilevel"/>
    <w:tmpl w:val="24D2DA26"/>
    <w:lvl w:ilvl="0">
      <w:start w:val="7"/>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2"/>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4FFA7E46"/>
    <w:multiLevelType w:val="hybridMultilevel"/>
    <w:tmpl w:val="5B123B4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50D54524"/>
    <w:multiLevelType w:val="hybridMultilevel"/>
    <w:tmpl w:val="E9202E0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516E35AA"/>
    <w:multiLevelType w:val="hybridMultilevel"/>
    <w:tmpl w:val="FC7CEA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4F17128"/>
    <w:multiLevelType w:val="hybridMultilevel"/>
    <w:tmpl w:val="E4623F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8" w15:restartNumberingAfterBreak="0">
    <w:nsid w:val="55321E4F"/>
    <w:multiLevelType w:val="multilevel"/>
    <w:tmpl w:val="9C2A5F28"/>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ascii="Arial" w:eastAsia="Times New Roman" w:hAnsi="Arial" w:cs="Arial"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59" w15:restartNumberingAfterBreak="0">
    <w:nsid w:val="56B17EEF"/>
    <w:multiLevelType w:val="hybridMultilevel"/>
    <w:tmpl w:val="A95A7B24"/>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 w15:restartNumberingAfterBreak="0">
    <w:nsid w:val="56FE2854"/>
    <w:multiLevelType w:val="hybridMultilevel"/>
    <w:tmpl w:val="6EA8ACE8"/>
    <w:lvl w:ilvl="0" w:tplc="9C5E7246">
      <w:start w:val="1"/>
      <w:numFmt w:val="upperRoman"/>
      <w:lvlText w:val="%1."/>
      <w:lvlJc w:val="left"/>
      <w:pPr>
        <w:ind w:left="4026" w:hanging="720"/>
      </w:pPr>
      <w:rPr>
        <w:rFonts w:hint="default"/>
      </w:rPr>
    </w:lvl>
    <w:lvl w:ilvl="1" w:tplc="04150019" w:tentative="1">
      <w:start w:val="1"/>
      <w:numFmt w:val="lowerLetter"/>
      <w:lvlText w:val="%2."/>
      <w:lvlJc w:val="left"/>
      <w:pPr>
        <w:ind w:left="4386" w:hanging="360"/>
      </w:pPr>
    </w:lvl>
    <w:lvl w:ilvl="2" w:tplc="0415001B" w:tentative="1">
      <w:start w:val="1"/>
      <w:numFmt w:val="lowerRoman"/>
      <w:lvlText w:val="%3."/>
      <w:lvlJc w:val="right"/>
      <w:pPr>
        <w:ind w:left="5106" w:hanging="180"/>
      </w:pPr>
    </w:lvl>
    <w:lvl w:ilvl="3" w:tplc="0415000F" w:tentative="1">
      <w:start w:val="1"/>
      <w:numFmt w:val="decimal"/>
      <w:lvlText w:val="%4."/>
      <w:lvlJc w:val="left"/>
      <w:pPr>
        <w:ind w:left="5826" w:hanging="360"/>
      </w:pPr>
    </w:lvl>
    <w:lvl w:ilvl="4" w:tplc="04150019" w:tentative="1">
      <w:start w:val="1"/>
      <w:numFmt w:val="lowerLetter"/>
      <w:lvlText w:val="%5."/>
      <w:lvlJc w:val="left"/>
      <w:pPr>
        <w:ind w:left="6546" w:hanging="360"/>
      </w:pPr>
    </w:lvl>
    <w:lvl w:ilvl="5" w:tplc="0415001B" w:tentative="1">
      <w:start w:val="1"/>
      <w:numFmt w:val="lowerRoman"/>
      <w:lvlText w:val="%6."/>
      <w:lvlJc w:val="right"/>
      <w:pPr>
        <w:ind w:left="7266" w:hanging="180"/>
      </w:pPr>
    </w:lvl>
    <w:lvl w:ilvl="6" w:tplc="0415000F" w:tentative="1">
      <w:start w:val="1"/>
      <w:numFmt w:val="decimal"/>
      <w:lvlText w:val="%7."/>
      <w:lvlJc w:val="left"/>
      <w:pPr>
        <w:ind w:left="7986" w:hanging="360"/>
      </w:pPr>
    </w:lvl>
    <w:lvl w:ilvl="7" w:tplc="04150019" w:tentative="1">
      <w:start w:val="1"/>
      <w:numFmt w:val="lowerLetter"/>
      <w:lvlText w:val="%8."/>
      <w:lvlJc w:val="left"/>
      <w:pPr>
        <w:ind w:left="8706" w:hanging="360"/>
      </w:pPr>
    </w:lvl>
    <w:lvl w:ilvl="8" w:tplc="0415001B" w:tentative="1">
      <w:start w:val="1"/>
      <w:numFmt w:val="lowerRoman"/>
      <w:lvlText w:val="%9."/>
      <w:lvlJc w:val="right"/>
      <w:pPr>
        <w:ind w:left="9426" w:hanging="180"/>
      </w:pPr>
    </w:lvl>
  </w:abstractNum>
  <w:abstractNum w:abstractNumId="61" w15:restartNumberingAfterBreak="0">
    <w:nsid w:val="59C649C9"/>
    <w:multiLevelType w:val="multilevel"/>
    <w:tmpl w:val="3258C95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2" w15:restartNumberingAfterBreak="0">
    <w:nsid w:val="5CE6405F"/>
    <w:multiLevelType w:val="hybridMultilevel"/>
    <w:tmpl w:val="F87C75F0"/>
    <w:lvl w:ilvl="0" w:tplc="96ACBC86">
      <w:start w:val="1"/>
      <w:numFmt w:val="decimal"/>
      <w:lvlText w:val="%1."/>
      <w:lvlJc w:val="left"/>
      <w:pPr>
        <w:tabs>
          <w:tab w:val="num" w:pos="644"/>
        </w:tabs>
        <w:ind w:left="644" w:hanging="360"/>
      </w:pPr>
      <w:rPr>
        <w:rFonts w:ascii="Arial" w:hAnsi="Arial" w:cs="Arial" w:hint="default"/>
        <w:b w:val="0"/>
        <w:bCs w:val="0"/>
        <w:i w:val="0"/>
        <w:strike w:val="0"/>
        <w:color w:val="auto"/>
        <w:sz w:val="22"/>
        <w:szCs w:val="22"/>
      </w:rPr>
    </w:lvl>
    <w:lvl w:ilvl="1" w:tplc="04150019">
      <w:start w:val="1"/>
      <w:numFmt w:val="lowerLetter"/>
      <w:lvlText w:val="%2."/>
      <w:lvlJc w:val="left"/>
      <w:pPr>
        <w:tabs>
          <w:tab w:val="num" w:pos="1722"/>
        </w:tabs>
        <w:ind w:left="1722" w:hanging="360"/>
      </w:pPr>
      <w:rPr>
        <w:rFonts w:ascii="Times New Roman" w:hAnsi="Times New Roman" w:cs="Times New Roman"/>
      </w:rPr>
    </w:lvl>
    <w:lvl w:ilvl="2" w:tplc="0415001B">
      <w:start w:val="1"/>
      <w:numFmt w:val="lowerRoman"/>
      <w:lvlText w:val="%3."/>
      <w:lvlJc w:val="right"/>
      <w:pPr>
        <w:tabs>
          <w:tab w:val="num" w:pos="2442"/>
        </w:tabs>
        <w:ind w:left="2442" w:hanging="180"/>
      </w:pPr>
      <w:rPr>
        <w:rFonts w:ascii="Times New Roman" w:hAnsi="Times New Roman" w:cs="Times New Roman"/>
      </w:rPr>
    </w:lvl>
    <w:lvl w:ilvl="3" w:tplc="0415000F">
      <w:start w:val="1"/>
      <w:numFmt w:val="decimal"/>
      <w:lvlText w:val="%4."/>
      <w:lvlJc w:val="left"/>
      <w:pPr>
        <w:tabs>
          <w:tab w:val="num" w:pos="3162"/>
        </w:tabs>
        <w:ind w:left="3162" w:hanging="360"/>
      </w:pPr>
      <w:rPr>
        <w:rFonts w:ascii="Times New Roman" w:hAnsi="Times New Roman" w:cs="Times New Roman"/>
      </w:rPr>
    </w:lvl>
    <w:lvl w:ilvl="4" w:tplc="04150019">
      <w:start w:val="1"/>
      <w:numFmt w:val="lowerLetter"/>
      <w:lvlText w:val="%5."/>
      <w:lvlJc w:val="left"/>
      <w:pPr>
        <w:tabs>
          <w:tab w:val="num" w:pos="3882"/>
        </w:tabs>
        <w:ind w:left="3882" w:hanging="360"/>
      </w:pPr>
      <w:rPr>
        <w:rFonts w:ascii="Times New Roman" w:hAnsi="Times New Roman" w:cs="Times New Roman"/>
      </w:rPr>
    </w:lvl>
    <w:lvl w:ilvl="5" w:tplc="0415001B">
      <w:start w:val="1"/>
      <w:numFmt w:val="lowerRoman"/>
      <w:lvlText w:val="%6."/>
      <w:lvlJc w:val="right"/>
      <w:pPr>
        <w:tabs>
          <w:tab w:val="num" w:pos="4602"/>
        </w:tabs>
        <w:ind w:left="4602" w:hanging="180"/>
      </w:pPr>
      <w:rPr>
        <w:rFonts w:ascii="Times New Roman" w:hAnsi="Times New Roman" w:cs="Times New Roman"/>
      </w:rPr>
    </w:lvl>
    <w:lvl w:ilvl="6" w:tplc="0415000F">
      <w:start w:val="1"/>
      <w:numFmt w:val="decimal"/>
      <w:lvlText w:val="%7."/>
      <w:lvlJc w:val="left"/>
      <w:pPr>
        <w:tabs>
          <w:tab w:val="num" w:pos="5322"/>
        </w:tabs>
        <w:ind w:left="5322" w:hanging="360"/>
      </w:pPr>
      <w:rPr>
        <w:rFonts w:ascii="Times New Roman" w:hAnsi="Times New Roman" w:cs="Times New Roman"/>
      </w:rPr>
    </w:lvl>
    <w:lvl w:ilvl="7" w:tplc="04150019">
      <w:start w:val="1"/>
      <w:numFmt w:val="lowerLetter"/>
      <w:lvlText w:val="%8."/>
      <w:lvlJc w:val="left"/>
      <w:pPr>
        <w:tabs>
          <w:tab w:val="num" w:pos="6042"/>
        </w:tabs>
        <w:ind w:left="6042" w:hanging="360"/>
      </w:pPr>
      <w:rPr>
        <w:rFonts w:ascii="Times New Roman" w:hAnsi="Times New Roman" w:cs="Times New Roman"/>
      </w:rPr>
    </w:lvl>
    <w:lvl w:ilvl="8" w:tplc="0415001B">
      <w:start w:val="1"/>
      <w:numFmt w:val="lowerRoman"/>
      <w:lvlText w:val="%9."/>
      <w:lvlJc w:val="right"/>
      <w:pPr>
        <w:tabs>
          <w:tab w:val="num" w:pos="6762"/>
        </w:tabs>
        <w:ind w:left="6762" w:hanging="180"/>
      </w:pPr>
      <w:rPr>
        <w:rFonts w:ascii="Times New Roman" w:hAnsi="Times New Roman" w:cs="Times New Roman"/>
      </w:rPr>
    </w:lvl>
  </w:abstractNum>
  <w:abstractNum w:abstractNumId="63" w15:restartNumberingAfterBreak="0">
    <w:nsid w:val="5E582EE7"/>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4" w15:restartNumberingAfterBreak="0">
    <w:nsid w:val="5F726DC9"/>
    <w:multiLevelType w:val="hybridMultilevel"/>
    <w:tmpl w:val="24F65426"/>
    <w:lvl w:ilvl="0" w:tplc="67A83064">
      <w:start w:val="1"/>
      <w:numFmt w:val="decimal"/>
      <w:lvlText w:val="%1."/>
      <w:lvlJc w:val="left"/>
      <w:pPr>
        <w:tabs>
          <w:tab w:val="num" w:pos="720"/>
        </w:tabs>
        <w:ind w:left="720" w:hanging="360"/>
      </w:pPr>
    </w:lvl>
    <w:lvl w:ilvl="1" w:tplc="04150011">
      <w:start w:val="1"/>
      <w:numFmt w:val="decimal"/>
      <w:lvlText w:val="%2)"/>
      <w:lvlJc w:val="left"/>
      <w:pPr>
        <w:tabs>
          <w:tab w:val="num" w:pos="757"/>
        </w:tabs>
        <w:ind w:left="757" w:hanging="615"/>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5" w15:restartNumberingAfterBreak="0">
    <w:nsid w:val="600869E6"/>
    <w:multiLevelType w:val="hybridMultilevel"/>
    <w:tmpl w:val="C7D859F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618D33F5"/>
    <w:multiLevelType w:val="multilevel"/>
    <w:tmpl w:val="FFFFFFFF"/>
    <w:lvl w:ilvl="0">
      <w:start w:val="5"/>
      <w:numFmt w:val="decimal"/>
      <w:lvlText w:val="%1."/>
      <w:lvlJc w:val="left"/>
      <w:rPr>
        <w:rFonts w:ascii="Arial" w:hAnsi="Arial" w:cs="Arial" w:hint="default"/>
        <w:b w:val="0"/>
        <w:bCs w:val="0"/>
        <w:i w:val="0"/>
        <w:iCs w:val="0"/>
        <w:smallCaps w:val="0"/>
        <w:strike w:val="0"/>
        <w:color w:val="000000"/>
        <w:spacing w:val="0"/>
        <w:w w:val="100"/>
        <w:position w:val="0"/>
        <w:sz w:val="22"/>
        <w:szCs w:val="22"/>
        <w:u w:val="none"/>
      </w:rPr>
    </w:lvl>
    <w:lvl w:ilvl="1">
      <w:start w:val="1"/>
      <w:numFmt w:val="decimal"/>
      <w:lvlText w:val="%2)"/>
      <w:lvlJc w:val="left"/>
      <w:rPr>
        <w:rFonts w:cs="Times New Roman" w:hint="default"/>
        <w:b w:val="0"/>
        <w:bCs w:val="0"/>
        <w:i w:val="0"/>
        <w:iCs w:val="0"/>
        <w:smallCaps w:val="0"/>
        <w:strike w:val="0"/>
        <w:color w:val="000000"/>
        <w:spacing w:val="0"/>
        <w:w w:val="100"/>
        <w:position w:val="0"/>
        <w:sz w:val="22"/>
        <w:szCs w:val="22"/>
        <w:u w:val="none"/>
      </w:rPr>
    </w:lvl>
    <w:lvl w:ilvl="2">
      <w:start w:val="1"/>
      <w:numFmt w:val="decimal"/>
      <w:lvlText w:val="%3."/>
      <w:lvlJc w:val="left"/>
      <w:rPr>
        <w:rFonts w:ascii="Arial" w:hAnsi="Arial" w:cs="Arial" w:hint="default"/>
        <w:b w:val="0"/>
        <w:bCs w:val="0"/>
        <w:i w:val="0"/>
        <w:iCs w:val="0"/>
        <w:smallCaps w:val="0"/>
        <w:strike w:val="0"/>
        <w:color w:val="000000"/>
        <w:spacing w:val="0"/>
        <w:w w:val="100"/>
        <w:position w:val="0"/>
        <w:sz w:val="22"/>
        <w:szCs w:val="22"/>
        <w:u w:val="none"/>
      </w:rPr>
    </w:lvl>
    <w:lvl w:ilvl="3">
      <w:start w:val="1"/>
      <w:numFmt w:val="decimal"/>
      <w:lvlText w:val="%4)"/>
      <w:lvlJc w:val="left"/>
      <w:rPr>
        <w:rFonts w:ascii="Arial" w:hAnsi="Arial" w:cs="Arial" w:hint="default"/>
        <w:b w:val="0"/>
        <w:bCs w:val="0"/>
        <w:i w:val="0"/>
        <w:iCs w:val="0"/>
        <w:smallCaps w:val="0"/>
        <w:strike w:val="0"/>
        <w:color w:val="000000"/>
        <w:spacing w:val="0"/>
        <w:w w:val="100"/>
        <w:position w:val="0"/>
        <w:sz w:val="22"/>
        <w:szCs w:val="22"/>
        <w:u w:val="none"/>
      </w:rPr>
    </w:lvl>
    <w:lvl w:ilvl="4">
      <w:start w:val="1"/>
      <w:numFmt w:val="decimal"/>
      <w:lvlText w:val="%5."/>
      <w:lvlJc w:val="left"/>
      <w:rPr>
        <w:rFonts w:ascii="Arial" w:hAnsi="Arial" w:cs="Arial" w:hint="default"/>
        <w:b w:val="0"/>
        <w:bCs w:val="0"/>
        <w:i w:val="0"/>
        <w:iCs w:val="0"/>
        <w:smallCaps w:val="0"/>
        <w:strike w:val="0"/>
        <w:color w:val="000000"/>
        <w:spacing w:val="0"/>
        <w:w w:val="100"/>
        <w:position w:val="0"/>
        <w:sz w:val="22"/>
        <w:szCs w:val="22"/>
        <w:u w:val="none"/>
      </w:rPr>
    </w:lvl>
    <w:lvl w:ilvl="5">
      <w:start w:val="2"/>
      <w:numFmt w:val="decimal"/>
      <w:lvlText w:val="%6)"/>
      <w:lvlJc w:val="left"/>
      <w:rPr>
        <w:rFonts w:ascii="Arial" w:hAnsi="Arial" w:cs="Arial" w:hint="default"/>
        <w:b w:val="0"/>
        <w:bCs w:val="0"/>
        <w:i w:val="0"/>
        <w:iCs w:val="0"/>
        <w:smallCaps w:val="0"/>
        <w:strike w:val="0"/>
        <w:color w:val="000000"/>
        <w:spacing w:val="0"/>
        <w:w w:val="100"/>
        <w:position w:val="0"/>
        <w:sz w:val="22"/>
        <w:szCs w:val="22"/>
        <w:u w:val="none"/>
      </w:rPr>
    </w:lvl>
    <w:lvl w:ilvl="6">
      <w:start w:val="2"/>
      <w:numFmt w:val="decimal"/>
      <w:lvlText w:val="%6)"/>
      <w:lvlJc w:val="left"/>
      <w:rPr>
        <w:rFonts w:ascii="Arial" w:hAnsi="Arial" w:cs="Arial" w:hint="default"/>
        <w:b w:val="0"/>
        <w:bCs w:val="0"/>
        <w:i w:val="0"/>
        <w:iCs w:val="0"/>
        <w:smallCaps w:val="0"/>
        <w:strike w:val="0"/>
        <w:color w:val="000000"/>
        <w:spacing w:val="0"/>
        <w:w w:val="100"/>
        <w:position w:val="0"/>
        <w:sz w:val="22"/>
        <w:szCs w:val="22"/>
        <w:u w:val="none"/>
      </w:rPr>
    </w:lvl>
    <w:lvl w:ilvl="7">
      <w:start w:val="2"/>
      <w:numFmt w:val="decimal"/>
      <w:lvlText w:val="%6)"/>
      <w:lvlJc w:val="left"/>
      <w:rPr>
        <w:rFonts w:ascii="Arial" w:hAnsi="Arial" w:cs="Arial" w:hint="default"/>
        <w:b w:val="0"/>
        <w:bCs w:val="0"/>
        <w:i w:val="0"/>
        <w:iCs w:val="0"/>
        <w:smallCaps w:val="0"/>
        <w:strike w:val="0"/>
        <w:color w:val="000000"/>
        <w:spacing w:val="0"/>
        <w:w w:val="100"/>
        <w:position w:val="0"/>
        <w:sz w:val="22"/>
        <w:szCs w:val="22"/>
        <w:u w:val="none"/>
      </w:rPr>
    </w:lvl>
    <w:lvl w:ilvl="8">
      <w:start w:val="2"/>
      <w:numFmt w:val="decimal"/>
      <w:lvlText w:val="%6)"/>
      <w:lvlJc w:val="left"/>
      <w:rPr>
        <w:rFonts w:ascii="Arial" w:hAnsi="Arial" w:cs="Arial" w:hint="default"/>
        <w:b w:val="0"/>
        <w:bCs w:val="0"/>
        <w:i w:val="0"/>
        <w:iCs w:val="0"/>
        <w:smallCaps w:val="0"/>
        <w:strike w:val="0"/>
        <w:color w:val="000000"/>
        <w:spacing w:val="0"/>
        <w:w w:val="100"/>
        <w:position w:val="0"/>
        <w:sz w:val="22"/>
        <w:szCs w:val="22"/>
        <w:u w:val="none"/>
      </w:rPr>
    </w:lvl>
  </w:abstractNum>
  <w:abstractNum w:abstractNumId="67" w15:restartNumberingAfterBreak="0">
    <w:nsid w:val="626220AB"/>
    <w:multiLevelType w:val="multilevel"/>
    <w:tmpl w:val="FFFFFFFF"/>
    <w:lvl w:ilvl="0">
      <w:start w:val="5"/>
      <w:numFmt w:val="decimal"/>
      <w:lvlText w:val="%1."/>
      <w:lvlJc w:val="left"/>
      <w:rPr>
        <w:rFonts w:ascii="Arial" w:hAnsi="Arial" w:cs="Arial" w:hint="default"/>
        <w:b w:val="0"/>
        <w:bCs w:val="0"/>
        <w:i w:val="0"/>
        <w:iCs w:val="0"/>
        <w:smallCaps w:val="0"/>
        <w:strike w:val="0"/>
        <w:color w:val="000000"/>
        <w:spacing w:val="0"/>
        <w:w w:val="100"/>
        <w:position w:val="0"/>
        <w:sz w:val="22"/>
        <w:szCs w:val="22"/>
        <w:u w:val="none"/>
      </w:rPr>
    </w:lvl>
    <w:lvl w:ilvl="1">
      <w:start w:val="1"/>
      <w:numFmt w:val="decimal"/>
      <w:lvlText w:val="%2)"/>
      <w:lvlJc w:val="left"/>
      <w:rPr>
        <w:rFonts w:cs="Times New Roman" w:hint="default"/>
        <w:b w:val="0"/>
        <w:bCs w:val="0"/>
        <w:i w:val="0"/>
        <w:iCs w:val="0"/>
        <w:smallCaps w:val="0"/>
        <w:strike w:val="0"/>
        <w:color w:val="000000"/>
        <w:spacing w:val="0"/>
        <w:w w:val="100"/>
        <w:position w:val="0"/>
        <w:sz w:val="22"/>
        <w:szCs w:val="22"/>
        <w:u w:val="none"/>
      </w:rPr>
    </w:lvl>
    <w:lvl w:ilvl="2">
      <w:start w:val="1"/>
      <w:numFmt w:val="decimal"/>
      <w:lvlText w:val="%3."/>
      <w:lvlJc w:val="left"/>
      <w:rPr>
        <w:rFonts w:ascii="Arial" w:hAnsi="Arial" w:cs="Arial" w:hint="default"/>
        <w:b w:val="0"/>
        <w:bCs w:val="0"/>
        <w:i w:val="0"/>
        <w:iCs w:val="0"/>
        <w:smallCaps w:val="0"/>
        <w:strike w:val="0"/>
        <w:color w:val="000000"/>
        <w:spacing w:val="0"/>
        <w:w w:val="100"/>
        <w:position w:val="0"/>
        <w:sz w:val="22"/>
        <w:szCs w:val="22"/>
        <w:u w:val="none"/>
      </w:rPr>
    </w:lvl>
    <w:lvl w:ilvl="3">
      <w:start w:val="1"/>
      <w:numFmt w:val="decimal"/>
      <w:lvlText w:val="%4)"/>
      <w:lvlJc w:val="left"/>
      <w:rPr>
        <w:rFonts w:ascii="Arial" w:hAnsi="Arial" w:cs="Arial" w:hint="default"/>
        <w:b w:val="0"/>
        <w:bCs w:val="0"/>
        <w:i w:val="0"/>
        <w:iCs w:val="0"/>
        <w:smallCaps w:val="0"/>
        <w:strike w:val="0"/>
        <w:color w:val="000000"/>
        <w:spacing w:val="0"/>
        <w:w w:val="100"/>
        <w:position w:val="0"/>
        <w:sz w:val="22"/>
        <w:szCs w:val="22"/>
        <w:u w:val="none"/>
      </w:rPr>
    </w:lvl>
    <w:lvl w:ilvl="4">
      <w:start w:val="1"/>
      <w:numFmt w:val="decimal"/>
      <w:lvlText w:val="%5."/>
      <w:lvlJc w:val="left"/>
      <w:rPr>
        <w:rFonts w:ascii="Arial" w:hAnsi="Arial" w:cs="Arial" w:hint="default"/>
        <w:b w:val="0"/>
        <w:bCs w:val="0"/>
        <w:i w:val="0"/>
        <w:iCs w:val="0"/>
        <w:smallCaps w:val="0"/>
        <w:strike w:val="0"/>
        <w:color w:val="000000"/>
        <w:spacing w:val="0"/>
        <w:w w:val="100"/>
        <w:position w:val="0"/>
        <w:sz w:val="22"/>
        <w:szCs w:val="22"/>
        <w:u w:val="none"/>
      </w:rPr>
    </w:lvl>
    <w:lvl w:ilvl="5">
      <w:start w:val="2"/>
      <w:numFmt w:val="decimal"/>
      <w:lvlText w:val="%6)"/>
      <w:lvlJc w:val="left"/>
      <w:rPr>
        <w:rFonts w:ascii="Arial" w:hAnsi="Arial" w:cs="Arial" w:hint="default"/>
        <w:b w:val="0"/>
        <w:bCs w:val="0"/>
        <w:i w:val="0"/>
        <w:iCs w:val="0"/>
        <w:smallCaps w:val="0"/>
        <w:strike w:val="0"/>
        <w:color w:val="000000"/>
        <w:spacing w:val="0"/>
        <w:w w:val="100"/>
        <w:position w:val="0"/>
        <w:sz w:val="22"/>
        <w:szCs w:val="22"/>
        <w:u w:val="none"/>
      </w:rPr>
    </w:lvl>
    <w:lvl w:ilvl="6">
      <w:start w:val="2"/>
      <w:numFmt w:val="decimal"/>
      <w:lvlText w:val="%6)"/>
      <w:lvlJc w:val="left"/>
      <w:rPr>
        <w:rFonts w:ascii="Arial" w:hAnsi="Arial" w:cs="Arial" w:hint="default"/>
        <w:b w:val="0"/>
        <w:bCs w:val="0"/>
        <w:i w:val="0"/>
        <w:iCs w:val="0"/>
        <w:smallCaps w:val="0"/>
        <w:strike w:val="0"/>
        <w:color w:val="000000"/>
        <w:spacing w:val="0"/>
        <w:w w:val="100"/>
        <w:position w:val="0"/>
        <w:sz w:val="22"/>
        <w:szCs w:val="22"/>
        <w:u w:val="none"/>
      </w:rPr>
    </w:lvl>
    <w:lvl w:ilvl="7">
      <w:start w:val="2"/>
      <w:numFmt w:val="decimal"/>
      <w:lvlText w:val="%6)"/>
      <w:lvlJc w:val="left"/>
      <w:rPr>
        <w:rFonts w:ascii="Arial" w:hAnsi="Arial" w:cs="Arial" w:hint="default"/>
        <w:b w:val="0"/>
        <w:bCs w:val="0"/>
        <w:i w:val="0"/>
        <w:iCs w:val="0"/>
        <w:smallCaps w:val="0"/>
        <w:strike w:val="0"/>
        <w:color w:val="000000"/>
        <w:spacing w:val="0"/>
        <w:w w:val="100"/>
        <w:position w:val="0"/>
        <w:sz w:val="22"/>
        <w:szCs w:val="22"/>
        <w:u w:val="none"/>
      </w:rPr>
    </w:lvl>
    <w:lvl w:ilvl="8">
      <w:start w:val="2"/>
      <w:numFmt w:val="decimal"/>
      <w:lvlText w:val="%6)"/>
      <w:lvlJc w:val="left"/>
      <w:rPr>
        <w:rFonts w:ascii="Arial" w:hAnsi="Arial" w:cs="Arial" w:hint="default"/>
        <w:b w:val="0"/>
        <w:bCs w:val="0"/>
        <w:i w:val="0"/>
        <w:iCs w:val="0"/>
        <w:smallCaps w:val="0"/>
        <w:strike w:val="0"/>
        <w:color w:val="000000"/>
        <w:spacing w:val="0"/>
        <w:w w:val="100"/>
        <w:position w:val="0"/>
        <w:sz w:val="22"/>
        <w:szCs w:val="22"/>
        <w:u w:val="none"/>
      </w:rPr>
    </w:lvl>
  </w:abstractNum>
  <w:abstractNum w:abstractNumId="68" w15:restartNumberingAfterBreak="0">
    <w:nsid w:val="645133BF"/>
    <w:multiLevelType w:val="hybridMultilevel"/>
    <w:tmpl w:val="1FE4E362"/>
    <w:lvl w:ilvl="0" w:tplc="7FCC3338">
      <w:start w:val="1"/>
      <w:numFmt w:val="decimal"/>
      <w:lvlText w:val="%1."/>
      <w:lvlJc w:val="left"/>
      <w:pPr>
        <w:ind w:left="-65" w:hanging="360"/>
      </w:pPr>
      <w:rPr>
        <w:rFonts w:cs="Times New Roman" w:hint="default"/>
      </w:rPr>
    </w:lvl>
    <w:lvl w:ilvl="1" w:tplc="8006F6EC">
      <w:start w:val="1"/>
      <w:numFmt w:val="decimal"/>
      <w:lvlText w:val="%2)"/>
      <w:lvlJc w:val="left"/>
      <w:pPr>
        <w:ind w:left="655" w:hanging="360"/>
      </w:pPr>
      <w:rPr>
        <w:rFonts w:hint="default"/>
      </w:rPr>
    </w:lvl>
    <w:lvl w:ilvl="2" w:tplc="D8FCD414">
      <w:start w:val="1"/>
      <w:numFmt w:val="lowerLetter"/>
      <w:lvlText w:val="%3)"/>
      <w:lvlJc w:val="left"/>
      <w:pPr>
        <w:ind w:left="1555" w:hanging="360"/>
      </w:pPr>
      <w:rPr>
        <w:rFonts w:hint="default"/>
      </w:rPr>
    </w:lvl>
    <w:lvl w:ilvl="3" w:tplc="0415000F" w:tentative="1">
      <w:start w:val="1"/>
      <w:numFmt w:val="decimal"/>
      <w:lvlText w:val="%4."/>
      <w:lvlJc w:val="left"/>
      <w:pPr>
        <w:ind w:left="2095" w:hanging="360"/>
      </w:pPr>
      <w:rPr>
        <w:rFonts w:cs="Times New Roman"/>
      </w:rPr>
    </w:lvl>
    <w:lvl w:ilvl="4" w:tplc="04150019" w:tentative="1">
      <w:start w:val="1"/>
      <w:numFmt w:val="lowerLetter"/>
      <w:lvlText w:val="%5."/>
      <w:lvlJc w:val="left"/>
      <w:pPr>
        <w:ind w:left="2815" w:hanging="360"/>
      </w:pPr>
      <w:rPr>
        <w:rFonts w:cs="Times New Roman"/>
      </w:rPr>
    </w:lvl>
    <w:lvl w:ilvl="5" w:tplc="0415001B" w:tentative="1">
      <w:start w:val="1"/>
      <w:numFmt w:val="lowerRoman"/>
      <w:lvlText w:val="%6."/>
      <w:lvlJc w:val="right"/>
      <w:pPr>
        <w:ind w:left="3535" w:hanging="180"/>
      </w:pPr>
      <w:rPr>
        <w:rFonts w:cs="Times New Roman"/>
      </w:rPr>
    </w:lvl>
    <w:lvl w:ilvl="6" w:tplc="0415000F" w:tentative="1">
      <w:start w:val="1"/>
      <w:numFmt w:val="decimal"/>
      <w:lvlText w:val="%7."/>
      <w:lvlJc w:val="left"/>
      <w:pPr>
        <w:ind w:left="4255" w:hanging="360"/>
      </w:pPr>
      <w:rPr>
        <w:rFonts w:cs="Times New Roman"/>
      </w:rPr>
    </w:lvl>
    <w:lvl w:ilvl="7" w:tplc="04150019" w:tentative="1">
      <w:start w:val="1"/>
      <w:numFmt w:val="lowerLetter"/>
      <w:lvlText w:val="%8."/>
      <w:lvlJc w:val="left"/>
      <w:pPr>
        <w:ind w:left="4975" w:hanging="360"/>
      </w:pPr>
      <w:rPr>
        <w:rFonts w:cs="Times New Roman"/>
      </w:rPr>
    </w:lvl>
    <w:lvl w:ilvl="8" w:tplc="0415001B" w:tentative="1">
      <w:start w:val="1"/>
      <w:numFmt w:val="lowerRoman"/>
      <w:lvlText w:val="%9."/>
      <w:lvlJc w:val="right"/>
      <w:pPr>
        <w:ind w:left="5695" w:hanging="180"/>
      </w:pPr>
      <w:rPr>
        <w:rFonts w:cs="Times New Roman"/>
      </w:rPr>
    </w:lvl>
  </w:abstractNum>
  <w:abstractNum w:abstractNumId="69" w15:restartNumberingAfterBreak="0">
    <w:nsid w:val="647818EB"/>
    <w:multiLevelType w:val="hybridMultilevel"/>
    <w:tmpl w:val="0A48B4B8"/>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67917942"/>
    <w:multiLevelType w:val="hybridMultilevel"/>
    <w:tmpl w:val="B5028FC0"/>
    <w:lvl w:ilvl="0" w:tplc="FFFFFFFF">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tentative="1">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68025BD3"/>
    <w:multiLevelType w:val="hybridMultilevel"/>
    <w:tmpl w:val="4C2244FE"/>
    <w:lvl w:ilvl="0" w:tplc="12EE7E50">
      <w:start w:val="1"/>
      <w:numFmt w:val="decimal"/>
      <w:lvlText w:val="%1)"/>
      <w:lvlJc w:val="left"/>
      <w:pPr>
        <w:ind w:left="1350" w:hanging="360"/>
      </w:pPr>
      <w:rPr>
        <w:rFonts w:cs="Times New Roman" w:hint="default"/>
      </w:rPr>
    </w:lvl>
    <w:lvl w:ilvl="1" w:tplc="04150019">
      <w:start w:val="1"/>
      <w:numFmt w:val="lowerLetter"/>
      <w:lvlText w:val="%2."/>
      <w:lvlJc w:val="left"/>
      <w:pPr>
        <w:ind w:left="2070" w:hanging="360"/>
      </w:pPr>
      <w:rPr>
        <w:rFonts w:cs="Times New Roman"/>
      </w:rPr>
    </w:lvl>
    <w:lvl w:ilvl="2" w:tplc="0415001B" w:tentative="1">
      <w:start w:val="1"/>
      <w:numFmt w:val="lowerRoman"/>
      <w:lvlText w:val="%3."/>
      <w:lvlJc w:val="right"/>
      <w:pPr>
        <w:ind w:left="2790" w:hanging="180"/>
      </w:pPr>
      <w:rPr>
        <w:rFonts w:cs="Times New Roman"/>
      </w:rPr>
    </w:lvl>
    <w:lvl w:ilvl="3" w:tplc="0415000F">
      <w:start w:val="1"/>
      <w:numFmt w:val="decimal"/>
      <w:lvlText w:val="%4."/>
      <w:lvlJc w:val="left"/>
      <w:pPr>
        <w:ind w:left="3510" w:hanging="360"/>
      </w:pPr>
      <w:rPr>
        <w:rFonts w:cs="Times New Roman"/>
      </w:rPr>
    </w:lvl>
    <w:lvl w:ilvl="4" w:tplc="04150019" w:tentative="1">
      <w:start w:val="1"/>
      <w:numFmt w:val="lowerLetter"/>
      <w:lvlText w:val="%5."/>
      <w:lvlJc w:val="left"/>
      <w:pPr>
        <w:ind w:left="4230" w:hanging="360"/>
      </w:pPr>
      <w:rPr>
        <w:rFonts w:cs="Times New Roman"/>
      </w:rPr>
    </w:lvl>
    <w:lvl w:ilvl="5" w:tplc="0415001B" w:tentative="1">
      <w:start w:val="1"/>
      <w:numFmt w:val="lowerRoman"/>
      <w:lvlText w:val="%6."/>
      <w:lvlJc w:val="right"/>
      <w:pPr>
        <w:ind w:left="4950" w:hanging="180"/>
      </w:pPr>
      <w:rPr>
        <w:rFonts w:cs="Times New Roman"/>
      </w:rPr>
    </w:lvl>
    <w:lvl w:ilvl="6" w:tplc="0415000F" w:tentative="1">
      <w:start w:val="1"/>
      <w:numFmt w:val="decimal"/>
      <w:lvlText w:val="%7."/>
      <w:lvlJc w:val="left"/>
      <w:pPr>
        <w:ind w:left="5670" w:hanging="360"/>
      </w:pPr>
      <w:rPr>
        <w:rFonts w:cs="Times New Roman"/>
      </w:rPr>
    </w:lvl>
    <w:lvl w:ilvl="7" w:tplc="04150019" w:tentative="1">
      <w:start w:val="1"/>
      <w:numFmt w:val="lowerLetter"/>
      <w:lvlText w:val="%8."/>
      <w:lvlJc w:val="left"/>
      <w:pPr>
        <w:ind w:left="6390" w:hanging="360"/>
      </w:pPr>
      <w:rPr>
        <w:rFonts w:cs="Times New Roman"/>
      </w:rPr>
    </w:lvl>
    <w:lvl w:ilvl="8" w:tplc="0415001B" w:tentative="1">
      <w:start w:val="1"/>
      <w:numFmt w:val="lowerRoman"/>
      <w:lvlText w:val="%9."/>
      <w:lvlJc w:val="right"/>
      <w:pPr>
        <w:ind w:left="7110" w:hanging="180"/>
      </w:pPr>
      <w:rPr>
        <w:rFonts w:cs="Times New Roman"/>
      </w:rPr>
    </w:lvl>
  </w:abstractNum>
  <w:abstractNum w:abstractNumId="72" w15:restartNumberingAfterBreak="0">
    <w:nsid w:val="6AA45C48"/>
    <w:multiLevelType w:val="hybridMultilevel"/>
    <w:tmpl w:val="B846D56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6BDB7661"/>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4" w15:restartNumberingAfterBreak="0">
    <w:nsid w:val="6DE40AF1"/>
    <w:multiLevelType w:val="hybridMultilevel"/>
    <w:tmpl w:val="A95A7B24"/>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5" w15:restartNumberingAfterBreak="0">
    <w:nsid w:val="6E5508AE"/>
    <w:multiLevelType w:val="hybridMultilevel"/>
    <w:tmpl w:val="96E8EC7A"/>
    <w:lvl w:ilvl="0" w:tplc="555ABAC4">
      <w:start w:val="1"/>
      <w:numFmt w:val="decimal"/>
      <w:lvlText w:val="%1."/>
      <w:lvlJc w:val="left"/>
      <w:pPr>
        <w:tabs>
          <w:tab w:val="num" w:pos="540"/>
        </w:tabs>
        <w:ind w:left="54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6" w15:restartNumberingAfterBreak="0">
    <w:nsid w:val="6E661766"/>
    <w:multiLevelType w:val="hybridMultilevel"/>
    <w:tmpl w:val="C5A61D76"/>
    <w:lvl w:ilvl="0" w:tplc="7D30195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4A65E2B"/>
    <w:multiLevelType w:val="hybridMultilevel"/>
    <w:tmpl w:val="D78225BE"/>
    <w:lvl w:ilvl="0" w:tplc="70D28A14">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76057ED2"/>
    <w:multiLevelType w:val="hybridMultilevel"/>
    <w:tmpl w:val="4350B8F6"/>
    <w:lvl w:ilvl="0" w:tplc="70D28A14">
      <w:start w:val="1"/>
      <w:numFmt w:val="bullet"/>
      <w:lvlText w:val="-"/>
      <w:lvlJc w:val="left"/>
      <w:pPr>
        <w:ind w:left="108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9" w15:restartNumberingAfterBreak="0">
    <w:nsid w:val="770E1BF0"/>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0" w15:restartNumberingAfterBreak="0">
    <w:nsid w:val="78116E82"/>
    <w:multiLevelType w:val="multilevel"/>
    <w:tmpl w:val="395E2C5C"/>
    <w:lvl w:ilvl="0">
      <w:start w:val="1"/>
      <w:numFmt w:val="decimal"/>
      <w:lvlText w:val="%1)"/>
      <w:lvlJc w:val="left"/>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1" w15:restartNumberingAfterBreak="0">
    <w:nsid w:val="78E12D7F"/>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2" w15:restartNumberingAfterBreak="0">
    <w:nsid w:val="7BD43BD1"/>
    <w:multiLevelType w:val="hybridMultilevel"/>
    <w:tmpl w:val="0DFAB1C0"/>
    <w:lvl w:ilvl="0" w:tplc="96ACBC86">
      <w:start w:val="1"/>
      <w:numFmt w:val="decimal"/>
      <w:lvlText w:val="%1."/>
      <w:lvlJc w:val="left"/>
      <w:pPr>
        <w:tabs>
          <w:tab w:val="num" w:pos="644"/>
        </w:tabs>
        <w:ind w:left="644" w:hanging="360"/>
      </w:pPr>
      <w:rPr>
        <w:rFonts w:ascii="Arial" w:hAnsi="Arial" w:cs="Arial" w:hint="default"/>
        <w:b w:val="0"/>
        <w:bCs w:val="0"/>
        <w:i w:val="0"/>
        <w:strike w:val="0"/>
        <w:color w:val="auto"/>
        <w:sz w:val="22"/>
        <w:szCs w:val="22"/>
      </w:rPr>
    </w:lvl>
    <w:lvl w:ilvl="1" w:tplc="04150019">
      <w:start w:val="1"/>
      <w:numFmt w:val="lowerLetter"/>
      <w:lvlText w:val="%2."/>
      <w:lvlJc w:val="left"/>
      <w:pPr>
        <w:tabs>
          <w:tab w:val="num" w:pos="1722"/>
        </w:tabs>
        <w:ind w:left="1722" w:hanging="360"/>
      </w:pPr>
      <w:rPr>
        <w:rFonts w:ascii="Times New Roman" w:hAnsi="Times New Roman" w:cs="Times New Roman"/>
      </w:rPr>
    </w:lvl>
    <w:lvl w:ilvl="2" w:tplc="0415001B">
      <w:start w:val="1"/>
      <w:numFmt w:val="lowerRoman"/>
      <w:lvlText w:val="%3."/>
      <w:lvlJc w:val="right"/>
      <w:pPr>
        <w:tabs>
          <w:tab w:val="num" w:pos="2442"/>
        </w:tabs>
        <w:ind w:left="2442" w:hanging="180"/>
      </w:pPr>
      <w:rPr>
        <w:rFonts w:ascii="Times New Roman" w:hAnsi="Times New Roman" w:cs="Times New Roman"/>
      </w:rPr>
    </w:lvl>
    <w:lvl w:ilvl="3" w:tplc="0415000F">
      <w:start w:val="1"/>
      <w:numFmt w:val="decimal"/>
      <w:lvlText w:val="%4."/>
      <w:lvlJc w:val="left"/>
      <w:pPr>
        <w:tabs>
          <w:tab w:val="num" w:pos="3162"/>
        </w:tabs>
        <w:ind w:left="3162" w:hanging="360"/>
      </w:pPr>
      <w:rPr>
        <w:rFonts w:ascii="Times New Roman" w:hAnsi="Times New Roman" w:cs="Times New Roman"/>
      </w:rPr>
    </w:lvl>
    <w:lvl w:ilvl="4" w:tplc="04150019">
      <w:start w:val="1"/>
      <w:numFmt w:val="lowerLetter"/>
      <w:lvlText w:val="%5."/>
      <w:lvlJc w:val="left"/>
      <w:pPr>
        <w:tabs>
          <w:tab w:val="num" w:pos="3882"/>
        </w:tabs>
        <w:ind w:left="3882" w:hanging="360"/>
      </w:pPr>
      <w:rPr>
        <w:rFonts w:ascii="Times New Roman" w:hAnsi="Times New Roman" w:cs="Times New Roman"/>
      </w:rPr>
    </w:lvl>
    <w:lvl w:ilvl="5" w:tplc="0415001B">
      <w:start w:val="1"/>
      <w:numFmt w:val="lowerRoman"/>
      <w:lvlText w:val="%6."/>
      <w:lvlJc w:val="right"/>
      <w:pPr>
        <w:tabs>
          <w:tab w:val="num" w:pos="4602"/>
        </w:tabs>
        <w:ind w:left="4602" w:hanging="180"/>
      </w:pPr>
      <w:rPr>
        <w:rFonts w:ascii="Times New Roman" w:hAnsi="Times New Roman" w:cs="Times New Roman"/>
      </w:rPr>
    </w:lvl>
    <w:lvl w:ilvl="6" w:tplc="0415000F">
      <w:start w:val="1"/>
      <w:numFmt w:val="decimal"/>
      <w:lvlText w:val="%7."/>
      <w:lvlJc w:val="left"/>
      <w:pPr>
        <w:tabs>
          <w:tab w:val="num" w:pos="5322"/>
        </w:tabs>
        <w:ind w:left="5322" w:hanging="360"/>
      </w:pPr>
      <w:rPr>
        <w:rFonts w:ascii="Times New Roman" w:hAnsi="Times New Roman" w:cs="Times New Roman"/>
      </w:rPr>
    </w:lvl>
    <w:lvl w:ilvl="7" w:tplc="04150019">
      <w:start w:val="1"/>
      <w:numFmt w:val="lowerLetter"/>
      <w:lvlText w:val="%8."/>
      <w:lvlJc w:val="left"/>
      <w:pPr>
        <w:tabs>
          <w:tab w:val="num" w:pos="6042"/>
        </w:tabs>
        <w:ind w:left="6042" w:hanging="360"/>
      </w:pPr>
      <w:rPr>
        <w:rFonts w:ascii="Times New Roman" w:hAnsi="Times New Roman" w:cs="Times New Roman"/>
      </w:rPr>
    </w:lvl>
    <w:lvl w:ilvl="8" w:tplc="0415001B">
      <w:start w:val="1"/>
      <w:numFmt w:val="lowerRoman"/>
      <w:lvlText w:val="%9."/>
      <w:lvlJc w:val="right"/>
      <w:pPr>
        <w:tabs>
          <w:tab w:val="num" w:pos="6762"/>
        </w:tabs>
        <w:ind w:left="6762" w:hanging="180"/>
      </w:pPr>
      <w:rPr>
        <w:rFonts w:ascii="Times New Roman" w:hAnsi="Times New Roman" w:cs="Times New Roman"/>
      </w:rPr>
    </w:lvl>
  </w:abstractNum>
  <w:abstractNum w:abstractNumId="83" w15:restartNumberingAfterBreak="0">
    <w:nsid w:val="7D8D53CE"/>
    <w:multiLevelType w:val="multilevel"/>
    <w:tmpl w:val="A396574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778"/>
        </w:tabs>
        <w:ind w:left="1778"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4" w15:restartNumberingAfterBreak="0">
    <w:nsid w:val="7E927B33"/>
    <w:multiLevelType w:val="singleLevel"/>
    <w:tmpl w:val="98C2D60E"/>
    <w:lvl w:ilvl="0">
      <w:start w:val="1"/>
      <w:numFmt w:val="decimal"/>
      <w:lvlText w:val="%1."/>
      <w:lvlJc w:val="left"/>
      <w:pPr>
        <w:tabs>
          <w:tab w:val="num" w:pos="360"/>
        </w:tabs>
        <w:ind w:left="360" w:hanging="360"/>
      </w:pPr>
      <w:rPr>
        <w:color w:val="auto"/>
      </w:rPr>
    </w:lvl>
  </w:abstractNum>
  <w:abstractNum w:abstractNumId="85" w15:restartNumberingAfterBreak="0">
    <w:nsid w:val="7F581840"/>
    <w:multiLevelType w:val="hybridMultilevel"/>
    <w:tmpl w:val="152E0930"/>
    <w:lvl w:ilvl="0" w:tplc="6C101E4E">
      <w:start w:val="1"/>
      <w:numFmt w:val="upperRoman"/>
      <w:lvlText w:val="%1."/>
      <w:lvlJc w:val="left"/>
      <w:pPr>
        <w:ind w:left="1866" w:hanging="72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num w:numId="1" w16cid:durableId="855194745">
    <w:abstractNumId w:val="9"/>
  </w:num>
  <w:num w:numId="2" w16cid:durableId="67045655">
    <w:abstractNumId w:val="83"/>
  </w:num>
  <w:num w:numId="3" w16cid:durableId="1210651614">
    <w:abstractNumId w:val="64"/>
  </w:num>
  <w:num w:numId="4" w16cid:durableId="255940105">
    <w:abstractNumId w:val="45"/>
  </w:num>
  <w:num w:numId="5" w16cid:durableId="1450582765">
    <w:abstractNumId w:val="37"/>
  </w:num>
  <w:num w:numId="6" w16cid:durableId="656885585">
    <w:abstractNumId w:val="11"/>
  </w:num>
  <w:num w:numId="7" w16cid:durableId="561595526">
    <w:abstractNumId w:val="52"/>
  </w:num>
  <w:num w:numId="8" w16cid:durableId="1742171655">
    <w:abstractNumId w:val="33"/>
  </w:num>
  <w:num w:numId="9" w16cid:durableId="792676245">
    <w:abstractNumId w:val="24"/>
  </w:num>
  <w:num w:numId="10" w16cid:durableId="1089351843">
    <w:abstractNumId w:val="5"/>
  </w:num>
  <w:num w:numId="11" w16cid:durableId="737676518">
    <w:abstractNumId w:val="75"/>
  </w:num>
  <w:num w:numId="12" w16cid:durableId="37231206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59209236">
    <w:abstractNumId w:val="40"/>
  </w:num>
  <w:num w:numId="14" w16cid:durableId="1745030559">
    <w:abstractNumId w:val="71"/>
  </w:num>
  <w:num w:numId="15" w16cid:durableId="866911358">
    <w:abstractNumId w:val="80"/>
  </w:num>
  <w:num w:numId="16" w16cid:durableId="1899585468">
    <w:abstractNumId w:val="82"/>
  </w:num>
  <w:num w:numId="17" w16cid:durableId="1465542647">
    <w:abstractNumId w:val="13"/>
  </w:num>
  <w:num w:numId="18" w16cid:durableId="997728092">
    <w:abstractNumId w:val="42"/>
  </w:num>
  <w:num w:numId="19" w16cid:durableId="1648777171">
    <w:abstractNumId w:val="79"/>
  </w:num>
  <w:num w:numId="20" w16cid:durableId="1252156519">
    <w:abstractNumId w:val="16"/>
  </w:num>
  <w:num w:numId="21" w16cid:durableId="1166827472">
    <w:abstractNumId w:val="27"/>
  </w:num>
  <w:num w:numId="22" w16cid:durableId="10027186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54564122">
    <w:abstractNumId w:val="36"/>
  </w:num>
  <w:num w:numId="24" w16cid:durableId="387922482">
    <w:abstractNumId w:val="26"/>
  </w:num>
  <w:num w:numId="25" w16cid:durableId="1117137807">
    <w:abstractNumId w:val="72"/>
  </w:num>
  <w:num w:numId="26" w16cid:durableId="2135785299">
    <w:abstractNumId w:val="29"/>
  </w:num>
  <w:num w:numId="27" w16cid:durableId="592322749">
    <w:abstractNumId w:val="25"/>
  </w:num>
  <w:num w:numId="28" w16cid:durableId="1683580402">
    <w:abstractNumId w:val="56"/>
  </w:num>
  <w:num w:numId="29" w16cid:durableId="1922370902">
    <w:abstractNumId w:val="49"/>
  </w:num>
  <w:num w:numId="30" w16cid:durableId="1981420384">
    <w:abstractNumId w:val="68"/>
  </w:num>
  <w:num w:numId="31" w16cid:durableId="420107651">
    <w:abstractNumId w:val="41"/>
  </w:num>
  <w:num w:numId="32" w16cid:durableId="409426408">
    <w:abstractNumId w:val="63"/>
  </w:num>
  <w:num w:numId="33" w16cid:durableId="207424006">
    <w:abstractNumId w:val="12"/>
  </w:num>
  <w:num w:numId="34" w16cid:durableId="1384675191">
    <w:abstractNumId w:val="8"/>
  </w:num>
  <w:num w:numId="35" w16cid:durableId="188687663">
    <w:abstractNumId w:val="44"/>
  </w:num>
  <w:num w:numId="36" w16cid:durableId="1588419334">
    <w:abstractNumId w:val="15"/>
  </w:num>
  <w:num w:numId="37" w16cid:durableId="586884068">
    <w:abstractNumId w:val="6"/>
  </w:num>
  <w:num w:numId="38" w16cid:durableId="905336105">
    <w:abstractNumId w:val="77"/>
  </w:num>
  <w:num w:numId="39" w16cid:durableId="162622862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60593057">
    <w:abstractNumId w:val="54"/>
  </w:num>
  <w:num w:numId="41" w16cid:durableId="1243757661">
    <w:abstractNumId w:val="20"/>
  </w:num>
  <w:num w:numId="42" w16cid:durableId="1471169456">
    <w:abstractNumId w:val="70"/>
  </w:num>
  <w:num w:numId="43" w16cid:durableId="894855439">
    <w:abstractNumId w:val="51"/>
  </w:num>
  <w:num w:numId="44" w16cid:durableId="568076007">
    <w:abstractNumId w:val="73"/>
  </w:num>
  <w:num w:numId="45" w16cid:durableId="1228154580">
    <w:abstractNumId w:val="78"/>
  </w:num>
  <w:num w:numId="46" w16cid:durableId="1439983116">
    <w:abstractNumId w:val="61"/>
  </w:num>
  <w:num w:numId="47" w16cid:durableId="893464906">
    <w:abstractNumId w:val="38"/>
  </w:num>
  <w:num w:numId="48" w16cid:durableId="2107074820">
    <w:abstractNumId w:val="34"/>
  </w:num>
  <w:num w:numId="49" w16cid:durableId="552742548">
    <w:abstractNumId w:val="62"/>
  </w:num>
  <w:num w:numId="50" w16cid:durableId="576089153">
    <w:abstractNumId w:val="58"/>
  </w:num>
  <w:num w:numId="51" w16cid:durableId="1013727135">
    <w:abstractNumId w:val="81"/>
  </w:num>
  <w:num w:numId="52" w16cid:durableId="2114401563">
    <w:abstractNumId w:val="31"/>
  </w:num>
  <w:num w:numId="53" w16cid:durableId="2055537273">
    <w:abstractNumId w:val="32"/>
  </w:num>
  <w:num w:numId="54" w16cid:durableId="1392850587">
    <w:abstractNumId w:val="47"/>
  </w:num>
  <w:num w:numId="55" w16cid:durableId="896084447">
    <w:abstractNumId w:val="84"/>
  </w:num>
  <w:num w:numId="56" w16cid:durableId="12614838">
    <w:abstractNumId w:val="43"/>
  </w:num>
  <w:num w:numId="57" w16cid:durableId="1812480223">
    <w:abstractNumId w:val="50"/>
  </w:num>
  <w:num w:numId="58" w16cid:durableId="1834252786">
    <w:abstractNumId w:val="35"/>
  </w:num>
  <w:num w:numId="59" w16cid:durableId="1514680976">
    <w:abstractNumId w:val="14"/>
  </w:num>
  <w:num w:numId="60" w16cid:durableId="406877933">
    <w:abstractNumId w:val="46"/>
  </w:num>
  <w:num w:numId="61" w16cid:durableId="674696852">
    <w:abstractNumId w:val="55"/>
  </w:num>
  <w:num w:numId="62" w16cid:durableId="716779588">
    <w:abstractNumId w:val="76"/>
  </w:num>
  <w:num w:numId="63" w16cid:durableId="1525824590">
    <w:abstractNumId w:val="22"/>
  </w:num>
  <w:num w:numId="64" w16cid:durableId="504826329">
    <w:abstractNumId w:val="19"/>
  </w:num>
  <w:num w:numId="65" w16cid:durableId="1011182973">
    <w:abstractNumId w:val="85"/>
  </w:num>
  <w:num w:numId="66" w16cid:durableId="391393425">
    <w:abstractNumId w:val="18"/>
  </w:num>
  <w:num w:numId="67" w16cid:durableId="341131590">
    <w:abstractNumId w:val="10"/>
  </w:num>
  <w:num w:numId="68" w16cid:durableId="647781477">
    <w:abstractNumId w:val="60"/>
  </w:num>
  <w:num w:numId="69" w16cid:durableId="455103420">
    <w:abstractNumId w:val="23"/>
  </w:num>
  <w:num w:numId="70" w16cid:durableId="20788158">
    <w:abstractNumId w:val="48"/>
  </w:num>
  <w:num w:numId="71" w16cid:durableId="1917469844">
    <w:abstractNumId w:val="17"/>
  </w:num>
  <w:num w:numId="72" w16cid:durableId="1903448164">
    <w:abstractNumId w:val="59"/>
  </w:num>
  <w:num w:numId="73" w16cid:durableId="2026636430">
    <w:abstractNumId w:val="74"/>
  </w:num>
  <w:num w:numId="74" w16cid:durableId="508830745">
    <w:abstractNumId w:val="69"/>
  </w:num>
  <w:num w:numId="75" w16cid:durableId="1460562865">
    <w:abstractNumId w:val="30"/>
  </w:num>
  <w:num w:numId="76" w16cid:durableId="735276276">
    <w:abstractNumId w:val="7"/>
  </w:num>
  <w:num w:numId="77" w16cid:durableId="1776512048">
    <w:abstractNumId w:val="0"/>
  </w:num>
  <w:num w:numId="78" w16cid:durableId="775487562">
    <w:abstractNumId w:val="39"/>
  </w:num>
  <w:num w:numId="79" w16cid:durableId="884414049">
    <w:abstractNumId w:val="66"/>
  </w:num>
  <w:num w:numId="80" w16cid:durableId="775632786">
    <w:abstractNumId w:val="67"/>
  </w:num>
  <w:num w:numId="81" w16cid:durableId="788085905">
    <w:abstractNumId w:val="53"/>
  </w:num>
  <w:numIdMacAtCleanup w:val="7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oriana Paszkowiak">
    <w15:presenceInfo w15:providerId="AD" w15:userId="S::doriana@lesznomecenas.onmicrosoft.com::2f1603d0-71ec-4d11-a35e-7b850af0e233"/>
  </w15:person>
  <w15:person w15:author="Kała Wojciech (TEE)">
    <w15:presenceInfo w15:providerId="AD" w15:userId="S::wkala@tauron.pl::188bb3e7-72f5-499e-b1ad-370ba231ea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3F5F"/>
    <w:rsid w:val="00000DAC"/>
    <w:rsid w:val="0000205E"/>
    <w:rsid w:val="00002AA0"/>
    <w:rsid w:val="0000395F"/>
    <w:rsid w:val="00003FA9"/>
    <w:rsid w:val="00004329"/>
    <w:rsid w:val="00005F81"/>
    <w:rsid w:val="00007023"/>
    <w:rsid w:val="000115D6"/>
    <w:rsid w:val="00013171"/>
    <w:rsid w:val="00013D06"/>
    <w:rsid w:val="000155F8"/>
    <w:rsid w:val="00016220"/>
    <w:rsid w:val="00016288"/>
    <w:rsid w:val="0001656F"/>
    <w:rsid w:val="0001734A"/>
    <w:rsid w:val="00017E30"/>
    <w:rsid w:val="0002109B"/>
    <w:rsid w:val="00024072"/>
    <w:rsid w:val="00024540"/>
    <w:rsid w:val="00026859"/>
    <w:rsid w:val="00026B8D"/>
    <w:rsid w:val="00026E8C"/>
    <w:rsid w:val="00027537"/>
    <w:rsid w:val="00030A6D"/>
    <w:rsid w:val="0003131C"/>
    <w:rsid w:val="0003146A"/>
    <w:rsid w:val="000339DF"/>
    <w:rsid w:val="00033C34"/>
    <w:rsid w:val="00033ED6"/>
    <w:rsid w:val="00034A60"/>
    <w:rsid w:val="00035A26"/>
    <w:rsid w:val="00035A90"/>
    <w:rsid w:val="00036F44"/>
    <w:rsid w:val="00037D34"/>
    <w:rsid w:val="00037DE8"/>
    <w:rsid w:val="00037EFF"/>
    <w:rsid w:val="0004365C"/>
    <w:rsid w:val="000441A7"/>
    <w:rsid w:val="00047039"/>
    <w:rsid w:val="0005039A"/>
    <w:rsid w:val="00050651"/>
    <w:rsid w:val="00051554"/>
    <w:rsid w:val="00051CE8"/>
    <w:rsid w:val="00052F09"/>
    <w:rsid w:val="00053986"/>
    <w:rsid w:val="00054159"/>
    <w:rsid w:val="00054DF4"/>
    <w:rsid w:val="000554BC"/>
    <w:rsid w:val="0005568D"/>
    <w:rsid w:val="00056C02"/>
    <w:rsid w:val="00060D37"/>
    <w:rsid w:val="00061C5F"/>
    <w:rsid w:val="00064137"/>
    <w:rsid w:val="00065EC7"/>
    <w:rsid w:val="0006703A"/>
    <w:rsid w:val="00070826"/>
    <w:rsid w:val="00070A8B"/>
    <w:rsid w:val="000711A1"/>
    <w:rsid w:val="000712A9"/>
    <w:rsid w:val="0007381C"/>
    <w:rsid w:val="0007732D"/>
    <w:rsid w:val="00077B30"/>
    <w:rsid w:val="00080405"/>
    <w:rsid w:val="00081612"/>
    <w:rsid w:val="000818CA"/>
    <w:rsid w:val="00085137"/>
    <w:rsid w:val="00085BA1"/>
    <w:rsid w:val="00086CB6"/>
    <w:rsid w:val="000877C8"/>
    <w:rsid w:val="0009194F"/>
    <w:rsid w:val="00092DB6"/>
    <w:rsid w:val="00095207"/>
    <w:rsid w:val="000956C4"/>
    <w:rsid w:val="000962EB"/>
    <w:rsid w:val="000964BF"/>
    <w:rsid w:val="00097D54"/>
    <w:rsid w:val="000A0BE3"/>
    <w:rsid w:val="000A2AB7"/>
    <w:rsid w:val="000A3CA6"/>
    <w:rsid w:val="000A4345"/>
    <w:rsid w:val="000A4B07"/>
    <w:rsid w:val="000A70B8"/>
    <w:rsid w:val="000A7108"/>
    <w:rsid w:val="000A7705"/>
    <w:rsid w:val="000B06C8"/>
    <w:rsid w:val="000B08CD"/>
    <w:rsid w:val="000B18E2"/>
    <w:rsid w:val="000B2886"/>
    <w:rsid w:val="000B7E4E"/>
    <w:rsid w:val="000C002A"/>
    <w:rsid w:val="000C0765"/>
    <w:rsid w:val="000C28AD"/>
    <w:rsid w:val="000C4376"/>
    <w:rsid w:val="000C4AC2"/>
    <w:rsid w:val="000C7372"/>
    <w:rsid w:val="000D0782"/>
    <w:rsid w:val="000D0A9B"/>
    <w:rsid w:val="000D1CE0"/>
    <w:rsid w:val="000D225B"/>
    <w:rsid w:val="000D3C8C"/>
    <w:rsid w:val="000D5057"/>
    <w:rsid w:val="000D5ED4"/>
    <w:rsid w:val="000D7F9D"/>
    <w:rsid w:val="000E0176"/>
    <w:rsid w:val="000E13FB"/>
    <w:rsid w:val="000E1499"/>
    <w:rsid w:val="000E197E"/>
    <w:rsid w:val="000E23C6"/>
    <w:rsid w:val="000E3AC4"/>
    <w:rsid w:val="000E5054"/>
    <w:rsid w:val="000E7463"/>
    <w:rsid w:val="000F04B2"/>
    <w:rsid w:val="000F1144"/>
    <w:rsid w:val="000F2E77"/>
    <w:rsid w:val="000F39E5"/>
    <w:rsid w:val="000F3E46"/>
    <w:rsid w:val="000F43E5"/>
    <w:rsid w:val="000F49EF"/>
    <w:rsid w:val="000F7963"/>
    <w:rsid w:val="00100433"/>
    <w:rsid w:val="00100CA2"/>
    <w:rsid w:val="001030EC"/>
    <w:rsid w:val="00103334"/>
    <w:rsid w:val="00103ECF"/>
    <w:rsid w:val="00105DDC"/>
    <w:rsid w:val="00106456"/>
    <w:rsid w:val="001068A0"/>
    <w:rsid w:val="00106F48"/>
    <w:rsid w:val="001107E6"/>
    <w:rsid w:val="0011153D"/>
    <w:rsid w:val="001121C9"/>
    <w:rsid w:val="00122E4C"/>
    <w:rsid w:val="00122F5A"/>
    <w:rsid w:val="00125D59"/>
    <w:rsid w:val="00126402"/>
    <w:rsid w:val="00126A61"/>
    <w:rsid w:val="00126B30"/>
    <w:rsid w:val="00131EBB"/>
    <w:rsid w:val="0013369F"/>
    <w:rsid w:val="001350C8"/>
    <w:rsid w:val="001355AF"/>
    <w:rsid w:val="001364CD"/>
    <w:rsid w:val="00136873"/>
    <w:rsid w:val="00137A23"/>
    <w:rsid w:val="001419A0"/>
    <w:rsid w:val="001439FE"/>
    <w:rsid w:val="00143F7F"/>
    <w:rsid w:val="0014423A"/>
    <w:rsid w:val="001459E0"/>
    <w:rsid w:val="001477C4"/>
    <w:rsid w:val="00150C33"/>
    <w:rsid w:val="0015272D"/>
    <w:rsid w:val="00153558"/>
    <w:rsid w:val="00154034"/>
    <w:rsid w:val="00154492"/>
    <w:rsid w:val="0015498E"/>
    <w:rsid w:val="00156382"/>
    <w:rsid w:val="00157484"/>
    <w:rsid w:val="001578E6"/>
    <w:rsid w:val="00163541"/>
    <w:rsid w:val="00163DEE"/>
    <w:rsid w:val="001646AB"/>
    <w:rsid w:val="00164AE0"/>
    <w:rsid w:val="0016512D"/>
    <w:rsid w:val="0016528D"/>
    <w:rsid w:val="00165B27"/>
    <w:rsid w:val="00170130"/>
    <w:rsid w:val="00170FEB"/>
    <w:rsid w:val="001714CC"/>
    <w:rsid w:val="00171547"/>
    <w:rsid w:val="00172397"/>
    <w:rsid w:val="00172FB1"/>
    <w:rsid w:val="001737BC"/>
    <w:rsid w:val="00173A50"/>
    <w:rsid w:val="00173A8B"/>
    <w:rsid w:val="001748FC"/>
    <w:rsid w:val="0017499D"/>
    <w:rsid w:val="00175123"/>
    <w:rsid w:val="0017559F"/>
    <w:rsid w:val="001802C7"/>
    <w:rsid w:val="00180408"/>
    <w:rsid w:val="00183600"/>
    <w:rsid w:val="0018476C"/>
    <w:rsid w:val="001848DA"/>
    <w:rsid w:val="001852BA"/>
    <w:rsid w:val="00193959"/>
    <w:rsid w:val="00193B60"/>
    <w:rsid w:val="001940CC"/>
    <w:rsid w:val="001941AD"/>
    <w:rsid w:val="00194525"/>
    <w:rsid w:val="00195C9E"/>
    <w:rsid w:val="001A52B1"/>
    <w:rsid w:val="001A7586"/>
    <w:rsid w:val="001A76C1"/>
    <w:rsid w:val="001A778D"/>
    <w:rsid w:val="001B086B"/>
    <w:rsid w:val="001B0FF8"/>
    <w:rsid w:val="001B4BAC"/>
    <w:rsid w:val="001B746C"/>
    <w:rsid w:val="001B7AF9"/>
    <w:rsid w:val="001C00B3"/>
    <w:rsid w:val="001C0CEF"/>
    <w:rsid w:val="001C3013"/>
    <w:rsid w:val="001C6E0C"/>
    <w:rsid w:val="001C782B"/>
    <w:rsid w:val="001C7924"/>
    <w:rsid w:val="001C7C92"/>
    <w:rsid w:val="001D0FDA"/>
    <w:rsid w:val="001D206B"/>
    <w:rsid w:val="001D308A"/>
    <w:rsid w:val="001D55DA"/>
    <w:rsid w:val="001D6689"/>
    <w:rsid w:val="001E11B8"/>
    <w:rsid w:val="001E2470"/>
    <w:rsid w:val="001E430E"/>
    <w:rsid w:val="001E4A30"/>
    <w:rsid w:val="001E7764"/>
    <w:rsid w:val="001E79FC"/>
    <w:rsid w:val="001F11ED"/>
    <w:rsid w:val="001F2229"/>
    <w:rsid w:val="001F5246"/>
    <w:rsid w:val="001F5826"/>
    <w:rsid w:val="001F5D7D"/>
    <w:rsid w:val="00201742"/>
    <w:rsid w:val="00201875"/>
    <w:rsid w:val="00203070"/>
    <w:rsid w:val="002034AB"/>
    <w:rsid w:val="00204C8F"/>
    <w:rsid w:val="00204E9C"/>
    <w:rsid w:val="00204F68"/>
    <w:rsid w:val="00206B7E"/>
    <w:rsid w:val="00211BC9"/>
    <w:rsid w:val="00213BEE"/>
    <w:rsid w:val="00213DFB"/>
    <w:rsid w:val="00216136"/>
    <w:rsid w:val="002171D9"/>
    <w:rsid w:val="00217E5C"/>
    <w:rsid w:val="00217E9E"/>
    <w:rsid w:val="00221E2C"/>
    <w:rsid w:val="00222345"/>
    <w:rsid w:val="00230378"/>
    <w:rsid w:val="0023072C"/>
    <w:rsid w:val="00230907"/>
    <w:rsid w:val="00230A7F"/>
    <w:rsid w:val="00232856"/>
    <w:rsid w:val="00236E27"/>
    <w:rsid w:val="00240F19"/>
    <w:rsid w:val="002425C3"/>
    <w:rsid w:val="002426EB"/>
    <w:rsid w:val="002428C5"/>
    <w:rsid w:val="002433EC"/>
    <w:rsid w:val="00243E93"/>
    <w:rsid w:val="002445C5"/>
    <w:rsid w:val="00245137"/>
    <w:rsid w:val="00245E0A"/>
    <w:rsid w:val="00247237"/>
    <w:rsid w:val="00250685"/>
    <w:rsid w:val="0025089F"/>
    <w:rsid w:val="00252934"/>
    <w:rsid w:val="00252AED"/>
    <w:rsid w:val="00252E3C"/>
    <w:rsid w:val="00253588"/>
    <w:rsid w:val="00253875"/>
    <w:rsid w:val="0025702F"/>
    <w:rsid w:val="002571A5"/>
    <w:rsid w:val="00260E6E"/>
    <w:rsid w:val="002620C1"/>
    <w:rsid w:val="0026373E"/>
    <w:rsid w:val="00263D60"/>
    <w:rsid w:val="00265E79"/>
    <w:rsid w:val="0026609A"/>
    <w:rsid w:val="0026709A"/>
    <w:rsid w:val="002717F7"/>
    <w:rsid w:val="00271B05"/>
    <w:rsid w:val="0027266E"/>
    <w:rsid w:val="0028012E"/>
    <w:rsid w:val="00281EAF"/>
    <w:rsid w:val="002821BA"/>
    <w:rsid w:val="00283FD7"/>
    <w:rsid w:val="0028447A"/>
    <w:rsid w:val="00287974"/>
    <w:rsid w:val="00287F18"/>
    <w:rsid w:val="00294933"/>
    <w:rsid w:val="00294A51"/>
    <w:rsid w:val="00295FE7"/>
    <w:rsid w:val="002A06F7"/>
    <w:rsid w:val="002A14D6"/>
    <w:rsid w:val="002A1D4D"/>
    <w:rsid w:val="002A24F7"/>
    <w:rsid w:val="002A3571"/>
    <w:rsid w:val="002A3A5B"/>
    <w:rsid w:val="002A4F6A"/>
    <w:rsid w:val="002A5EA6"/>
    <w:rsid w:val="002B123A"/>
    <w:rsid w:val="002B1A75"/>
    <w:rsid w:val="002B2062"/>
    <w:rsid w:val="002B2188"/>
    <w:rsid w:val="002B2868"/>
    <w:rsid w:val="002B32C3"/>
    <w:rsid w:val="002B33E2"/>
    <w:rsid w:val="002B3A8C"/>
    <w:rsid w:val="002B529F"/>
    <w:rsid w:val="002B548C"/>
    <w:rsid w:val="002B6167"/>
    <w:rsid w:val="002B6894"/>
    <w:rsid w:val="002B6ED2"/>
    <w:rsid w:val="002B74D8"/>
    <w:rsid w:val="002C54B4"/>
    <w:rsid w:val="002C66DC"/>
    <w:rsid w:val="002D022A"/>
    <w:rsid w:val="002D0BA1"/>
    <w:rsid w:val="002D17AC"/>
    <w:rsid w:val="002D1C57"/>
    <w:rsid w:val="002D3697"/>
    <w:rsid w:val="002D4472"/>
    <w:rsid w:val="002D5D22"/>
    <w:rsid w:val="002D5E4F"/>
    <w:rsid w:val="002D6B65"/>
    <w:rsid w:val="002D709F"/>
    <w:rsid w:val="002D74A6"/>
    <w:rsid w:val="002D76C8"/>
    <w:rsid w:val="002D774E"/>
    <w:rsid w:val="002D7C37"/>
    <w:rsid w:val="002D7D53"/>
    <w:rsid w:val="002E0468"/>
    <w:rsid w:val="002E1BAE"/>
    <w:rsid w:val="002E48E3"/>
    <w:rsid w:val="002E5039"/>
    <w:rsid w:val="002F071A"/>
    <w:rsid w:val="002F0C4C"/>
    <w:rsid w:val="002F0F4A"/>
    <w:rsid w:val="002F10C4"/>
    <w:rsid w:val="002F21F6"/>
    <w:rsid w:val="002F5129"/>
    <w:rsid w:val="002F6369"/>
    <w:rsid w:val="002F69C9"/>
    <w:rsid w:val="002F76BA"/>
    <w:rsid w:val="002F780F"/>
    <w:rsid w:val="00300EBF"/>
    <w:rsid w:val="003018A5"/>
    <w:rsid w:val="00302225"/>
    <w:rsid w:val="00302EE3"/>
    <w:rsid w:val="003037DF"/>
    <w:rsid w:val="003037FD"/>
    <w:rsid w:val="00305CBC"/>
    <w:rsid w:val="003074AF"/>
    <w:rsid w:val="0031046E"/>
    <w:rsid w:val="00310968"/>
    <w:rsid w:val="00316B86"/>
    <w:rsid w:val="00325C54"/>
    <w:rsid w:val="00326513"/>
    <w:rsid w:val="00327E7B"/>
    <w:rsid w:val="00327EE7"/>
    <w:rsid w:val="00330016"/>
    <w:rsid w:val="00330309"/>
    <w:rsid w:val="00331214"/>
    <w:rsid w:val="00334034"/>
    <w:rsid w:val="0033492E"/>
    <w:rsid w:val="00335014"/>
    <w:rsid w:val="0033516E"/>
    <w:rsid w:val="00335403"/>
    <w:rsid w:val="00335C6F"/>
    <w:rsid w:val="00336D52"/>
    <w:rsid w:val="00337AA3"/>
    <w:rsid w:val="0034037F"/>
    <w:rsid w:val="003405C4"/>
    <w:rsid w:val="003417BA"/>
    <w:rsid w:val="00342D65"/>
    <w:rsid w:val="0034311D"/>
    <w:rsid w:val="003443D5"/>
    <w:rsid w:val="00344414"/>
    <w:rsid w:val="00344C3B"/>
    <w:rsid w:val="003450ED"/>
    <w:rsid w:val="003458B7"/>
    <w:rsid w:val="00346276"/>
    <w:rsid w:val="00346761"/>
    <w:rsid w:val="003516E7"/>
    <w:rsid w:val="00352C4C"/>
    <w:rsid w:val="00354C29"/>
    <w:rsid w:val="00357306"/>
    <w:rsid w:val="00357AF4"/>
    <w:rsid w:val="00357E53"/>
    <w:rsid w:val="003611D1"/>
    <w:rsid w:val="00361D0C"/>
    <w:rsid w:val="00363FDB"/>
    <w:rsid w:val="00364374"/>
    <w:rsid w:val="00366CFE"/>
    <w:rsid w:val="00381265"/>
    <w:rsid w:val="00392644"/>
    <w:rsid w:val="0039415D"/>
    <w:rsid w:val="003946DE"/>
    <w:rsid w:val="00394D6D"/>
    <w:rsid w:val="003960ED"/>
    <w:rsid w:val="00396970"/>
    <w:rsid w:val="003969DB"/>
    <w:rsid w:val="00397126"/>
    <w:rsid w:val="0039792C"/>
    <w:rsid w:val="003A08E2"/>
    <w:rsid w:val="003A14B7"/>
    <w:rsid w:val="003A2160"/>
    <w:rsid w:val="003A34FF"/>
    <w:rsid w:val="003A40E6"/>
    <w:rsid w:val="003A547D"/>
    <w:rsid w:val="003A649E"/>
    <w:rsid w:val="003A7306"/>
    <w:rsid w:val="003A7FB4"/>
    <w:rsid w:val="003B005B"/>
    <w:rsid w:val="003B0F6F"/>
    <w:rsid w:val="003B233F"/>
    <w:rsid w:val="003B272E"/>
    <w:rsid w:val="003B4ACD"/>
    <w:rsid w:val="003C02A8"/>
    <w:rsid w:val="003C0D27"/>
    <w:rsid w:val="003C1D6E"/>
    <w:rsid w:val="003C25D5"/>
    <w:rsid w:val="003C2616"/>
    <w:rsid w:val="003C3383"/>
    <w:rsid w:val="003C3B49"/>
    <w:rsid w:val="003C58EE"/>
    <w:rsid w:val="003C70CD"/>
    <w:rsid w:val="003C7F6E"/>
    <w:rsid w:val="003D135E"/>
    <w:rsid w:val="003D16AB"/>
    <w:rsid w:val="003D31A6"/>
    <w:rsid w:val="003D32D2"/>
    <w:rsid w:val="003D7595"/>
    <w:rsid w:val="003E0055"/>
    <w:rsid w:val="003E12DD"/>
    <w:rsid w:val="003E3D01"/>
    <w:rsid w:val="003E600D"/>
    <w:rsid w:val="003E6909"/>
    <w:rsid w:val="003F0129"/>
    <w:rsid w:val="003F01A9"/>
    <w:rsid w:val="003F1455"/>
    <w:rsid w:val="003F1B1E"/>
    <w:rsid w:val="003F1C6F"/>
    <w:rsid w:val="003F2D48"/>
    <w:rsid w:val="003F3857"/>
    <w:rsid w:val="003F5168"/>
    <w:rsid w:val="003F5DA8"/>
    <w:rsid w:val="003F6D67"/>
    <w:rsid w:val="00400C67"/>
    <w:rsid w:val="0040317E"/>
    <w:rsid w:val="004032C5"/>
    <w:rsid w:val="00405553"/>
    <w:rsid w:val="004079A0"/>
    <w:rsid w:val="00410150"/>
    <w:rsid w:val="004121CA"/>
    <w:rsid w:val="00412D4D"/>
    <w:rsid w:val="00414D40"/>
    <w:rsid w:val="00415760"/>
    <w:rsid w:val="00415843"/>
    <w:rsid w:val="00417690"/>
    <w:rsid w:val="00424CE2"/>
    <w:rsid w:val="0043020C"/>
    <w:rsid w:val="00430486"/>
    <w:rsid w:val="00432220"/>
    <w:rsid w:val="00433950"/>
    <w:rsid w:val="00433AE9"/>
    <w:rsid w:val="00433C70"/>
    <w:rsid w:val="0043576D"/>
    <w:rsid w:val="00435F22"/>
    <w:rsid w:val="00441127"/>
    <w:rsid w:val="00441E8F"/>
    <w:rsid w:val="0044327F"/>
    <w:rsid w:val="00447071"/>
    <w:rsid w:val="004534F9"/>
    <w:rsid w:val="00454181"/>
    <w:rsid w:val="004545B2"/>
    <w:rsid w:val="0045464C"/>
    <w:rsid w:val="004551AE"/>
    <w:rsid w:val="00460CA4"/>
    <w:rsid w:val="00461CDD"/>
    <w:rsid w:val="004634B9"/>
    <w:rsid w:val="00463CFA"/>
    <w:rsid w:val="0046493E"/>
    <w:rsid w:val="00465C37"/>
    <w:rsid w:val="00467499"/>
    <w:rsid w:val="004703AD"/>
    <w:rsid w:val="00471E34"/>
    <w:rsid w:val="00472003"/>
    <w:rsid w:val="004725F7"/>
    <w:rsid w:val="004803F8"/>
    <w:rsid w:val="00480A75"/>
    <w:rsid w:val="00490F88"/>
    <w:rsid w:val="0049156F"/>
    <w:rsid w:val="00491A73"/>
    <w:rsid w:val="00492D10"/>
    <w:rsid w:val="00492D3A"/>
    <w:rsid w:val="00492F69"/>
    <w:rsid w:val="004964E2"/>
    <w:rsid w:val="00497BE6"/>
    <w:rsid w:val="004A126C"/>
    <w:rsid w:val="004A1E7E"/>
    <w:rsid w:val="004A2819"/>
    <w:rsid w:val="004A4A11"/>
    <w:rsid w:val="004A6448"/>
    <w:rsid w:val="004A68C5"/>
    <w:rsid w:val="004A76C0"/>
    <w:rsid w:val="004B06C4"/>
    <w:rsid w:val="004B1DC0"/>
    <w:rsid w:val="004B297E"/>
    <w:rsid w:val="004B6020"/>
    <w:rsid w:val="004B7441"/>
    <w:rsid w:val="004B7664"/>
    <w:rsid w:val="004C3431"/>
    <w:rsid w:val="004C4ABD"/>
    <w:rsid w:val="004C60D9"/>
    <w:rsid w:val="004D331F"/>
    <w:rsid w:val="004D3BB1"/>
    <w:rsid w:val="004D4260"/>
    <w:rsid w:val="004D5AD8"/>
    <w:rsid w:val="004D64BC"/>
    <w:rsid w:val="004D7156"/>
    <w:rsid w:val="004D78D8"/>
    <w:rsid w:val="004E3E52"/>
    <w:rsid w:val="004E4533"/>
    <w:rsid w:val="004F1E1E"/>
    <w:rsid w:val="004F2FF7"/>
    <w:rsid w:val="004F4FA8"/>
    <w:rsid w:val="004F7AAC"/>
    <w:rsid w:val="0050051B"/>
    <w:rsid w:val="00502265"/>
    <w:rsid w:val="005036C8"/>
    <w:rsid w:val="0050638B"/>
    <w:rsid w:val="00506588"/>
    <w:rsid w:val="00506984"/>
    <w:rsid w:val="005073F1"/>
    <w:rsid w:val="005076CE"/>
    <w:rsid w:val="005079A9"/>
    <w:rsid w:val="005119B3"/>
    <w:rsid w:val="00512F27"/>
    <w:rsid w:val="005141A8"/>
    <w:rsid w:val="00516DC3"/>
    <w:rsid w:val="00520FDD"/>
    <w:rsid w:val="00523597"/>
    <w:rsid w:val="00526747"/>
    <w:rsid w:val="0052712A"/>
    <w:rsid w:val="0052767C"/>
    <w:rsid w:val="00530818"/>
    <w:rsid w:val="00534E29"/>
    <w:rsid w:val="00535584"/>
    <w:rsid w:val="0053649D"/>
    <w:rsid w:val="0053653E"/>
    <w:rsid w:val="00536B95"/>
    <w:rsid w:val="005371BA"/>
    <w:rsid w:val="00537BD9"/>
    <w:rsid w:val="00541A84"/>
    <w:rsid w:val="00541C75"/>
    <w:rsid w:val="005425BB"/>
    <w:rsid w:val="00544032"/>
    <w:rsid w:val="005449CB"/>
    <w:rsid w:val="0054776C"/>
    <w:rsid w:val="00550D18"/>
    <w:rsid w:val="005516BD"/>
    <w:rsid w:val="00552121"/>
    <w:rsid w:val="005543A0"/>
    <w:rsid w:val="00555040"/>
    <w:rsid w:val="005553CD"/>
    <w:rsid w:val="0055683F"/>
    <w:rsid w:val="0056012C"/>
    <w:rsid w:val="00560E88"/>
    <w:rsid w:val="005625F3"/>
    <w:rsid w:val="00563688"/>
    <w:rsid w:val="00565EDB"/>
    <w:rsid w:val="00566084"/>
    <w:rsid w:val="00566EBB"/>
    <w:rsid w:val="00570D72"/>
    <w:rsid w:val="005727C3"/>
    <w:rsid w:val="0057323D"/>
    <w:rsid w:val="00575E78"/>
    <w:rsid w:val="00576A92"/>
    <w:rsid w:val="005811A8"/>
    <w:rsid w:val="005829EE"/>
    <w:rsid w:val="00583177"/>
    <w:rsid w:val="005833C8"/>
    <w:rsid w:val="00586D14"/>
    <w:rsid w:val="0059250C"/>
    <w:rsid w:val="00592865"/>
    <w:rsid w:val="00593C09"/>
    <w:rsid w:val="00595B05"/>
    <w:rsid w:val="00596CE9"/>
    <w:rsid w:val="0059780E"/>
    <w:rsid w:val="005A0418"/>
    <w:rsid w:val="005A096C"/>
    <w:rsid w:val="005A0C6D"/>
    <w:rsid w:val="005A0E13"/>
    <w:rsid w:val="005A6819"/>
    <w:rsid w:val="005A68EA"/>
    <w:rsid w:val="005A7169"/>
    <w:rsid w:val="005B0C5B"/>
    <w:rsid w:val="005B2CEB"/>
    <w:rsid w:val="005B3607"/>
    <w:rsid w:val="005B3735"/>
    <w:rsid w:val="005B51C8"/>
    <w:rsid w:val="005B79F5"/>
    <w:rsid w:val="005B7FF6"/>
    <w:rsid w:val="005C178E"/>
    <w:rsid w:val="005C1E65"/>
    <w:rsid w:val="005C22A1"/>
    <w:rsid w:val="005C2CC2"/>
    <w:rsid w:val="005C4C6A"/>
    <w:rsid w:val="005C5E8C"/>
    <w:rsid w:val="005C6598"/>
    <w:rsid w:val="005C65C9"/>
    <w:rsid w:val="005C65EF"/>
    <w:rsid w:val="005C72EA"/>
    <w:rsid w:val="005C74B4"/>
    <w:rsid w:val="005C7AD9"/>
    <w:rsid w:val="005D163C"/>
    <w:rsid w:val="005D1EAE"/>
    <w:rsid w:val="005D2A1C"/>
    <w:rsid w:val="005D326E"/>
    <w:rsid w:val="005D3F3C"/>
    <w:rsid w:val="005D55E5"/>
    <w:rsid w:val="005D7B40"/>
    <w:rsid w:val="005E09A2"/>
    <w:rsid w:val="005E252D"/>
    <w:rsid w:val="005E3214"/>
    <w:rsid w:val="005E6683"/>
    <w:rsid w:val="005E78E5"/>
    <w:rsid w:val="005E7D49"/>
    <w:rsid w:val="005F00A3"/>
    <w:rsid w:val="005F00D4"/>
    <w:rsid w:val="005F0508"/>
    <w:rsid w:val="005F2C17"/>
    <w:rsid w:val="005F2C3A"/>
    <w:rsid w:val="005F313B"/>
    <w:rsid w:val="005F365C"/>
    <w:rsid w:val="005F6121"/>
    <w:rsid w:val="005F7E2B"/>
    <w:rsid w:val="00600609"/>
    <w:rsid w:val="00600B9E"/>
    <w:rsid w:val="00601366"/>
    <w:rsid w:val="0060195D"/>
    <w:rsid w:val="006048D5"/>
    <w:rsid w:val="00605713"/>
    <w:rsid w:val="00605CE0"/>
    <w:rsid w:val="00606A2A"/>
    <w:rsid w:val="00607735"/>
    <w:rsid w:val="00607D04"/>
    <w:rsid w:val="00610B92"/>
    <w:rsid w:val="0061150A"/>
    <w:rsid w:val="00611E15"/>
    <w:rsid w:val="00612A1E"/>
    <w:rsid w:val="00614ADD"/>
    <w:rsid w:val="00617B5E"/>
    <w:rsid w:val="0062042A"/>
    <w:rsid w:val="006209D9"/>
    <w:rsid w:val="0062169B"/>
    <w:rsid w:val="006227CB"/>
    <w:rsid w:val="006235F5"/>
    <w:rsid w:val="00623CE8"/>
    <w:rsid w:val="00624A63"/>
    <w:rsid w:val="00626D44"/>
    <w:rsid w:val="0063032B"/>
    <w:rsid w:val="006305C9"/>
    <w:rsid w:val="00631029"/>
    <w:rsid w:val="006336E1"/>
    <w:rsid w:val="0063548B"/>
    <w:rsid w:val="00635D9C"/>
    <w:rsid w:val="00636510"/>
    <w:rsid w:val="00636FEC"/>
    <w:rsid w:val="006375E2"/>
    <w:rsid w:val="0064202B"/>
    <w:rsid w:val="006423D2"/>
    <w:rsid w:val="00642BB0"/>
    <w:rsid w:val="00642F25"/>
    <w:rsid w:val="00644B45"/>
    <w:rsid w:val="006450BE"/>
    <w:rsid w:val="006459C0"/>
    <w:rsid w:val="006461B4"/>
    <w:rsid w:val="0064624F"/>
    <w:rsid w:val="006476F8"/>
    <w:rsid w:val="00647B7F"/>
    <w:rsid w:val="00647CE7"/>
    <w:rsid w:val="00647E25"/>
    <w:rsid w:val="00650062"/>
    <w:rsid w:val="00652666"/>
    <w:rsid w:val="00652BD9"/>
    <w:rsid w:val="00653576"/>
    <w:rsid w:val="006547C6"/>
    <w:rsid w:val="00655CA8"/>
    <w:rsid w:val="0065740F"/>
    <w:rsid w:val="00657B39"/>
    <w:rsid w:val="00661141"/>
    <w:rsid w:val="0066132B"/>
    <w:rsid w:val="00661C31"/>
    <w:rsid w:val="006643D2"/>
    <w:rsid w:val="006652DD"/>
    <w:rsid w:val="0066793B"/>
    <w:rsid w:val="00670B94"/>
    <w:rsid w:val="00670C9D"/>
    <w:rsid w:val="006730E2"/>
    <w:rsid w:val="00674A29"/>
    <w:rsid w:val="00676384"/>
    <w:rsid w:val="00682146"/>
    <w:rsid w:val="00683F5F"/>
    <w:rsid w:val="006854B9"/>
    <w:rsid w:val="006857DA"/>
    <w:rsid w:val="00687AFF"/>
    <w:rsid w:val="00687CF9"/>
    <w:rsid w:val="00687D86"/>
    <w:rsid w:val="00690C96"/>
    <w:rsid w:val="00690F19"/>
    <w:rsid w:val="00692716"/>
    <w:rsid w:val="00692CCD"/>
    <w:rsid w:val="006953FD"/>
    <w:rsid w:val="00696B19"/>
    <w:rsid w:val="006A1432"/>
    <w:rsid w:val="006A1E24"/>
    <w:rsid w:val="006A2B3E"/>
    <w:rsid w:val="006A48BB"/>
    <w:rsid w:val="006A4A84"/>
    <w:rsid w:val="006A52B1"/>
    <w:rsid w:val="006A6864"/>
    <w:rsid w:val="006A68D5"/>
    <w:rsid w:val="006A734D"/>
    <w:rsid w:val="006A736F"/>
    <w:rsid w:val="006B0238"/>
    <w:rsid w:val="006B0C81"/>
    <w:rsid w:val="006B24C7"/>
    <w:rsid w:val="006B2B6F"/>
    <w:rsid w:val="006B3B7E"/>
    <w:rsid w:val="006B3C41"/>
    <w:rsid w:val="006B40D1"/>
    <w:rsid w:val="006B43E2"/>
    <w:rsid w:val="006B6C37"/>
    <w:rsid w:val="006B6E70"/>
    <w:rsid w:val="006B7EC0"/>
    <w:rsid w:val="006C2629"/>
    <w:rsid w:val="006C2DEB"/>
    <w:rsid w:val="006C31DE"/>
    <w:rsid w:val="006C3617"/>
    <w:rsid w:val="006C6777"/>
    <w:rsid w:val="006D109E"/>
    <w:rsid w:val="006D1721"/>
    <w:rsid w:val="006D19A7"/>
    <w:rsid w:val="006D1F42"/>
    <w:rsid w:val="006D4656"/>
    <w:rsid w:val="006D6298"/>
    <w:rsid w:val="006D7B62"/>
    <w:rsid w:val="006E0686"/>
    <w:rsid w:val="006E2668"/>
    <w:rsid w:val="006E6F42"/>
    <w:rsid w:val="006F0C3C"/>
    <w:rsid w:val="006F0DB1"/>
    <w:rsid w:val="006F0F14"/>
    <w:rsid w:val="006F2373"/>
    <w:rsid w:val="006F327E"/>
    <w:rsid w:val="006F4239"/>
    <w:rsid w:val="006F5F83"/>
    <w:rsid w:val="006F6718"/>
    <w:rsid w:val="006F7176"/>
    <w:rsid w:val="00700EEF"/>
    <w:rsid w:val="00701983"/>
    <w:rsid w:val="00701DE0"/>
    <w:rsid w:val="00701E91"/>
    <w:rsid w:val="00702CFD"/>
    <w:rsid w:val="00704491"/>
    <w:rsid w:val="00710D90"/>
    <w:rsid w:val="007117C6"/>
    <w:rsid w:val="007118FD"/>
    <w:rsid w:val="00712260"/>
    <w:rsid w:val="00712317"/>
    <w:rsid w:val="00713547"/>
    <w:rsid w:val="00713569"/>
    <w:rsid w:val="00713AAD"/>
    <w:rsid w:val="00714021"/>
    <w:rsid w:val="007143B7"/>
    <w:rsid w:val="00716A69"/>
    <w:rsid w:val="007178AA"/>
    <w:rsid w:val="00720BEA"/>
    <w:rsid w:val="00724284"/>
    <w:rsid w:val="00724FD2"/>
    <w:rsid w:val="00724FE9"/>
    <w:rsid w:val="007256F5"/>
    <w:rsid w:val="00725E34"/>
    <w:rsid w:val="007264B8"/>
    <w:rsid w:val="0072719C"/>
    <w:rsid w:val="00727DE1"/>
    <w:rsid w:val="00730767"/>
    <w:rsid w:val="00730D3F"/>
    <w:rsid w:val="00731296"/>
    <w:rsid w:val="00732858"/>
    <w:rsid w:val="00732CF2"/>
    <w:rsid w:val="00734584"/>
    <w:rsid w:val="007354EF"/>
    <w:rsid w:val="007407A6"/>
    <w:rsid w:val="00741F51"/>
    <w:rsid w:val="00742CBB"/>
    <w:rsid w:val="007445A6"/>
    <w:rsid w:val="007510CC"/>
    <w:rsid w:val="007542EE"/>
    <w:rsid w:val="00754357"/>
    <w:rsid w:val="0075609A"/>
    <w:rsid w:val="007617BF"/>
    <w:rsid w:val="00761F7F"/>
    <w:rsid w:val="00762AC8"/>
    <w:rsid w:val="007647DE"/>
    <w:rsid w:val="00765F40"/>
    <w:rsid w:val="0076611B"/>
    <w:rsid w:val="00770D37"/>
    <w:rsid w:val="0077118E"/>
    <w:rsid w:val="00771E35"/>
    <w:rsid w:val="00775342"/>
    <w:rsid w:val="007764A1"/>
    <w:rsid w:val="00776F2F"/>
    <w:rsid w:val="007774BD"/>
    <w:rsid w:val="00777B26"/>
    <w:rsid w:val="00777D3C"/>
    <w:rsid w:val="00780AAD"/>
    <w:rsid w:val="00780D41"/>
    <w:rsid w:val="00781A9F"/>
    <w:rsid w:val="00781B49"/>
    <w:rsid w:val="00782BF1"/>
    <w:rsid w:val="007941F2"/>
    <w:rsid w:val="007942F8"/>
    <w:rsid w:val="00795F8F"/>
    <w:rsid w:val="00796BA9"/>
    <w:rsid w:val="00797553"/>
    <w:rsid w:val="007A1482"/>
    <w:rsid w:val="007A2472"/>
    <w:rsid w:val="007A2CF1"/>
    <w:rsid w:val="007A3F12"/>
    <w:rsid w:val="007A54A1"/>
    <w:rsid w:val="007B0375"/>
    <w:rsid w:val="007B16F9"/>
    <w:rsid w:val="007B19C7"/>
    <w:rsid w:val="007B1DB2"/>
    <w:rsid w:val="007B6A9C"/>
    <w:rsid w:val="007C2156"/>
    <w:rsid w:val="007C34B9"/>
    <w:rsid w:val="007C4AAE"/>
    <w:rsid w:val="007C4EE1"/>
    <w:rsid w:val="007C5AA3"/>
    <w:rsid w:val="007C6B31"/>
    <w:rsid w:val="007C6F55"/>
    <w:rsid w:val="007C7A5C"/>
    <w:rsid w:val="007C7E81"/>
    <w:rsid w:val="007D03B3"/>
    <w:rsid w:val="007D1663"/>
    <w:rsid w:val="007D283D"/>
    <w:rsid w:val="007D2928"/>
    <w:rsid w:val="007D570A"/>
    <w:rsid w:val="007D716B"/>
    <w:rsid w:val="007E2B96"/>
    <w:rsid w:val="007E399A"/>
    <w:rsid w:val="007F13F8"/>
    <w:rsid w:val="007F14C8"/>
    <w:rsid w:val="007F2234"/>
    <w:rsid w:val="007F2305"/>
    <w:rsid w:val="007F51CC"/>
    <w:rsid w:val="007F53EF"/>
    <w:rsid w:val="007F7B1B"/>
    <w:rsid w:val="00800A92"/>
    <w:rsid w:val="0080132D"/>
    <w:rsid w:val="008020F9"/>
    <w:rsid w:val="00804E68"/>
    <w:rsid w:val="00806042"/>
    <w:rsid w:val="0080670F"/>
    <w:rsid w:val="00806CFE"/>
    <w:rsid w:val="008073BE"/>
    <w:rsid w:val="00807FCB"/>
    <w:rsid w:val="00812A83"/>
    <w:rsid w:val="008137D6"/>
    <w:rsid w:val="00815866"/>
    <w:rsid w:val="0081592A"/>
    <w:rsid w:val="00816CF3"/>
    <w:rsid w:val="00820237"/>
    <w:rsid w:val="00820797"/>
    <w:rsid w:val="00820F49"/>
    <w:rsid w:val="00821738"/>
    <w:rsid w:val="00822836"/>
    <w:rsid w:val="00823364"/>
    <w:rsid w:val="0082399C"/>
    <w:rsid w:val="00823E53"/>
    <w:rsid w:val="00827FF2"/>
    <w:rsid w:val="00830C2D"/>
    <w:rsid w:val="00830C87"/>
    <w:rsid w:val="00831F47"/>
    <w:rsid w:val="008321D4"/>
    <w:rsid w:val="00832D89"/>
    <w:rsid w:val="0083328E"/>
    <w:rsid w:val="00834171"/>
    <w:rsid w:val="0083479B"/>
    <w:rsid w:val="008349F9"/>
    <w:rsid w:val="0083554A"/>
    <w:rsid w:val="00835B9D"/>
    <w:rsid w:val="00837345"/>
    <w:rsid w:val="00840E19"/>
    <w:rsid w:val="00841412"/>
    <w:rsid w:val="00843092"/>
    <w:rsid w:val="0084480A"/>
    <w:rsid w:val="00845460"/>
    <w:rsid w:val="00845601"/>
    <w:rsid w:val="008457B7"/>
    <w:rsid w:val="008459B5"/>
    <w:rsid w:val="00846CC9"/>
    <w:rsid w:val="008504AA"/>
    <w:rsid w:val="00851982"/>
    <w:rsid w:val="00851BB4"/>
    <w:rsid w:val="00852CF8"/>
    <w:rsid w:val="00852DC9"/>
    <w:rsid w:val="00852FB9"/>
    <w:rsid w:val="0085546C"/>
    <w:rsid w:val="00856646"/>
    <w:rsid w:val="00860AA0"/>
    <w:rsid w:val="00861F21"/>
    <w:rsid w:val="008638A4"/>
    <w:rsid w:val="00863AA3"/>
    <w:rsid w:val="00865796"/>
    <w:rsid w:val="00866016"/>
    <w:rsid w:val="00866559"/>
    <w:rsid w:val="008670AF"/>
    <w:rsid w:val="00867C9D"/>
    <w:rsid w:val="0087180A"/>
    <w:rsid w:val="008778DA"/>
    <w:rsid w:val="00883B0C"/>
    <w:rsid w:val="00884D73"/>
    <w:rsid w:val="00884F9C"/>
    <w:rsid w:val="0088730E"/>
    <w:rsid w:val="00891712"/>
    <w:rsid w:val="0089501F"/>
    <w:rsid w:val="0089509F"/>
    <w:rsid w:val="008951D8"/>
    <w:rsid w:val="0089609E"/>
    <w:rsid w:val="008975D0"/>
    <w:rsid w:val="008A2880"/>
    <w:rsid w:val="008A2C9B"/>
    <w:rsid w:val="008A4EF6"/>
    <w:rsid w:val="008B2009"/>
    <w:rsid w:val="008B7359"/>
    <w:rsid w:val="008B7447"/>
    <w:rsid w:val="008C10A7"/>
    <w:rsid w:val="008C125E"/>
    <w:rsid w:val="008C1DF4"/>
    <w:rsid w:val="008C2CE6"/>
    <w:rsid w:val="008C4188"/>
    <w:rsid w:val="008C4A1A"/>
    <w:rsid w:val="008C4A4E"/>
    <w:rsid w:val="008C60BA"/>
    <w:rsid w:val="008C6A1F"/>
    <w:rsid w:val="008C7EF2"/>
    <w:rsid w:val="008D06EB"/>
    <w:rsid w:val="008D0AA9"/>
    <w:rsid w:val="008D216B"/>
    <w:rsid w:val="008D3E6C"/>
    <w:rsid w:val="008D52A6"/>
    <w:rsid w:val="008D6D99"/>
    <w:rsid w:val="008D703A"/>
    <w:rsid w:val="008D7105"/>
    <w:rsid w:val="008D739C"/>
    <w:rsid w:val="008D7518"/>
    <w:rsid w:val="008D77EC"/>
    <w:rsid w:val="008D7B9A"/>
    <w:rsid w:val="008E0394"/>
    <w:rsid w:val="008E0C1D"/>
    <w:rsid w:val="008E0C3D"/>
    <w:rsid w:val="008E0F25"/>
    <w:rsid w:val="008E116C"/>
    <w:rsid w:val="008E1630"/>
    <w:rsid w:val="008E1C50"/>
    <w:rsid w:val="008E22FB"/>
    <w:rsid w:val="008E4189"/>
    <w:rsid w:val="008E4235"/>
    <w:rsid w:val="008E4E1E"/>
    <w:rsid w:val="008E6A72"/>
    <w:rsid w:val="008E6D42"/>
    <w:rsid w:val="008E76A5"/>
    <w:rsid w:val="008E7A6F"/>
    <w:rsid w:val="008F1E35"/>
    <w:rsid w:val="008F5AEA"/>
    <w:rsid w:val="008F5C20"/>
    <w:rsid w:val="008F5E16"/>
    <w:rsid w:val="008F5FB6"/>
    <w:rsid w:val="00900123"/>
    <w:rsid w:val="00903634"/>
    <w:rsid w:val="0090660E"/>
    <w:rsid w:val="00906A45"/>
    <w:rsid w:val="00907194"/>
    <w:rsid w:val="00913EFC"/>
    <w:rsid w:val="00916B28"/>
    <w:rsid w:val="00916B9C"/>
    <w:rsid w:val="009216B5"/>
    <w:rsid w:val="00922ABA"/>
    <w:rsid w:val="009235BD"/>
    <w:rsid w:val="00923BDB"/>
    <w:rsid w:val="00923C41"/>
    <w:rsid w:val="009248DB"/>
    <w:rsid w:val="00926BCF"/>
    <w:rsid w:val="00926C27"/>
    <w:rsid w:val="00927433"/>
    <w:rsid w:val="00930567"/>
    <w:rsid w:val="009310EE"/>
    <w:rsid w:val="009336DB"/>
    <w:rsid w:val="00934BB7"/>
    <w:rsid w:val="00941162"/>
    <w:rsid w:val="009415CF"/>
    <w:rsid w:val="009420BD"/>
    <w:rsid w:val="00943DE5"/>
    <w:rsid w:val="00943F98"/>
    <w:rsid w:val="00944D67"/>
    <w:rsid w:val="00944FE1"/>
    <w:rsid w:val="0094512F"/>
    <w:rsid w:val="0094582E"/>
    <w:rsid w:val="00945848"/>
    <w:rsid w:val="0094658E"/>
    <w:rsid w:val="0094692A"/>
    <w:rsid w:val="00946D42"/>
    <w:rsid w:val="00946E5F"/>
    <w:rsid w:val="00947818"/>
    <w:rsid w:val="0095180F"/>
    <w:rsid w:val="00951A6F"/>
    <w:rsid w:val="00951FF5"/>
    <w:rsid w:val="009535C3"/>
    <w:rsid w:val="00953C66"/>
    <w:rsid w:val="00953F4D"/>
    <w:rsid w:val="009555F9"/>
    <w:rsid w:val="00960ABC"/>
    <w:rsid w:val="00961B45"/>
    <w:rsid w:val="00963368"/>
    <w:rsid w:val="00964612"/>
    <w:rsid w:val="00964694"/>
    <w:rsid w:val="00964C9F"/>
    <w:rsid w:val="00965529"/>
    <w:rsid w:val="0096554F"/>
    <w:rsid w:val="00965D69"/>
    <w:rsid w:val="00970E6B"/>
    <w:rsid w:val="00972167"/>
    <w:rsid w:val="00974535"/>
    <w:rsid w:val="00974EB1"/>
    <w:rsid w:val="00976583"/>
    <w:rsid w:val="0098038D"/>
    <w:rsid w:val="00982D8A"/>
    <w:rsid w:val="00985CF3"/>
    <w:rsid w:val="009863D6"/>
    <w:rsid w:val="00986ABD"/>
    <w:rsid w:val="00986C85"/>
    <w:rsid w:val="009874A6"/>
    <w:rsid w:val="00991110"/>
    <w:rsid w:val="00991D8F"/>
    <w:rsid w:val="00993665"/>
    <w:rsid w:val="00993757"/>
    <w:rsid w:val="00995CE7"/>
    <w:rsid w:val="00996E5A"/>
    <w:rsid w:val="0099757A"/>
    <w:rsid w:val="009A064E"/>
    <w:rsid w:val="009A0D2B"/>
    <w:rsid w:val="009A3191"/>
    <w:rsid w:val="009A5156"/>
    <w:rsid w:val="009A6E9E"/>
    <w:rsid w:val="009B0808"/>
    <w:rsid w:val="009B1AC7"/>
    <w:rsid w:val="009B380D"/>
    <w:rsid w:val="009B3F14"/>
    <w:rsid w:val="009B4893"/>
    <w:rsid w:val="009C2655"/>
    <w:rsid w:val="009C2F1B"/>
    <w:rsid w:val="009C3B9A"/>
    <w:rsid w:val="009C67CF"/>
    <w:rsid w:val="009C7F1F"/>
    <w:rsid w:val="009D214D"/>
    <w:rsid w:val="009D2F79"/>
    <w:rsid w:val="009D3D2D"/>
    <w:rsid w:val="009D5804"/>
    <w:rsid w:val="009D6704"/>
    <w:rsid w:val="009D7C38"/>
    <w:rsid w:val="009E24D5"/>
    <w:rsid w:val="009E301A"/>
    <w:rsid w:val="009E7F67"/>
    <w:rsid w:val="009F1421"/>
    <w:rsid w:val="009F159F"/>
    <w:rsid w:val="009F1681"/>
    <w:rsid w:val="009F2BDE"/>
    <w:rsid w:val="009F34E9"/>
    <w:rsid w:val="009F4DA5"/>
    <w:rsid w:val="009F6CCF"/>
    <w:rsid w:val="009F761C"/>
    <w:rsid w:val="00A0015E"/>
    <w:rsid w:val="00A017CD"/>
    <w:rsid w:val="00A024A2"/>
    <w:rsid w:val="00A02FD4"/>
    <w:rsid w:val="00A03A99"/>
    <w:rsid w:val="00A03B3E"/>
    <w:rsid w:val="00A05564"/>
    <w:rsid w:val="00A05C74"/>
    <w:rsid w:val="00A06E52"/>
    <w:rsid w:val="00A104A3"/>
    <w:rsid w:val="00A14E73"/>
    <w:rsid w:val="00A16530"/>
    <w:rsid w:val="00A16F4B"/>
    <w:rsid w:val="00A208D8"/>
    <w:rsid w:val="00A23887"/>
    <w:rsid w:val="00A273BB"/>
    <w:rsid w:val="00A30B8F"/>
    <w:rsid w:val="00A34C61"/>
    <w:rsid w:val="00A34EB0"/>
    <w:rsid w:val="00A3730E"/>
    <w:rsid w:val="00A4010A"/>
    <w:rsid w:val="00A4521D"/>
    <w:rsid w:val="00A45C59"/>
    <w:rsid w:val="00A52708"/>
    <w:rsid w:val="00A52FFD"/>
    <w:rsid w:val="00A53AD2"/>
    <w:rsid w:val="00A56C72"/>
    <w:rsid w:val="00A574AF"/>
    <w:rsid w:val="00A6082B"/>
    <w:rsid w:val="00A64EC7"/>
    <w:rsid w:val="00A6504E"/>
    <w:rsid w:val="00A66D5C"/>
    <w:rsid w:val="00A72328"/>
    <w:rsid w:val="00A734CB"/>
    <w:rsid w:val="00A73583"/>
    <w:rsid w:val="00A74D93"/>
    <w:rsid w:val="00A74FB0"/>
    <w:rsid w:val="00A751E9"/>
    <w:rsid w:val="00A77629"/>
    <w:rsid w:val="00A80482"/>
    <w:rsid w:val="00A80E61"/>
    <w:rsid w:val="00A82FE2"/>
    <w:rsid w:val="00A8429F"/>
    <w:rsid w:val="00A85002"/>
    <w:rsid w:val="00A85FDA"/>
    <w:rsid w:val="00A86039"/>
    <w:rsid w:val="00A86959"/>
    <w:rsid w:val="00A87258"/>
    <w:rsid w:val="00A932C6"/>
    <w:rsid w:val="00A94B41"/>
    <w:rsid w:val="00AA0170"/>
    <w:rsid w:val="00AA2805"/>
    <w:rsid w:val="00AA310F"/>
    <w:rsid w:val="00AA485B"/>
    <w:rsid w:val="00AA5078"/>
    <w:rsid w:val="00AA6A71"/>
    <w:rsid w:val="00AA77DA"/>
    <w:rsid w:val="00AA78D6"/>
    <w:rsid w:val="00AA7B44"/>
    <w:rsid w:val="00AA7CB4"/>
    <w:rsid w:val="00AB1021"/>
    <w:rsid w:val="00AB11BF"/>
    <w:rsid w:val="00AB3E4B"/>
    <w:rsid w:val="00AB743B"/>
    <w:rsid w:val="00AB7F50"/>
    <w:rsid w:val="00AC03FE"/>
    <w:rsid w:val="00AC0C7C"/>
    <w:rsid w:val="00AC0EF7"/>
    <w:rsid w:val="00AC1651"/>
    <w:rsid w:val="00AC303B"/>
    <w:rsid w:val="00AC3FCD"/>
    <w:rsid w:val="00AC4CC5"/>
    <w:rsid w:val="00AC5DF6"/>
    <w:rsid w:val="00AC7E42"/>
    <w:rsid w:val="00AD0549"/>
    <w:rsid w:val="00AD562B"/>
    <w:rsid w:val="00AD7F80"/>
    <w:rsid w:val="00AE3B32"/>
    <w:rsid w:val="00AE43A0"/>
    <w:rsid w:val="00AE4AD0"/>
    <w:rsid w:val="00AE7980"/>
    <w:rsid w:val="00AE7DC8"/>
    <w:rsid w:val="00AF296E"/>
    <w:rsid w:val="00AF4555"/>
    <w:rsid w:val="00AF46A5"/>
    <w:rsid w:val="00AF5330"/>
    <w:rsid w:val="00AF71D7"/>
    <w:rsid w:val="00AF733C"/>
    <w:rsid w:val="00AF7947"/>
    <w:rsid w:val="00AF7B29"/>
    <w:rsid w:val="00B035FD"/>
    <w:rsid w:val="00B039E6"/>
    <w:rsid w:val="00B03D0A"/>
    <w:rsid w:val="00B040A2"/>
    <w:rsid w:val="00B04EE2"/>
    <w:rsid w:val="00B05374"/>
    <w:rsid w:val="00B0704E"/>
    <w:rsid w:val="00B07187"/>
    <w:rsid w:val="00B1012C"/>
    <w:rsid w:val="00B113F7"/>
    <w:rsid w:val="00B1142D"/>
    <w:rsid w:val="00B115B8"/>
    <w:rsid w:val="00B11FCE"/>
    <w:rsid w:val="00B123E1"/>
    <w:rsid w:val="00B13C65"/>
    <w:rsid w:val="00B153EB"/>
    <w:rsid w:val="00B17FB0"/>
    <w:rsid w:val="00B225AD"/>
    <w:rsid w:val="00B23165"/>
    <w:rsid w:val="00B23E23"/>
    <w:rsid w:val="00B24473"/>
    <w:rsid w:val="00B24B24"/>
    <w:rsid w:val="00B2583D"/>
    <w:rsid w:val="00B259C3"/>
    <w:rsid w:val="00B25E53"/>
    <w:rsid w:val="00B26806"/>
    <w:rsid w:val="00B277AC"/>
    <w:rsid w:val="00B27A26"/>
    <w:rsid w:val="00B31501"/>
    <w:rsid w:val="00B336E3"/>
    <w:rsid w:val="00B337CB"/>
    <w:rsid w:val="00B33824"/>
    <w:rsid w:val="00B33A27"/>
    <w:rsid w:val="00B354C3"/>
    <w:rsid w:val="00B36829"/>
    <w:rsid w:val="00B36DA7"/>
    <w:rsid w:val="00B37805"/>
    <w:rsid w:val="00B4049B"/>
    <w:rsid w:val="00B41526"/>
    <w:rsid w:val="00B44413"/>
    <w:rsid w:val="00B447EE"/>
    <w:rsid w:val="00B50C49"/>
    <w:rsid w:val="00B50CAF"/>
    <w:rsid w:val="00B51301"/>
    <w:rsid w:val="00B5229E"/>
    <w:rsid w:val="00B5262A"/>
    <w:rsid w:val="00B53546"/>
    <w:rsid w:val="00B53B48"/>
    <w:rsid w:val="00B5594C"/>
    <w:rsid w:val="00B5676F"/>
    <w:rsid w:val="00B5764E"/>
    <w:rsid w:val="00B57BA0"/>
    <w:rsid w:val="00B57ED3"/>
    <w:rsid w:val="00B615BA"/>
    <w:rsid w:val="00B63B19"/>
    <w:rsid w:val="00B67E50"/>
    <w:rsid w:val="00B70D84"/>
    <w:rsid w:val="00B70E42"/>
    <w:rsid w:val="00B71641"/>
    <w:rsid w:val="00B7219B"/>
    <w:rsid w:val="00B72265"/>
    <w:rsid w:val="00B72435"/>
    <w:rsid w:val="00B7262E"/>
    <w:rsid w:val="00B7388B"/>
    <w:rsid w:val="00B7623E"/>
    <w:rsid w:val="00B76B3D"/>
    <w:rsid w:val="00B77811"/>
    <w:rsid w:val="00B8078D"/>
    <w:rsid w:val="00B81F09"/>
    <w:rsid w:val="00B82B9B"/>
    <w:rsid w:val="00B868D5"/>
    <w:rsid w:val="00B90FED"/>
    <w:rsid w:val="00B92356"/>
    <w:rsid w:val="00B92562"/>
    <w:rsid w:val="00B93AD5"/>
    <w:rsid w:val="00B955B3"/>
    <w:rsid w:val="00B9745F"/>
    <w:rsid w:val="00B97925"/>
    <w:rsid w:val="00BA3CF1"/>
    <w:rsid w:val="00BA436E"/>
    <w:rsid w:val="00BA6EF2"/>
    <w:rsid w:val="00BA72C4"/>
    <w:rsid w:val="00BA7D8B"/>
    <w:rsid w:val="00BB058B"/>
    <w:rsid w:val="00BB224C"/>
    <w:rsid w:val="00BB3201"/>
    <w:rsid w:val="00BB3537"/>
    <w:rsid w:val="00BB566F"/>
    <w:rsid w:val="00BC03EF"/>
    <w:rsid w:val="00BC0923"/>
    <w:rsid w:val="00BC244D"/>
    <w:rsid w:val="00BC3A5F"/>
    <w:rsid w:val="00BC4585"/>
    <w:rsid w:val="00BC52DD"/>
    <w:rsid w:val="00BC6AE0"/>
    <w:rsid w:val="00BC7625"/>
    <w:rsid w:val="00BD6071"/>
    <w:rsid w:val="00BD76E3"/>
    <w:rsid w:val="00BD7961"/>
    <w:rsid w:val="00BE4F5E"/>
    <w:rsid w:val="00BE5410"/>
    <w:rsid w:val="00BE62CF"/>
    <w:rsid w:val="00BE6A35"/>
    <w:rsid w:val="00BF1533"/>
    <w:rsid w:val="00BF25AC"/>
    <w:rsid w:val="00BF2F70"/>
    <w:rsid w:val="00BF5CCD"/>
    <w:rsid w:val="00BF7001"/>
    <w:rsid w:val="00BF7A25"/>
    <w:rsid w:val="00BF7A3D"/>
    <w:rsid w:val="00C00826"/>
    <w:rsid w:val="00C0134B"/>
    <w:rsid w:val="00C032C9"/>
    <w:rsid w:val="00C10670"/>
    <w:rsid w:val="00C11D0D"/>
    <w:rsid w:val="00C12400"/>
    <w:rsid w:val="00C1280B"/>
    <w:rsid w:val="00C13CDD"/>
    <w:rsid w:val="00C13DAC"/>
    <w:rsid w:val="00C145B1"/>
    <w:rsid w:val="00C14639"/>
    <w:rsid w:val="00C166E9"/>
    <w:rsid w:val="00C17A61"/>
    <w:rsid w:val="00C20BAB"/>
    <w:rsid w:val="00C21147"/>
    <w:rsid w:val="00C21F0B"/>
    <w:rsid w:val="00C24265"/>
    <w:rsid w:val="00C2462E"/>
    <w:rsid w:val="00C35603"/>
    <w:rsid w:val="00C363BC"/>
    <w:rsid w:val="00C37349"/>
    <w:rsid w:val="00C420B0"/>
    <w:rsid w:val="00C4239F"/>
    <w:rsid w:val="00C42ED5"/>
    <w:rsid w:val="00C43B21"/>
    <w:rsid w:val="00C46513"/>
    <w:rsid w:val="00C470C1"/>
    <w:rsid w:val="00C47BF4"/>
    <w:rsid w:val="00C47FBB"/>
    <w:rsid w:val="00C5147D"/>
    <w:rsid w:val="00C51AB0"/>
    <w:rsid w:val="00C5507C"/>
    <w:rsid w:val="00C55097"/>
    <w:rsid w:val="00C57682"/>
    <w:rsid w:val="00C602F4"/>
    <w:rsid w:val="00C60312"/>
    <w:rsid w:val="00C6205C"/>
    <w:rsid w:val="00C6295F"/>
    <w:rsid w:val="00C62FAE"/>
    <w:rsid w:val="00C63332"/>
    <w:rsid w:val="00C63A6D"/>
    <w:rsid w:val="00C647FC"/>
    <w:rsid w:val="00C648D8"/>
    <w:rsid w:val="00C663F9"/>
    <w:rsid w:val="00C66B16"/>
    <w:rsid w:val="00C673D9"/>
    <w:rsid w:val="00C67FE8"/>
    <w:rsid w:val="00C70466"/>
    <w:rsid w:val="00C73012"/>
    <w:rsid w:val="00C73040"/>
    <w:rsid w:val="00C750DC"/>
    <w:rsid w:val="00C75418"/>
    <w:rsid w:val="00C77830"/>
    <w:rsid w:val="00C80D4F"/>
    <w:rsid w:val="00C861B5"/>
    <w:rsid w:val="00C87F7D"/>
    <w:rsid w:val="00C91862"/>
    <w:rsid w:val="00C91A0D"/>
    <w:rsid w:val="00C92B76"/>
    <w:rsid w:val="00C930D6"/>
    <w:rsid w:val="00C9439A"/>
    <w:rsid w:val="00C95D01"/>
    <w:rsid w:val="00C97579"/>
    <w:rsid w:val="00CA1692"/>
    <w:rsid w:val="00CA72E6"/>
    <w:rsid w:val="00CA7B97"/>
    <w:rsid w:val="00CA7F69"/>
    <w:rsid w:val="00CB1A2D"/>
    <w:rsid w:val="00CB2F30"/>
    <w:rsid w:val="00CB4062"/>
    <w:rsid w:val="00CB4EBC"/>
    <w:rsid w:val="00CB56AC"/>
    <w:rsid w:val="00CB5BE2"/>
    <w:rsid w:val="00CC07A9"/>
    <w:rsid w:val="00CC2908"/>
    <w:rsid w:val="00CE22E7"/>
    <w:rsid w:val="00CE2C7C"/>
    <w:rsid w:val="00CE4256"/>
    <w:rsid w:val="00CE5076"/>
    <w:rsid w:val="00CE527D"/>
    <w:rsid w:val="00CE53DC"/>
    <w:rsid w:val="00CE606B"/>
    <w:rsid w:val="00CE645A"/>
    <w:rsid w:val="00CE6BBD"/>
    <w:rsid w:val="00CE6DA6"/>
    <w:rsid w:val="00CE7685"/>
    <w:rsid w:val="00CE7E69"/>
    <w:rsid w:val="00CF1F64"/>
    <w:rsid w:val="00CF2090"/>
    <w:rsid w:val="00CF4D99"/>
    <w:rsid w:val="00CF55E3"/>
    <w:rsid w:val="00CF74E7"/>
    <w:rsid w:val="00D0225D"/>
    <w:rsid w:val="00D04127"/>
    <w:rsid w:val="00D04517"/>
    <w:rsid w:val="00D04C47"/>
    <w:rsid w:val="00D107DB"/>
    <w:rsid w:val="00D109CD"/>
    <w:rsid w:val="00D11C1F"/>
    <w:rsid w:val="00D130C3"/>
    <w:rsid w:val="00D14C31"/>
    <w:rsid w:val="00D1547C"/>
    <w:rsid w:val="00D159F5"/>
    <w:rsid w:val="00D168CD"/>
    <w:rsid w:val="00D17DF8"/>
    <w:rsid w:val="00D20424"/>
    <w:rsid w:val="00D21919"/>
    <w:rsid w:val="00D23F73"/>
    <w:rsid w:val="00D2595F"/>
    <w:rsid w:val="00D2631D"/>
    <w:rsid w:val="00D27BD9"/>
    <w:rsid w:val="00D3010D"/>
    <w:rsid w:val="00D30B28"/>
    <w:rsid w:val="00D32EDB"/>
    <w:rsid w:val="00D33BC6"/>
    <w:rsid w:val="00D3410A"/>
    <w:rsid w:val="00D348C2"/>
    <w:rsid w:val="00D34EEB"/>
    <w:rsid w:val="00D423D0"/>
    <w:rsid w:val="00D42D5F"/>
    <w:rsid w:val="00D42F6A"/>
    <w:rsid w:val="00D4389B"/>
    <w:rsid w:val="00D44AF6"/>
    <w:rsid w:val="00D45479"/>
    <w:rsid w:val="00D45F2A"/>
    <w:rsid w:val="00D50591"/>
    <w:rsid w:val="00D51F65"/>
    <w:rsid w:val="00D55EDC"/>
    <w:rsid w:val="00D61073"/>
    <w:rsid w:val="00D610BD"/>
    <w:rsid w:val="00D6313A"/>
    <w:rsid w:val="00D6377B"/>
    <w:rsid w:val="00D63CE4"/>
    <w:rsid w:val="00D66468"/>
    <w:rsid w:val="00D673CB"/>
    <w:rsid w:val="00D71599"/>
    <w:rsid w:val="00D71862"/>
    <w:rsid w:val="00D73367"/>
    <w:rsid w:val="00D74F4D"/>
    <w:rsid w:val="00D755C3"/>
    <w:rsid w:val="00D81833"/>
    <w:rsid w:val="00D8190F"/>
    <w:rsid w:val="00D82313"/>
    <w:rsid w:val="00D82B29"/>
    <w:rsid w:val="00D82C8D"/>
    <w:rsid w:val="00D83F4E"/>
    <w:rsid w:val="00D8453F"/>
    <w:rsid w:val="00D8593D"/>
    <w:rsid w:val="00D87DD0"/>
    <w:rsid w:val="00D92335"/>
    <w:rsid w:val="00D92DF4"/>
    <w:rsid w:val="00D93ED3"/>
    <w:rsid w:val="00D9525B"/>
    <w:rsid w:val="00D956B4"/>
    <w:rsid w:val="00DA171B"/>
    <w:rsid w:val="00DA173F"/>
    <w:rsid w:val="00DA2DB9"/>
    <w:rsid w:val="00DA375F"/>
    <w:rsid w:val="00DA3823"/>
    <w:rsid w:val="00DA4271"/>
    <w:rsid w:val="00DA77FE"/>
    <w:rsid w:val="00DB6FE8"/>
    <w:rsid w:val="00DC1784"/>
    <w:rsid w:val="00DC388C"/>
    <w:rsid w:val="00DC52C6"/>
    <w:rsid w:val="00DD0628"/>
    <w:rsid w:val="00DD3E2E"/>
    <w:rsid w:val="00DD4605"/>
    <w:rsid w:val="00DD53FC"/>
    <w:rsid w:val="00DD7E56"/>
    <w:rsid w:val="00DD7F88"/>
    <w:rsid w:val="00DE0711"/>
    <w:rsid w:val="00DE1066"/>
    <w:rsid w:val="00DE2121"/>
    <w:rsid w:val="00DE3169"/>
    <w:rsid w:val="00DE5FCD"/>
    <w:rsid w:val="00DF1ADA"/>
    <w:rsid w:val="00DF32DA"/>
    <w:rsid w:val="00DF38DF"/>
    <w:rsid w:val="00DF605F"/>
    <w:rsid w:val="00DF653D"/>
    <w:rsid w:val="00DF65DC"/>
    <w:rsid w:val="00DF65EF"/>
    <w:rsid w:val="00DF78A1"/>
    <w:rsid w:val="00E016F8"/>
    <w:rsid w:val="00E01D43"/>
    <w:rsid w:val="00E023C9"/>
    <w:rsid w:val="00E031A3"/>
    <w:rsid w:val="00E03874"/>
    <w:rsid w:val="00E0462D"/>
    <w:rsid w:val="00E04750"/>
    <w:rsid w:val="00E052C1"/>
    <w:rsid w:val="00E05990"/>
    <w:rsid w:val="00E05A57"/>
    <w:rsid w:val="00E06815"/>
    <w:rsid w:val="00E11E41"/>
    <w:rsid w:val="00E12C56"/>
    <w:rsid w:val="00E13E70"/>
    <w:rsid w:val="00E13EC3"/>
    <w:rsid w:val="00E140A3"/>
    <w:rsid w:val="00E161D6"/>
    <w:rsid w:val="00E17669"/>
    <w:rsid w:val="00E22214"/>
    <w:rsid w:val="00E22DC6"/>
    <w:rsid w:val="00E2622B"/>
    <w:rsid w:val="00E271D9"/>
    <w:rsid w:val="00E30099"/>
    <w:rsid w:val="00E301D6"/>
    <w:rsid w:val="00E30D8A"/>
    <w:rsid w:val="00E30E70"/>
    <w:rsid w:val="00E32066"/>
    <w:rsid w:val="00E3210D"/>
    <w:rsid w:val="00E32949"/>
    <w:rsid w:val="00E4771D"/>
    <w:rsid w:val="00E5049D"/>
    <w:rsid w:val="00E54629"/>
    <w:rsid w:val="00E5462A"/>
    <w:rsid w:val="00E54BA6"/>
    <w:rsid w:val="00E55854"/>
    <w:rsid w:val="00E56F21"/>
    <w:rsid w:val="00E60777"/>
    <w:rsid w:val="00E61C73"/>
    <w:rsid w:val="00E63D73"/>
    <w:rsid w:val="00E644A0"/>
    <w:rsid w:val="00E655A4"/>
    <w:rsid w:val="00E66962"/>
    <w:rsid w:val="00E66F1C"/>
    <w:rsid w:val="00E706BB"/>
    <w:rsid w:val="00E71964"/>
    <w:rsid w:val="00E71CFE"/>
    <w:rsid w:val="00E76AC1"/>
    <w:rsid w:val="00E7712C"/>
    <w:rsid w:val="00E80D5D"/>
    <w:rsid w:val="00E8136B"/>
    <w:rsid w:val="00E8281E"/>
    <w:rsid w:val="00E8283D"/>
    <w:rsid w:val="00E83584"/>
    <w:rsid w:val="00E84E89"/>
    <w:rsid w:val="00E8637F"/>
    <w:rsid w:val="00E87FDB"/>
    <w:rsid w:val="00E90ECC"/>
    <w:rsid w:val="00E91310"/>
    <w:rsid w:val="00E922BC"/>
    <w:rsid w:val="00E92EF1"/>
    <w:rsid w:val="00E9398C"/>
    <w:rsid w:val="00E96EBE"/>
    <w:rsid w:val="00E97BB1"/>
    <w:rsid w:val="00E97FB7"/>
    <w:rsid w:val="00EA0BA4"/>
    <w:rsid w:val="00EA3BB8"/>
    <w:rsid w:val="00EA5B9B"/>
    <w:rsid w:val="00EA73BF"/>
    <w:rsid w:val="00EB0E2A"/>
    <w:rsid w:val="00EB2FD4"/>
    <w:rsid w:val="00EB3989"/>
    <w:rsid w:val="00EB42BC"/>
    <w:rsid w:val="00EB4B72"/>
    <w:rsid w:val="00EC27FA"/>
    <w:rsid w:val="00EC304F"/>
    <w:rsid w:val="00EC5935"/>
    <w:rsid w:val="00EC5A6A"/>
    <w:rsid w:val="00EC73A0"/>
    <w:rsid w:val="00ED0A07"/>
    <w:rsid w:val="00ED19F6"/>
    <w:rsid w:val="00ED25EB"/>
    <w:rsid w:val="00ED2A4C"/>
    <w:rsid w:val="00ED2CD8"/>
    <w:rsid w:val="00ED2EA8"/>
    <w:rsid w:val="00ED3856"/>
    <w:rsid w:val="00ED4832"/>
    <w:rsid w:val="00ED5FC9"/>
    <w:rsid w:val="00ED6864"/>
    <w:rsid w:val="00ED6A32"/>
    <w:rsid w:val="00ED7020"/>
    <w:rsid w:val="00EE0D06"/>
    <w:rsid w:val="00EE1175"/>
    <w:rsid w:val="00EE2754"/>
    <w:rsid w:val="00EE3890"/>
    <w:rsid w:val="00EE3E6F"/>
    <w:rsid w:val="00EE4EDD"/>
    <w:rsid w:val="00EF05EE"/>
    <w:rsid w:val="00EF290F"/>
    <w:rsid w:val="00EF2C4C"/>
    <w:rsid w:val="00EF35A8"/>
    <w:rsid w:val="00EF4DF2"/>
    <w:rsid w:val="00EF5525"/>
    <w:rsid w:val="00EF5748"/>
    <w:rsid w:val="00EF592B"/>
    <w:rsid w:val="00EF7174"/>
    <w:rsid w:val="00EF78A0"/>
    <w:rsid w:val="00F0160A"/>
    <w:rsid w:val="00F01F76"/>
    <w:rsid w:val="00F0290D"/>
    <w:rsid w:val="00F0712A"/>
    <w:rsid w:val="00F102C4"/>
    <w:rsid w:val="00F112C3"/>
    <w:rsid w:val="00F11343"/>
    <w:rsid w:val="00F115AF"/>
    <w:rsid w:val="00F13014"/>
    <w:rsid w:val="00F13FA7"/>
    <w:rsid w:val="00F1400B"/>
    <w:rsid w:val="00F172F8"/>
    <w:rsid w:val="00F17514"/>
    <w:rsid w:val="00F202FD"/>
    <w:rsid w:val="00F221C6"/>
    <w:rsid w:val="00F23E6C"/>
    <w:rsid w:val="00F24C6B"/>
    <w:rsid w:val="00F270D8"/>
    <w:rsid w:val="00F31564"/>
    <w:rsid w:val="00F32F1C"/>
    <w:rsid w:val="00F33AA9"/>
    <w:rsid w:val="00F34D98"/>
    <w:rsid w:val="00F353CC"/>
    <w:rsid w:val="00F410A7"/>
    <w:rsid w:val="00F43A81"/>
    <w:rsid w:val="00F43B65"/>
    <w:rsid w:val="00F44B4C"/>
    <w:rsid w:val="00F45C0F"/>
    <w:rsid w:val="00F45FB7"/>
    <w:rsid w:val="00F460DA"/>
    <w:rsid w:val="00F469D3"/>
    <w:rsid w:val="00F4772D"/>
    <w:rsid w:val="00F5110A"/>
    <w:rsid w:val="00F53F9F"/>
    <w:rsid w:val="00F5509B"/>
    <w:rsid w:val="00F558F6"/>
    <w:rsid w:val="00F61770"/>
    <w:rsid w:val="00F71A80"/>
    <w:rsid w:val="00F7298A"/>
    <w:rsid w:val="00F72A42"/>
    <w:rsid w:val="00F72CC9"/>
    <w:rsid w:val="00F73455"/>
    <w:rsid w:val="00F74305"/>
    <w:rsid w:val="00F756AF"/>
    <w:rsid w:val="00F77001"/>
    <w:rsid w:val="00F774C8"/>
    <w:rsid w:val="00F82DCA"/>
    <w:rsid w:val="00F852D5"/>
    <w:rsid w:val="00F867EE"/>
    <w:rsid w:val="00F86D7B"/>
    <w:rsid w:val="00F86F51"/>
    <w:rsid w:val="00F91DB3"/>
    <w:rsid w:val="00F92508"/>
    <w:rsid w:val="00F92C9D"/>
    <w:rsid w:val="00F9337E"/>
    <w:rsid w:val="00F939AF"/>
    <w:rsid w:val="00F93A93"/>
    <w:rsid w:val="00F9410B"/>
    <w:rsid w:val="00F9446B"/>
    <w:rsid w:val="00F94ABC"/>
    <w:rsid w:val="00F94BB3"/>
    <w:rsid w:val="00F955F3"/>
    <w:rsid w:val="00F978DF"/>
    <w:rsid w:val="00FA08E1"/>
    <w:rsid w:val="00FA0AAD"/>
    <w:rsid w:val="00FA22DC"/>
    <w:rsid w:val="00FA332F"/>
    <w:rsid w:val="00FA36C6"/>
    <w:rsid w:val="00FA3C61"/>
    <w:rsid w:val="00FB219D"/>
    <w:rsid w:val="00FB343F"/>
    <w:rsid w:val="00FB5BD9"/>
    <w:rsid w:val="00FB65E0"/>
    <w:rsid w:val="00FC0959"/>
    <w:rsid w:val="00FC0DEB"/>
    <w:rsid w:val="00FC216F"/>
    <w:rsid w:val="00FC37C9"/>
    <w:rsid w:val="00FC3A2F"/>
    <w:rsid w:val="00FC4421"/>
    <w:rsid w:val="00FC588F"/>
    <w:rsid w:val="00FC6890"/>
    <w:rsid w:val="00FC71A3"/>
    <w:rsid w:val="00FC7639"/>
    <w:rsid w:val="00FC7970"/>
    <w:rsid w:val="00FD0818"/>
    <w:rsid w:val="00FD1939"/>
    <w:rsid w:val="00FD44D8"/>
    <w:rsid w:val="00FD51AB"/>
    <w:rsid w:val="00FD630A"/>
    <w:rsid w:val="00FE1CFE"/>
    <w:rsid w:val="00FE2F81"/>
    <w:rsid w:val="00FE386D"/>
    <w:rsid w:val="00FE5652"/>
    <w:rsid w:val="00FE6B5D"/>
    <w:rsid w:val="00FE76A6"/>
    <w:rsid w:val="00FE7B49"/>
    <w:rsid w:val="00FF574C"/>
    <w:rsid w:val="00FF5E44"/>
    <w:rsid w:val="00FF7F8F"/>
    <w:rsid w:val="089DCB69"/>
    <w:rsid w:val="0EDE1674"/>
    <w:rsid w:val="1941160A"/>
    <w:rsid w:val="1DD93810"/>
    <w:rsid w:val="235B916B"/>
    <w:rsid w:val="2E6A56ED"/>
    <w:rsid w:val="3763620A"/>
    <w:rsid w:val="3AE19E65"/>
    <w:rsid w:val="3F24C148"/>
    <w:rsid w:val="45BD312C"/>
    <w:rsid w:val="45F9347D"/>
    <w:rsid w:val="46864313"/>
    <w:rsid w:val="4E1BD4CA"/>
    <w:rsid w:val="4F39E75C"/>
    <w:rsid w:val="50059D41"/>
    <w:rsid w:val="552B4788"/>
    <w:rsid w:val="55AE2DDA"/>
    <w:rsid w:val="5A09856A"/>
    <w:rsid w:val="5D460784"/>
    <w:rsid w:val="66EC8523"/>
    <w:rsid w:val="6B05BB67"/>
    <w:rsid w:val="6C92A356"/>
    <w:rsid w:val="6FC2E12A"/>
    <w:rsid w:val="6FC2E82E"/>
    <w:rsid w:val="71454680"/>
    <w:rsid w:val="76C59DC5"/>
    <w:rsid w:val="7C41B1AE"/>
    <w:rsid w:val="7F6A4E28"/>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FAB38"/>
  <w15:docId w15:val="{02CDD530-5243-4DDE-9681-AA32FCA31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30D3F"/>
    <w:pPr>
      <w:spacing w:after="200" w:line="276" w:lineRule="auto"/>
    </w:pPr>
    <w:rPr>
      <w:sz w:val="22"/>
      <w:szCs w:val="22"/>
      <w:lang w:eastAsia="en-US"/>
    </w:rPr>
  </w:style>
  <w:style w:type="paragraph" w:styleId="Nagwek2">
    <w:name w:val="heading 2"/>
    <w:basedOn w:val="Normalny"/>
    <w:next w:val="Normalny"/>
    <w:link w:val="Nagwek2Znak"/>
    <w:qFormat/>
    <w:rsid w:val="00283FD7"/>
    <w:pPr>
      <w:keepNext/>
      <w:spacing w:before="240" w:after="60" w:line="240" w:lineRule="auto"/>
      <w:outlineLvl w:val="1"/>
    </w:pPr>
    <w:rPr>
      <w:rFonts w:ascii="Cambria" w:eastAsia="Times New Roman" w:hAnsi="Cambria"/>
      <w:b/>
      <w:bCs/>
      <w:i/>
      <w:iCs/>
      <w:sz w:val="28"/>
      <w:szCs w:val="28"/>
      <w:lang w:val="x-none" w:eastAsia="x-none"/>
    </w:rPr>
  </w:style>
  <w:style w:type="paragraph" w:styleId="Nagwek3">
    <w:name w:val="heading 3"/>
    <w:basedOn w:val="Normalny"/>
    <w:next w:val="Normalny"/>
    <w:link w:val="Nagwek3Znak"/>
    <w:uiPriority w:val="9"/>
    <w:qFormat/>
    <w:rsid w:val="00283FD7"/>
    <w:pPr>
      <w:keepNext/>
      <w:spacing w:before="240" w:after="60"/>
      <w:outlineLvl w:val="2"/>
    </w:pPr>
    <w:rPr>
      <w:rFonts w:ascii="Cambria" w:eastAsia="Times New Roman" w:hAnsi="Cambria"/>
      <w:b/>
      <w:bCs/>
      <w:sz w:val="26"/>
      <w:szCs w:val="26"/>
      <w:lang w:val="x-none"/>
    </w:rPr>
  </w:style>
  <w:style w:type="paragraph" w:styleId="Nagwek4">
    <w:name w:val="heading 4"/>
    <w:basedOn w:val="Normalny"/>
    <w:next w:val="Normalny"/>
    <w:link w:val="Nagwek4Znak"/>
    <w:uiPriority w:val="9"/>
    <w:qFormat/>
    <w:rsid w:val="00283FD7"/>
    <w:pPr>
      <w:keepNext/>
      <w:spacing w:before="240" w:after="60"/>
      <w:outlineLvl w:val="3"/>
    </w:pPr>
    <w:rPr>
      <w:rFonts w:eastAsia="Times New Roman"/>
      <w:b/>
      <w:bCs/>
      <w:sz w:val="28"/>
      <w:szCs w:val="28"/>
      <w:lang w:val="x-none"/>
    </w:rPr>
  </w:style>
  <w:style w:type="paragraph" w:styleId="Nagwek6">
    <w:name w:val="heading 6"/>
    <w:basedOn w:val="Normalny"/>
    <w:next w:val="Normalny"/>
    <w:link w:val="Nagwek6Znak"/>
    <w:qFormat/>
    <w:rsid w:val="00283FD7"/>
    <w:pPr>
      <w:spacing w:before="240" w:after="60" w:line="240" w:lineRule="auto"/>
      <w:outlineLvl w:val="5"/>
    </w:pPr>
    <w:rPr>
      <w:rFonts w:eastAsia="Times New Roman"/>
      <w:b/>
      <w:bCs/>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Podtytu">
    <w:name w:val="Subtitle"/>
    <w:basedOn w:val="Normalny"/>
    <w:next w:val="Tekstpodstawowy"/>
    <w:link w:val="PodtytuZnak"/>
    <w:qFormat/>
    <w:rsid w:val="00F13014"/>
    <w:pPr>
      <w:suppressAutoHyphens/>
      <w:spacing w:after="0" w:line="240" w:lineRule="auto"/>
      <w:ind w:left="284" w:right="-851"/>
      <w:jc w:val="center"/>
    </w:pPr>
    <w:rPr>
      <w:rFonts w:ascii="Arial" w:eastAsia="Times New Roman" w:hAnsi="Arial"/>
      <w:b/>
      <w:bCs/>
      <w:sz w:val="24"/>
      <w:szCs w:val="20"/>
      <w:lang w:val="x-none" w:eastAsia="ar-SA"/>
    </w:rPr>
  </w:style>
  <w:style w:type="character" w:customStyle="1" w:styleId="PodtytuZnak">
    <w:name w:val="Podtytuł Znak"/>
    <w:link w:val="Podtytu"/>
    <w:rsid w:val="00F13014"/>
    <w:rPr>
      <w:rFonts w:ascii="Arial" w:eastAsia="Times New Roman" w:hAnsi="Arial" w:cs="Arial"/>
      <w:b/>
      <w:bCs/>
      <w:sz w:val="24"/>
      <w:lang w:eastAsia="ar-SA"/>
    </w:rPr>
  </w:style>
  <w:style w:type="paragraph" w:styleId="Tekstpodstawowy">
    <w:name w:val="Body Text"/>
    <w:aliases w:val="Znak"/>
    <w:basedOn w:val="Normalny"/>
    <w:link w:val="TekstpodstawowyZnak"/>
    <w:unhideWhenUsed/>
    <w:rsid w:val="00EE3890"/>
    <w:pPr>
      <w:spacing w:after="120" w:line="240" w:lineRule="auto"/>
    </w:pPr>
    <w:rPr>
      <w:sz w:val="20"/>
      <w:szCs w:val="20"/>
      <w:lang w:eastAsia="pl-PL"/>
    </w:rPr>
  </w:style>
  <w:style w:type="character" w:customStyle="1" w:styleId="TekstpodstawowyZnak">
    <w:name w:val="Tekst podstawowy Znak"/>
    <w:aliases w:val="Znak Znak"/>
    <w:link w:val="Tekstpodstawowy"/>
    <w:rsid w:val="00F13014"/>
  </w:style>
  <w:style w:type="paragraph" w:styleId="Tekstprzypisudolnego">
    <w:name w:val="footnote text"/>
    <w:basedOn w:val="Normalny"/>
    <w:link w:val="TekstprzypisudolnegoZnak"/>
    <w:uiPriority w:val="99"/>
    <w:unhideWhenUsed/>
    <w:rsid w:val="00180408"/>
    <w:rPr>
      <w:sz w:val="20"/>
      <w:szCs w:val="20"/>
      <w:lang w:val="x-none"/>
    </w:rPr>
  </w:style>
  <w:style w:type="character" w:customStyle="1" w:styleId="TekstprzypisudolnegoZnak">
    <w:name w:val="Tekst przypisu dolnego Znak"/>
    <w:link w:val="Tekstprzypisudolnego"/>
    <w:uiPriority w:val="99"/>
    <w:rsid w:val="00180408"/>
    <w:rPr>
      <w:lang w:eastAsia="en-US"/>
    </w:rPr>
  </w:style>
  <w:style w:type="character" w:styleId="Odwoanieprzypisudolnego">
    <w:name w:val="footnote reference"/>
    <w:uiPriority w:val="99"/>
    <w:unhideWhenUsed/>
    <w:rsid w:val="00180408"/>
    <w:rPr>
      <w:vertAlign w:val="superscript"/>
    </w:rPr>
  </w:style>
  <w:style w:type="paragraph" w:styleId="Tytu">
    <w:name w:val="Title"/>
    <w:basedOn w:val="Normalny"/>
    <w:link w:val="TytuZnak"/>
    <w:qFormat/>
    <w:rsid w:val="00B77811"/>
    <w:pPr>
      <w:widowControl w:val="0"/>
      <w:spacing w:before="240" w:after="60" w:line="240" w:lineRule="auto"/>
      <w:jc w:val="center"/>
    </w:pPr>
    <w:rPr>
      <w:rFonts w:ascii="Arial" w:eastAsia="Times New Roman" w:hAnsi="Arial"/>
      <w:b/>
      <w:kern w:val="28"/>
      <w:sz w:val="32"/>
      <w:szCs w:val="20"/>
      <w:lang w:val="x-none" w:eastAsia="x-none"/>
    </w:rPr>
  </w:style>
  <w:style w:type="character" w:customStyle="1" w:styleId="TytuZnak">
    <w:name w:val="Tytuł Znak"/>
    <w:link w:val="Tytu"/>
    <w:rsid w:val="00B77811"/>
    <w:rPr>
      <w:rFonts w:ascii="Arial" w:eastAsia="Times New Roman" w:hAnsi="Arial"/>
      <w:b/>
      <w:kern w:val="28"/>
      <w:sz w:val="32"/>
      <w:lang w:val="x-none" w:eastAsia="x-none"/>
    </w:rPr>
  </w:style>
  <w:style w:type="paragraph" w:styleId="Nagwek">
    <w:name w:val="header"/>
    <w:basedOn w:val="Normalny"/>
    <w:link w:val="NagwekZnak"/>
    <w:uiPriority w:val="99"/>
    <w:unhideWhenUsed/>
    <w:rsid w:val="00B57ED3"/>
    <w:pPr>
      <w:tabs>
        <w:tab w:val="center" w:pos="4536"/>
        <w:tab w:val="right" w:pos="9072"/>
      </w:tabs>
    </w:pPr>
    <w:rPr>
      <w:lang w:val="x-none"/>
    </w:rPr>
  </w:style>
  <w:style w:type="character" w:customStyle="1" w:styleId="NagwekZnak">
    <w:name w:val="Nagłówek Znak"/>
    <w:link w:val="Nagwek"/>
    <w:uiPriority w:val="99"/>
    <w:rsid w:val="00B57ED3"/>
    <w:rPr>
      <w:sz w:val="22"/>
      <w:szCs w:val="22"/>
      <w:lang w:eastAsia="en-US"/>
    </w:rPr>
  </w:style>
  <w:style w:type="paragraph" w:styleId="Stopka">
    <w:name w:val="footer"/>
    <w:basedOn w:val="Normalny"/>
    <w:link w:val="StopkaZnak"/>
    <w:uiPriority w:val="99"/>
    <w:unhideWhenUsed/>
    <w:rsid w:val="00B57ED3"/>
    <w:pPr>
      <w:tabs>
        <w:tab w:val="center" w:pos="4536"/>
        <w:tab w:val="right" w:pos="9072"/>
      </w:tabs>
    </w:pPr>
    <w:rPr>
      <w:lang w:val="x-none"/>
    </w:rPr>
  </w:style>
  <w:style w:type="character" w:customStyle="1" w:styleId="StopkaZnak">
    <w:name w:val="Stopka Znak"/>
    <w:link w:val="Stopka"/>
    <w:uiPriority w:val="99"/>
    <w:rsid w:val="00B57ED3"/>
    <w:rPr>
      <w:sz w:val="22"/>
      <w:szCs w:val="22"/>
      <w:lang w:eastAsia="en-US"/>
    </w:rPr>
  </w:style>
  <w:style w:type="paragraph" w:styleId="Tekstkomentarza">
    <w:name w:val="annotation text"/>
    <w:basedOn w:val="Normalny"/>
    <w:link w:val="TekstkomentarzaZnak"/>
    <w:uiPriority w:val="99"/>
    <w:unhideWhenUsed/>
    <w:rsid w:val="00136873"/>
    <w:rPr>
      <w:sz w:val="20"/>
      <w:szCs w:val="20"/>
      <w:lang w:val="x-none"/>
    </w:rPr>
  </w:style>
  <w:style w:type="character" w:customStyle="1" w:styleId="TekstkomentarzaZnak">
    <w:name w:val="Tekst komentarza Znak"/>
    <w:link w:val="Tekstkomentarza"/>
    <w:uiPriority w:val="99"/>
    <w:rsid w:val="00136873"/>
    <w:rPr>
      <w:lang w:eastAsia="en-US"/>
    </w:rPr>
  </w:style>
  <w:style w:type="character" w:styleId="Odwoaniedokomentarza">
    <w:name w:val="annotation reference"/>
    <w:uiPriority w:val="99"/>
    <w:unhideWhenUsed/>
    <w:rsid w:val="00435F22"/>
    <w:rPr>
      <w:sz w:val="16"/>
      <w:szCs w:val="16"/>
    </w:rPr>
  </w:style>
  <w:style w:type="paragraph" w:styleId="Tekstdymka">
    <w:name w:val="Balloon Text"/>
    <w:basedOn w:val="Normalny"/>
    <w:link w:val="TekstdymkaZnak"/>
    <w:uiPriority w:val="99"/>
    <w:semiHidden/>
    <w:unhideWhenUsed/>
    <w:rsid w:val="008B2009"/>
    <w:pPr>
      <w:spacing w:after="0" w:line="240" w:lineRule="auto"/>
    </w:pPr>
    <w:rPr>
      <w:rFonts w:ascii="Tahoma" w:hAnsi="Tahoma"/>
      <w:sz w:val="16"/>
      <w:szCs w:val="16"/>
      <w:lang w:val="x-none"/>
    </w:rPr>
  </w:style>
  <w:style w:type="character" w:customStyle="1" w:styleId="TekstdymkaZnak">
    <w:name w:val="Tekst dymka Znak"/>
    <w:link w:val="Tekstdymka"/>
    <w:uiPriority w:val="99"/>
    <w:semiHidden/>
    <w:rsid w:val="008B2009"/>
    <w:rPr>
      <w:rFonts w:ascii="Tahoma" w:hAnsi="Tahoma" w:cs="Tahoma"/>
      <w:sz w:val="16"/>
      <w:szCs w:val="16"/>
      <w:lang w:eastAsia="en-US"/>
    </w:rPr>
  </w:style>
  <w:style w:type="paragraph" w:styleId="Tekstpodstawowywcity">
    <w:name w:val="Body Text Indent"/>
    <w:basedOn w:val="Normalny"/>
    <w:link w:val="TekstpodstawowywcityZnak"/>
    <w:unhideWhenUsed/>
    <w:rsid w:val="00EE3890"/>
    <w:pPr>
      <w:spacing w:after="0" w:line="240" w:lineRule="auto"/>
      <w:ind w:left="567" w:hanging="567"/>
      <w:jc w:val="both"/>
    </w:pPr>
    <w:rPr>
      <w:rFonts w:ascii="Times New Roman" w:eastAsia="Times New Roman" w:hAnsi="Times New Roman"/>
      <w:sz w:val="24"/>
      <w:szCs w:val="20"/>
      <w:lang w:val="x-none" w:eastAsia="x-none"/>
    </w:rPr>
  </w:style>
  <w:style w:type="character" w:customStyle="1" w:styleId="TekstpodstawowywcityZnak">
    <w:name w:val="Tekst podstawowy wcięty Znak"/>
    <w:link w:val="Tekstpodstawowywcity"/>
    <w:rsid w:val="0013369F"/>
    <w:rPr>
      <w:rFonts w:ascii="Times New Roman" w:eastAsia="Times New Roman" w:hAnsi="Times New Roman"/>
      <w:sz w:val="24"/>
    </w:rPr>
  </w:style>
  <w:style w:type="character" w:customStyle="1" w:styleId="Nagwek2Znak">
    <w:name w:val="Nagłówek 2 Znak"/>
    <w:link w:val="Nagwek2"/>
    <w:rsid w:val="001364CD"/>
    <w:rPr>
      <w:rFonts w:ascii="Cambria" w:eastAsia="Times New Roman" w:hAnsi="Cambria"/>
      <w:b/>
      <w:bCs/>
      <w:i/>
      <w:iCs/>
      <w:sz w:val="28"/>
      <w:szCs w:val="28"/>
      <w:lang w:val="x-none" w:eastAsia="x-none"/>
    </w:rPr>
  </w:style>
  <w:style w:type="character" w:customStyle="1" w:styleId="Nagwek3Znak">
    <w:name w:val="Nagłówek 3 Znak"/>
    <w:link w:val="Nagwek3"/>
    <w:uiPriority w:val="9"/>
    <w:rsid w:val="001364CD"/>
    <w:rPr>
      <w:rFonts w:ascii="Cambria" w:eastAsia="Times New Roman" w:hAnsi="Cambria"/>
      <w:b/>
      <w:bCs/>
      <w:sz w:val="26"/>
      <w:szCs w:val="26"/>
      <w:lang w:val="x-none" w:eastAsia="en-US"/>
    </w:rPr>
  </w:style>
  <w:style w:type="character" w:customStyle="1" w:styleId="Nagwek4Znak">
    <w:name w:val="Nagłówek 4 Znak"/>
    <w:link w:val="Nagwek4"/>
    <w:uiPriority w:val="9"/>
    <w:rsid w:val="001364CD"/>
    <w:rPr>
      <w:rFonts w:eastAsia="Times New Roman"/>
      <w:b/>
      <w:bCs/>
      <w:sz w:val="28"/>
      <w:szCs w:val="28"/>
      <w:lang w:val="x-none" w:eastAsia="en-US"/>
    </w:rPr>
  </w:style>
  <w:style w:type="character" w:customStyle="1" w:styleId="Nagwek6Znak">
    <w:name w:val="Nagłówek 6 Znak"/>
    <w:link w:val="Nagwek6"/>
    <w:rsid w:val="001364CD"/>
    <w:rPr>
      <w:rFonts w:eastAsia="Times New Roman"/>
      <w:b/>
      <w:bCs/>
      <w:sz w:val="22"/>
      <w:szCs w:val="22"/>
      <w:lang w:val="x-none" w:eastAsia="x-none"/>
    </w:rPr>
  </w:style>
  <w:style w:type="character" w:customStyle="1" w:styleId="TekstpodstawowyZnak1">
    <w:name w:val="Tekst podstawowy Znak1"/>
    <w:uiPriority w:val="99"/>
    <w:semiHidden/>
    <w:rsid w:val="001364CD"/>
    <w:rPr>
      <w:sz w:val="22"/>
      <w:szCs w:val="22"/>
      <w:lang w:eastAsia="en-US"/>
    </w:rPr>
  </w:style>
  <w:style w:type="paragraph" w:styleId="Tekstpodstawowy2">
    <w:name w:val="Body Text 2"/>
    <w:basedOn w:val="Normalny"/>
    <w:link w:val="Tekstpodstawowy2Znak"/>
    <w:semiHidden/>
    <w:unhideWhenUsed/>
    <w:rsid w:val="001364CD"/>
    <w:pPr>
      <w:spacing w:after="120" w:line="480" w:lineRule="auto"/>
    </w:pPr>
    <w:rPr>
      <w:rFonts w:ascii="Times New Roman" w:eastAsia="Times New Roman" w:hAnsi="Times New Roman"/>
      <w:sz w:val="24"/>
      <w:szCs w:val="24"/>
      <w:lang w:val="x-none" w:eastAsia="x-none"/>
    </w:rPr>
  </w:style>
  <w:style w:type="character" w:customStyle="1" w:styleId="Tekstpodstawowy2Znak">
    <w:name w:val="Tekst podstawowy 2 Znak"/>
    <w:link w:val="Tekstpodstawowy2"/>
    <w:semiHidden/>
    <w:rsid w:val="001364CD"/>
    <w:rPr>
      <w:rFonts w:ascii="Times New Roman" w:eastAsia="Times New Roman" w:hAnsi="Times New Roman"/>
      <w:sz w:val="24"/>
      <w:szCs w:val="24"/>
    </w:rPr>
  </w:style>
  <w:style w:type="paragraph" w:customStyle="1" w:styleId="Tekstpodstawowywcity31">
    <w:name w:val="Tekst podstawowy wcięty 31"/>
    <w:basedOn w:val="Normalny"/>
    <w:rsid w:val="001364CD"/>
    <w:pPr>
      <w:spacing w:after="0" w:line="240" w:lineRule="auto"/>
      <w:ind w:left="284" w:hanging="284"/>
      <w:jc w:val="both"/>
    </w:pPr>
    <w:rPr>
      <w:rFonts w:ascii="Times New Roman" w:eastAsia="Times New Roman" w:hAnsi="Times New Roman"/>
      <w:szCs w:val="20"/>
      <w:lang w:eastAsia="pl-PL"/>
    </w:rPr>
  </w:style>
  <w:style w:type="paragraph" w:customStyle="1" w:styleId="Tekstpodstawowy21">
    <w:name w:val="Tekst podstawowy 21"/>
    <w:basedOn w:val="Normalny"/>
    <w:rsid w:val="001364CD"/>
    <w:pPr>
      <w:tabs>
        <w:tab w:val="left" w:pos="142"/>
        <w:tab w:val="left" w:pos="284"/>
      </w:tabs>
      <w:spacing w:after="0" w:line="240" w:lineRule="auto"/>
      <w:ind w:left="284" w:hanging="284"/>
      <w:jc w:val="both"/>
    </w:pPr>
    <w:rPr>
      <w:rFonts w:ascii="Times New Roman" w:eastAsia="Times New Roman" w:hAnsi="Times New Roman"/>
      <w:sz w:val="20"/>
      <w:szCs w:val="20"/>
      <w:lang w:eastAsia="pl-PL"/>
    </w:rPr>
  </w:style>
  <w:style w:type="paragraph" w:customStyle="1" w:styleId="Tekstpodstawowywcity21">
    <w:name w:val="Tekst podstawowy wcięty 21"/>
    <w:basedOn w:val="Normalny"/>
    <w:rsid w:val="001364CD"/>
    <w:pPr>
      <w:spacing w:after="0" w:line="240" w:lineRule="auto"/>
      <w:ind w:left="284" w:hanging="284"/>
    </w:pPr>
    <w:rPr>
      <w:rFonts w:ascii="Times New Roman" w:eastAsia="Times New Roman" w:hAnsi="Times New Roman"/>
      <w:sz w:val="20"/>
      <w:szCs w:val="20"/>
      <w:lang w:eastAsia="pl-PL"/>
    </w:rPr>
  </w:style>
  <w:style w:type="paragraph" w:customStyle="1" w:styleId="Tekstpodstawowy31">
    <w:name w:val="Tekst podstawowy 31"/>
    <w:basedOn w:val="Normalny"/>
    <w:rsid w:val="001364CD"/>
    <w:pPr>
      <w:spacing w:after="0" w:line="240" w:lineRule="auto"/>
      <w:jc w:val="both"/>
    </w:pPr>
    <w:rPr>
      <w:rFonts w:ascii="Times New Roman" w:eastAsia="Times New Roman" w:hAnsi="Times New Roman"/>
      <w:sz w:val="24"/>
      <w:szCs w:val="20"/>
      <w:lang w:eastAsia="pl-PL"/>
    </w:rPr>
  </w:style>
  <w:style w:type="paragraph" w:styleId="Tematkomentarza">
    <w:name w:val="annotation subject"/>
    <w:basedOn w:val="Tekstkomentarza"/>
    <w:next w:val="Tekstkomentarza"/>
    <w:link w:val="TematkomentarzaZnak"/>
    <w:uiPriority w:val="99"/>
    <w:semiHidden/>
    <w:unhideWhenUsed/>
    <w:rsid w:val="001364CD"/>
    <w:rPr>
      <w:b/>
      <w:bCs/>
    </w:rPr>
  </w:style>
  <w:style w:type="character" w:customStyle="1" w:styleId="TematkomentarzaZnak">
    <w:name w:val="Temat komentarza Znak"/>
    <w:link w:val="Tematkomentarza"/>
    <w:uiPriority w:val="99"/>
    <w:semiHidden/>
    <w:rsid w:val="001364CD"/>
    <w:rPr>
      <w:b/>
      <w:bCs/>
      <w:lang w:eastAsia="en-US"/>
    </w:rPr>
  </w:style>
  <w:style w:type="paragraph" w:styleId="Akapitzlist">
    <w:name w:val="List Paragraph"/>
    <w:aliases w:val="Normal,Akapit z listą3,Akapit z listą31,Podsis rysunku,Normalny1,HŁ_Bullet1,lp1,Tytuły,Normalny2,List Paragraph,Akapit z listą1,Normalny3,Normalny4,Normalny5,Akapit z listą;1_literowka,Literowanie,1_literowka,Punktowanie,Nag1,Numerowanie"/>
    <w:basedOn w:val="Normalny"/>
    <w:link w:val="AkapitzlistZnak"/>
    <w:uiPriority w:val="34"/>
    <w:qFormat/>
    <w:rsid w:val="001364CD"/>
    <w:pPr>
      <w:spacing w:after="0" w:line="240" w:lineRule="auto"/>
      <w:ind w:left="720"/>
    </w:pPr>
    <w:rPr>
      <w:lang w:eastAsia="pl-PL"/>
    </w:rPr>
  </w:style>
  <w:style w:type="paragraph" w:styleId="Bezodstpw">
    <w:name w:val="No Spacing"/>
    <w:uiPriority w:val="1"/>
    <w:qFormat/>
    <w:rsid w:val="001364CD"/>
    <w:rPr>
      <w:sz w:val="22"/>
      <w:szCs w:val="22"/>
      <w:lang w:eastAsia="en-US"/>
    </w:rPr>
  </w:style>
  <w:style w:type="paragraph" w:customStyle="1" w:styleId="Styl">
    <w:name w:val="Styl"/>
    <w:rsid w:val="001364CD"/>
    <w:pPr>
      <w:widowControl w:val="0"/>
      <w:autoSpaceDE w:val="0"/>
      <w:autoSpaceDN w:val="0"/>
      <w:adjustRightInd w:val="0"/>
    </w:pPr>
    <w:rPr>
      <w:rFonts w:ascii="Arial" w:eastAsia="Times New Roman" w:hAnsi="Arial" w:cs="Arial"/>
      <w:sz w:val="24"/>
      <w:szCs w:val="24"/>
      <w:lang w:eastAsia="pl-PL"/>
    </w:rPr>
  </w:style>
  <w:style w:type="paragraph" w:customStyle="1" w:styleId="Tekstpodstawowy210">
    <w:name w:val="Tekst podstawowy 210"/>
    <w:basedOn w:val="Normalny"/>
    <w:uiPriority w:val="99"/>
    <w:rsid w:val="002A3571"/>
    <w:pPr>
      <w:overflowPunct w:val="0"/>
      <w:autoSpaceDE w:val="0"/>
      <w:spacing w:after="0" w:line="240" w:lineRule="auto"/>
      <w:jc w:val="both"/>
    </w:pPr>
    <w:rPr>
      <w:rFonts w:ascii="Times New Roman" w:eastAsia="Times New Roman" w:hAnsi="Times New Roman"/>
      <w:sz w:val="20"/>
      <w:szCs w:val="20"/>
      <w:lang w:eastAsia="pl-PL"/>
    </w:rPr>
  </w:style>
  <w:style w:type="paragraph" w:customStyle="1" w:styleId="BodyText22">
    <w:name w:val="Body Text 22"/>
    <w:basedOn w:val="Normalny"/>
    <w:rsid w:val="001364CD"/>
    <w:pPr>
      <w:widowControl w:val="0"/>
      <w:autoSpaceDE w:val="0"/>
      <w:autoSpaceDN w:val="0"/>
      <w:adjustRightInd w:val="0"/>
      <w:spacing w:after="0" w:line="360" w:lineRule="auto"/>
      <w:jc w:val="both"/>
    </w:pPr>
    <w:rPr>
      <w:rFonts w:ascii="Times New Roman" w:eastAsia="Times New Roman" w:hAnsi="Times New Roman"/>
      <w:sz w:val="20"/>
      <w:szCs w:val="24"/>
      <w:lang w:eastAsia="pl-PL"/>
    </w:rPr>
  </w:style>
  <w:style w:type="paragraph" w:customStyle="1" w:styleId="Style17">
    <w:name w:val="Style17"/>
    <w:basedOn w:val="Normalny"/>
    <w:rsid w:val="001364CD"/>
    <w:pPr>
      <w:widowControl w:val="0"/>
      <w:autoSpaceDE w:val="0"/>
      <w:autoSpaceDN w:val="0"/>
      <w:adjustRightInd w:val="0"/>
      <w:spacing w:after="0" w:line="276" w:lineRule="exact"/>
      <w:ind w:hanging="682"/>
      <w:jc w:val="both"/>
    </w:pPr>
    <w:rPr>
      <w:rFonts w:ascii="Times New Roman" w:eastAsia="Times New Roman" w:hAnsi="Times New Roman"/>
      <w:sz w:val="24"/>
      <w:szCs w:val="24"/>
      <w:lang w:eastAsia="pl-PL"/>
    </w:rPr>
  </w:style>
  <w:style w:type="character" w:customStyle="1" w:styleId="FontStyle32">
    <w:name w:val="Font Style32"/>
    <w:rsid w:val="001364CD"/>
    <w:rPr>
      <w:rFonts w:ascii="Times New Roman" w:hAnsi="Times New Roman" w:cs="Times New Roman" w:hint="default"/>
      <w:sz w:val="22"/>
      <w:szCs w:val="22"/>
    </w:rPr>
  </w:style>
  <w:style w:type="paragraph" w:styleId="Poprawka">
    <w:name w:val="Revision"/>
    <w:hidden/>
    <w:uiPriority w:val="99"/>
    <w:semiHidden/>
    <w:rsid w:val="001364CD"/>
    <w:rPr>
      <w:sz w:val="22"/>
      <w:szCs w:val="22"/>
      <w:lang w:eastAsia="en-US"/>
    </w:rPr>
  </w:style>
  <w:style w:type="paragraph" w:customStyle="1" w:styleId="Tekstpodstawowywcity32">
    <w:name w:val="Tekst podstawowy wcięty 32"/>
    <w:basedOn w:val="Normalny"/>
    <w:rsid w:val="002D1C57"/>
    <w:pPr>
      <w:spacing w:after="0" w:line="240" w:lineRule="auto"/>
      <w:ind w:left="284" w:hanging="284"/>
      <w:jc w:val="both"/>
    </w:pPr>
    <w:rPr>
      <w:rFonts w:ascii="Times New Roman" w:eastAsia="Times New Roman" w:hAnsi="Times New Roman"/>
      <w:szCs w:val="20"/>
      <w:lang w:eastAsia="pl-PL"/>
    </w:rPr>
  </w:style>
  <w:style w:type="paragraph" w:customStyle="1" w:styleId="Tekstpodstawowy22">
    <w:name w:val="Tekst podstawowy 22"/>
    <w:basedOn w:val="Normalny"/>
    <w:rsid w:val="002D1C57"/>
    <w:pPr>
      <w:tabs>
        <w:tab w:val="left" w:pos="142"/>
        <w:tab w:val="left" w:pos="284"/>
      </w:tabs>
      <w:spacing w:after="0" w:line="240" w:lineRule="auto"/>
      <w:ind w:left="284" w:hanging="284"/>
      <w:jc w:val="both"/>
    </w:pPr>
    <w:rPr>
      <w:rFonts w:ascii="Times New Roman" w:eastAsia="Times New Roman" w:hAnsi="Times New Roman"/>
      <w:sz w:val="20"/>
      <w:szCs w:val="20"/>
      <w:lang w:eastAsia="pl-PL"/>
    </w:rPr>
  </w:style>
  <w:style w:type="paragraph" w:customStyle="1" w:styleId="Tekstpodstawowywcity22">
    <w:name w:val="Tekst podstawowy wcięty 22"/>
    <w:basedOn w:val="Normalny"/>
    <w:rsid w:val="002D1C57"/>
    <w:pPr>
      <w:spacing w:after="0" w:line="240" w:lineRule="auto"/>
      <w:ind w:left="284" w:hanging="284"/>
    </w:pPr>
    <w:rPr>
      <w:rFonts w:ascii="Times New Roman" w:eastAsia="Times New Roman" w:hAnsi="Times New Roman"/>
      <w:sz w:val="20"/>
      <w:szCs w:val="20"/>
      <w:lang w:eastAsia="pl-PL"/>
    </w:rPr>
  </w:style>
  <w:style w:type="paragraph" w:customStyle="1" w:styleId="Tekstpodstawowy32">
    <w:name w:val="Tekst podstawowy 32"/>
    <w:basedOn w:val="Normalny"/>
    <w:rsid w:val="002D1C57"/>
    <w:pPr>
      <w:spacing w:after="0" w:line="240" w:lineRule="auto"/>
      <w:jc w:val="both"/>
    </w:pPr>
    <w:rPr>
      <w:rFonts w:ascii="Times New Roman" w:eastAsia="Times New Roman" w:hAnsi="Times New Roman"/>
      <w:sz w:val="24"/>
      <w:szCs w:val="20"/>
      <w:lang w:eastAsia="pl-PL"/>
    </w:rPr>
  </w:style>
  <w:style w:type="paragraph" w:styleId="Lista">
    <w:name w:val="List"/>
    <w:basedOn w:val="Normalny"/>
    <w:uiPriority w:val="99"/>
    <w:semiHidden/>
    <w:unhideWhenUsed/>
    <w:rsid w:val="000F49EF"/>
    <w:pPr>
      <w:ind w:left="283" w:hanging="283"/>
      <w:contextualSpacing/>
    </w:pPr>
  </w:style>
  <w:style w:type="character" w:customStyle="1" w:styleId="Znakiprzypiswdolnych">
    <w:name w:val="Znaki przypisów dolnych"/>
    <w:rsid w:val="00092DB6"/>
    <w:rPr>
      <w:vertAlign w:val="superscript"/>
    </w:rPr>
  </w:style>
  <w:style w:type="paragraph" w:customStyle="1" w:styleId="Bezformatowania">
    <w:name w:val="Bez formatowania"/>
    <w:rsid w:val="00092DB6"/>
    <w:pPr>
      <w:suppressAutoHyphens/>
    </w:pPr>
    <w:rPr>
      <w:rFonts w:ascii="Helvetica" w:eastAsia="ヒラギノ角ゴ Pro W3" w:hAnsi="Helvetica" w:cs="Helvetica"/>
      <w:color w:val="000000"/>
      <w:sz w:val="24"/>
      <w:lang w:eastAsia="zh-CN"/>
    </w:rPr>
  </w:style>
  <w:style w:type="paragraph" w:styleId="Tekstpodstawowywcity3">
    <w:name w:val="Body Text Indent 3"/>
    <w:basedOn w:val="Normalny"/>
    <w:link w:val="Tekstpodstawowywcity3Znak"/>
    <w:uiPriority w:val="99"/>
    <w:semiHidden/>
    <w:unhideWhenUsed/>
    <w:rsid w:val="00A734CB"/>
    <w:pPr>
      <w:spacing w:after="120"/>
      <w:ind w:left="283"/>
    </w:pPr>
    <w:rPr>
      <w:sz w:val="16"/>
      <w:szCs w:val="16"/>
    </w:rPr>
  </w:style>
  <w:style w:type="character" w:customStyle="1" w:styleId="Tekstpodstawowywcity3Znak">
    <w:name w:val="Tekst podstawowy wcięty 3 Znak"/>
    <w:link w:val="Tekstpodstawowywcity3"/>
    <w:uiPriority w:val="99"/>
    <w:semiHidden/>
    <w:rsid w:val="00A734CB"/>
    <w:rPr>
      <w:sz w:val="16"/>
      <w:szCs w:val="16"/>
      <w:lang w:eastAsia="en-US"/>
    </w:rPr>
  </w:style>
  <w:style w:type="numbering" w:customStyle="1" w:styleId="WWNum15">
    <w:name w:val="WWNum15"/>
    <w:basedOn w:val="Bezlisty"/>
    <w:rsid w:val="00BC3A5F"/>
    <w:pPr>
      <w:numPr>
        <w:numId w:val="20"/>
      </w:numPr>
    </w:pPr>
  </w:style>
  <w:style w:type="numbering" w:customStyle="1" w:styleId="WWNum10">
    <w:name w:val="WWNum10"/>
    <w:basedOn w:val="Bezlisty"/>
    <w:rsid w:val="00BC3A5F"/>
    <w:pPr>
      <w:numPr>
        <w:numId w:val="21"/>
      </w:numPr>
    </w:pPr>
  </w:style>
  <w:style w:type="paragraph" w:customStyle="1" w:styleId="Default">
    <w:name w:val="Default"/>
    <w:rsid w:val="00BC3A5F"/>
    <w:pPr>
      <w:autoSpaceDE w:val="0"/>
      <w:autoSpaceDN w:val="0"/>
      <w:adjustRightInd w:val="0"/>
    </w:pPr>
    <w:rPr>
      <w:rFonts w:ascii="Arial" w:eastAsia="Times New Roman" w:hAnsi="Arial" w:cs="Arial"/>
      <w:color w:val="000000"/>
      <w:sz w:val="24"/>
      <w:szCs w:val="24"/>
      <w:lang w:eastAsia="pl-PL"/>
    </w:rPr>
  </w:style>
  <w:style w:type="character" w:styleId="Hipercze">
    <w:name w:val="Hyperlink"/>
    <w:uiPriority w:val="99"/>
    <w:unhideWhenUsed/>
    <w:rsid w:val="00C42ED5"/>
    <w:rPr>
      <w:color w:val="0000FF"/>
      <w:u w:val="single"/>
    </w:rPr>
  </w:style>
  <w:style w:type="paragraph" w:styleId="NormalnyWeb">
    <w:name w:val="Normal (Web)"/>
    <w:basedOn w:val="Normalny"/>
    <w:uiPriority w:val="99"/>
    <w:unhideWhenUsed/>
    <w:rsid w:val="00AA7CB4"/>
    <w:pPr>
      <w:spacing w:before="100" w:beforeAutospacing="1" w:after="100" w:afterAutospacing="1" w:line="240" w:lineRule="auto"/>
    </w:pPr>
    <w:rPr>
      <w:rFonts w:ascii="Times New Roman" w:hAnsi="Times New Roman"/>
      <w:sz w:val="24"/>
      <w:szCs w:val="24"/>
      <w:lang w:eastAsia="pl-PL"/>
    </w:rPr>
  </w:style>
  <w:style w:type="paragraph" w:customStyle="1" w:styleId="paragraph">
    <w:name w:val="paragraph"/>
    <w:basedOn w:val="Normalny"/>
    <w:rsid w:val="00C6205C"/>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basedOn w:val="Domylnaczcionkaakapitu"/>
    <w:rsid w:val="00C6205C"/>
  </w:style>
  <w:style w:type="character" w:customStyle="1" w:styleId="contextualspellingandgrammarerror">
    <w:name w:val="contextualspellingandgrammarerror"/>
    <w:basedOn w:val="Domylnaczcionkaakapitu"/>
    <w:rsid w:val="00C6205C"/>
  </w:style>
  <w:style w:type="character" w:customStyle="1" w:styleId="eop">
    <w:name w:val="eop"/>
    <w:basedOn w:val="Domylnaczcionkaakapitu"/>
    <w:rsid w:val="00960ABC"/>
  </w:style>
  <w:style w:type="character" w:customStyle="1" w:styleId="scxw157428269">
    <w:name w:val="scxw157428269"/>
    <w:basedOn w:val="Domylnaczcionkaakapitu"/>
    <w:rsid w:val="00960ABC"/>
  </w:style>
  <w:style w:type="character" w:customStyle="1" w:styleId="superscript">
    <w:name w:val="superscript"/>
    <w:basedOn w:val="Domylnaczcionkaakapitu"/>
    <w:rsid w:val="00960ABC"/>
  </w:style>
  <w:style w:type="character" w:customStyle="1" w:styleId="spellingerror">
    <w:name w:val="spellingerror"/>
    <w:basedOn w:val="Domylnaczcionkaakapitu"/>
    <w:rsid w:val="00960ABC"/>
  </w:style>
  <w:style w:type="character" w:customStyle="1" w:styleId="AkapitzlistZnak">
    <w:name w:val="Akapit z listą Znak"/>
    <w:aliases w:val="Normal Znak,Akapit z listą3 Znak,Akapit z listą31 Znak,Podsis rysunku Znak,Normalny1 Znak,HŁ_Bullet1 Znak,lp1 Znak,Tytuły Znak,Normalny2 Znak,List Paragraph Znak,Akapit z listą1 Znak,Normalny3 Znak,Normalny4 Znak,Normalny5 Znak"/>
    <w:link w:val="Akapitzlist"/>
    <w:uiPriority w:val="34"/>
    <w:qFormat/>
    <w:locked/>
    <w:rsid w:val="00E4771D"/>
    <w:rPr>
      <w:sz w:val="22"/>
      <w:szCs w:val="22"/>
      <w:lang w:eastAsia="pl-PL"/>
    </w:rPr>
  </w:style>
  <w:style w:type="character" w:styleId="Nierozpoznanawzmianka">
    <w:name w:val="Unresolved Mention"/>
    <w:basedOn w:val="Domylnaczcionkaakapitu"/>
    <w:uiPriority w:val="99"/>
    <w:semiHidden/>
    <w:unhideWhenUsed/>
    <w:rsid w:val="00964C9F"/>
    <w:rPr>
      <w:color w:val="605E5C"/>
      <w:shd w:val="clear" w:color="auto" w:fill="E1DFDD"/>
    </w:rPr>
  </w:style>
  <w:style w:type="character" w:customStyle="1" w:styleId="Teksttreci">
    <w:name w:val="Tekst treści_"/>
    <w:basedOn w:val="Domylnaczcionkaakapitu"/>
    <w:link w:val="Teksttreci1"/>
    <w:uiPriority w:val="99"/>
    <w:locked/>
    <w:rsid w:val="00165B27"/>
    <w:rPr>
      <w:rFonts w:ascii="Arial" w:hAnsi="Arial" w:cs="Arial"/>
      <w:shd w:val="clear" w:color="auto" w:fill="FFFFFF"/>
    </w:rPr>
  </w:style>
  <w:style w:type="character" w:customStyle="1" w:styleId="Nagwek1">
    <w:name w:val="Nagłówek #1_"/>
    <w:basedOn w:val="Domylnaczcionkaakapitu"/>
    <w:link w:val="Nagwek10"/>
    <w:uiPriority w:val="99"/>
    <w:locked/>
    <w:rsid w:val="00165B27"/>
    <w:rPr>
      <w:rFonts w:ascii="Arial" w:hAnsi="Arial" w:cs="Arial"/>
      <w:b/>
      <w:bCs/>
      <w:shd w:val="clear" w:color="auto" w:fill="FFFFFF"/>
    </w:rPr>
  </w:style>
  <w:style w:type="paragraph" w:customStyle="1" w:styleId="Teksttreci1">
    <w:name w:val="Tekst treści1"/>
    <w:basedOn w:val="Normalny"/>
    <w:link w:val="Teksttreci"/>
    <w:uiPriority w:val="99"/>
    <w:rsid w:val="00165B27"/>
    <w:pPr>
      <w:widowControl w:val="0"/>
      <w:shd w:val="clear" w:color="auto" w:fill="FFFFFF"/>
      <w:spacing w:after="0" w:line="264" w:lineRule="exact"/>
      <w:ind w:hanging="440"/>
    </w:pPr>
    <w:rPr>
      <w:rFonts w:ascii="Arial" w:hAnsi="Arial" w:cs="Arial"/>
      <w:sz w:val="20"/>
      <w:szCs w:val="20"/>
      <w:lang w:eastAsia="ja-JP"/>
    </w:rPr>
  </w:style>
  <w:style w:type="paragraph" w:customStyle="1" w:styleId="Nagwek10">
    <w:name w:val="Nagłówek #1"/>
    <w:basedOn w:val="Normalny"/>
    <w:link w:val="Nagwek1"/>
    <w:uiPriority w:val="99"/>
    <w:rsid w:val="00165B27"/>
    <w:pPr>
      <w:widowControl w:val="0"/>
      <w:shd w:val="clear" w:color="auto" w:fill="FFFFFF"/>
      <w:spacing w:after="0" w:line="259" w:lineRule="exact"/>
      <w:jc w:val="center"/>
      <w:outlineLvl w:val="0"/>
    </w:pPr>
    <w:rPr>
      <w:rFonts w:ascii="Arial" w:hAnsi="Arial" w:cs="Arial"/>
      <w:b/>
      <w:bCs/>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6534412">
      <w:bodyDiv w:val="1"/>
      <w:marLeft w:val="0"/>
      <w:marRight w:val="0"/>
      <w:marTop w:val="0"/>
      <w:marBottom w:val="0"/>
      <w:divBdr>
        <w:top w:val="none" w:sz="0" w:space="0" w:color="auto"/>
        <w:left w:val="none" w:sz="0" w:space="0" w:color="auto"/>
        <w:bottom w:val="none" w:sz="0" w:space="0" w:color="auto"/>
        <w:right w:val="none" w:sz="0" w:space="0" w:color="auto"/>
      </w:divBdr>
    </w:div>
    <w:div w:id="457801187">
      <w:bodyDiv w:val="1"/>
      <w:marLeft w:val="0"/>
      <w:marRight w:val="0"/>
      <w:marTop w:val="0"/>
      <w:marBottom w:val="0"/>
      <w:divBdr>
        <w:top w:val="none" w:sz="0" w:space="0" w:color="auto"/>
        <w:left w:val="none" w:sz="0" w:space="0" w:color="auto"/>
        <w:bottom w:val="none" w:sz="0" w:space="0" w:color="auto"/>
        <w:right w:val="none" w:sz="0" w:space="0" w:color="auto"/>
      </w:divBdr>
    </w:div>
    <w:div w:id="527186266">
      <w:bodyDiv w:val="1"/>
      <w:marLeft w:val="0"/>
      <w:marRight w:val="0"/>
      <w:marTop w:val="0"/>
      <w:marBottom w:val="0"/>
      <w:divBdr>
        <w:top w:val="none" w:sz="0" w:space="0" w:color="auto"/>
        <w:left w:val="none" w:sz="0" w:space="0" w:color="auto"/>
        <w:bottom w:val="none" w:sz="0" w:space="0" w:color="auto"/>
        <w:right w:val="none" w:sz="0" w:space="0" w:color="auto"/>
      </w:divBdr>
    </w:div>
    <w:div w:id="985932386">
      <w:bodyDiv w:val="1"/>
      <w:marLeft w:val="0"/>
      <w:marRight w:val="0"/>
      <w:marTop w:val="0"/>
      <w:marBottom w:val="0"/>
      <w:divBdr>
        <w:top w:val="none" w:sz="0" w:space="0" w:color="auto"/>
        <w:left w:val="none" w:sz="0" w:space="0" w:color="auto"/>
        <w:bottom w:val="none" w:sz="0" w:space="0" w:color="auto"/>
        <w:right w:val="none" w:sz="0" w:space="0" w:color="auto"/>
      </w:divBdr>
    </w:div>
    <w:div w:id="1022244055">
      <w:bodyDiv w:val="1"/>
      <w:marLeft w:val="0"/>
      <w:marRight w:val="0"/>
      <w:marTop w:val="0"/>
      <w:marBottom w:val="0"/>
      <w:divBdr>
        <w:top w:val="none" w:sz="0" w:space="0" w:color="auto"/>
        <w:left w:val="none" w:sz="0" w:space="0" w:color="auto"/>
        <w:bottom w:val="none" w:sz="0" w:space="0" w:color="auto"/>
        <w:right w:val="none" w:sz="0" w:space="0" w:color="auto"/>
      </w:divBdr>
    </w:div>
    <w:div w:id="1061172164">
      <w:bodyDiv w:val="1"/>
      <w:marLeft w:val="0"/>
      <w:marRight w:val="0"/>
      <w:marTop w:val="0"/>
      <w:marBottom w:val="0"/>
      <w:divBdr>
        <w:top w:val="none" w:sz="0" w:space="0" w:color="auto"/>
        <w:left w:val="none" w:sz="0" w:space="0" w:color="auto"/>
        <w:bottom w:val="none" w:sz="0" w:space="0" w:color="auto"/>
        <w:right w:val="none" w:sz="0" w:space="0" w:color="auto"/>
      </w:divBdr>
    </w:div>
    <w:div w:id="1107698785">
      <w:bodyDiv w:val="1"/>
      <w:marLeft w:val="0"/>
      <w:marRight w:val="0"/>
      <w:marTop w:val="0"/>
      <w:marBottom w:val="0"/>
      <w:divBdr>
        <w:top w:val="none" w:sz="0" w:space="0" w:color="auto"/>
        <w:left w:val="none" w:sz="0" w:space="0" w:color="auto"/>
        <w:bottom w:val="none" w:sz="0" w:space="0" w:color="auto"/>
        <w:right w:val="none" w:sz="0" w:space="0" w:color="auto"/>
      </w:divBdr>
    </w:div>
    <w:div w:id="1256934618">
      <w:bodyDiv w:val="1"/>
      <w:marLeft w:val="0"/>
      <w:marRight w:val="0"/>
      <w:marTop w:val="0"/>
      <w:marBottom w:val="0"/>
      <w:divBdr>
        <w:top w:val="none" w:sz="0" w:space="0" w:color="auto"/>
        <w:left w:val="none" w:sz="0" w:space="0" w:color="auto"/>
        <w:bottom w:val="none" w:sz="0" w:space="0" w:color="auto"/>
        <w:right w:val="none" w:sz="0" w:space="0" w:color="auto"/>
      </w:divBdr>
    </w:div>
    <w:div w:id="1294169377">
      <w:bodyDiv w:val="1"/>
      <w:marLeft w:val="0"/>
      <w:marRight w:val="0"/>
      <w:marTop w:val="0"/>
      <w:marBottom w:val="0"/>
      <w:divBdr>
        <w:top w:val="none" w:sz="0" w:space="0" w:color="auto"/>
        <w:left w:val="none" w:sz="0" w:space="0" w:color="auto"/>
        <w:bottom w:val="none" w:sz="0" w:space="0" w:color="auto"/>
        <w:right w:val="none" w:sz="0" w:space="0" w:color="auto"/>
      </w:divBdr>
      <w:divsChild>
        <w:div w:id="785008020">
          <w:marLeft w:val="0"/>
          <w:marRight w:val="0"/>
          <w:marTop w:val="0"/>
          <w:marBottom w:val="0"/>
          <w:divBdr>
            <w:top w:val="none" w:sz="0" w:space="0" w:color="auto"/>
            <w:left w:val="none" w:sz="0" w:space="0" w:color="auto"/>
            <w:bottom w:val="none" w:sz="0" w:space="0" w:color="auto"/>
            <w:right w:val="none" w:sz="0" w:space="0" w:color="auto"/>
          </w:divBdr>
          <w:divsChild>
            <w:div w:id="772362624">
              <w:marLeft w:val="0"/>
              <w:marRight w:val="0"/>
              <w:marTop w:val="0"/>
              <w:marBottom w:val="0"/>
              <w:divBdr>
                <w:top w:val="none" w:sz="0" w:space="0" w:color="auto"/>
                <w:left w:val="none" w:sz="0" w:space="0" w:color="auto"/>
                <w:bottom w:val="none" w:sz="0" w:space="0" w:color="auto"/>
                <w:right w:val="none" w:sz="0" w:space="0" w:color="auto"/>
              </w:divBdr>
              <w:divsChild>
                <w:div w:id="184056808">
                  <w:marLeft w:val="0"/>
                  <w:marRight w:val="0"/>
                  <w:marTop w:val="0"/>
                  <w:marBottom w:val="0"/>
                  <w:divBdr>
                    <w:top w:val="none" w:sz="0" w:space="0" w:color="auto"/>
                    <w:left w:val="none" w:sz="0" w:space="0" w:color="auto"/>
                    <w:bottom w:val="none" w:sz="0" w:space="0" w:color="auto"/>
                    <w:right w:val="none" w:sz="0" w:space="0" w:color="auto"/>
                  </w:divBdr>
                  <w:divsChild>
                    <w:div w:id="164446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6709753">
      <w:bodyDiv w:val="1"/>
      <w:marLeft w:val="0"/>
      <w:marRight w:val="0"/>
      <w:marTop w:val="0"/>
      <w:marBottom w:val="0"/>
      <w:divBdr>
        <w:top w:val="none" w:sz="0" w:space="0" w:color="auto"/>
        <w:left w:val="none" w:sz="0" w:space="0" w:color="auto"/>
        <w:bottom w:val="none" w:sz="0" w:space="0" w:color="auto"/>
        <w:right w:val="none" w:sz="0" w:space="0" w:color="auto"/>
      </w:divBdr>
    </w:div>
    <w:div w:id="1591159631">
      <w:bodyDiv w:val="1"/>
      <w:marLeft w:val="0"/>
      <w:marRight w:val="0"/>
      <w:marTop w:val="0"/>
      <w:marBottom w:val="0"/>
      <w:divBdr>
        <w:top w:val="none" w:sz="0" w:space="0" w:color="auto"/>
        <w:left w:val="none" w:sz="0" w:space="0" w:color="auto"/>
        <w:bottom w:val="none" w:sz="0" w:space="0" w:color="auto"/>
        <w:right w:val="none" w:sz="0" w:space="0" w:color="auto"/>
      </w:divBdr>
    </w:div>
    <w:div w:id="1632596051">
      <w:bodyDiv w:val="1"/>
      <w:marLeft w:val="0"/>
      <w:marRight w:val="0"/>
      <w:marTop w:val="0"/>
      <w:marBottom w:val="0"/>
      <w:divBdr>
        <w:top w:val="none" w:sz="0" w:space="0" w:color="auto"/>
        <w:left w:val="none" w:sz="0" w:space="0" w:color="auto"/>
        <w:bottom w:val="none" w:sz="0" w:space="0" w:color="auto"/>
        <w:right w:val="none" w:sz="0" w:space="0" w:color="auto"/>
      </w:divBdr>
    </w:div>
    <w:div w:id="1790510086">
      <w:bodyDiv w:val="1"/>
      <w:marLeft w:val="0"/>
      <w:marRight w:val="0"/>
      <w:marTop w:val="0"/>
      <w:marBottom w:val="0"/>
      <w:divBdr>
        <w:top w:val="none" w:sz="0" w:space="0" w:color="auto"/>
        <w:left w:val="none" w:sz="0" w:space="0" w:color="auto"/>
        <w:bottom w:val="none" w:sz="0" w:space="0" w:color="auto"/>
        <w:right w:val="none" w:sz="0" w:space="0" w:color="auto"/>
      </w:divBdr>
    </w:div>
    <w:div w:id="1923055041">
      <w:bodyDiv w:val="1"/>
      <w:marLeft w:val="0"/>
      <w:marRight w:val="0"/>
      <w:marTop w:val="0"/>
      <w:marBottom w:val="0"/>
      <w:divBdr>
        <w:top w:val="none" w:sz="0" w:space="0" w:color="auto"/>
        <w:left w:val="none" w:sz="0" w:space="0" w:color="auto"/>
        <w:bottom w:val="none" w:sz="0" w:space="0" w:color="auto"/>
        <w:right w:val="none" w:sz="0" w:space="0" w:color="auto"/>
      </w:divBdr>
    </w:div>
    <w:div w:id="2109883822">
      <w:bodyDiv w:val="1"/>
      <w:marLeft w:val="0"/>
      <w:marRight w:val="0"/>
      <w:marTop w:val="0"/>
      <w:marBottom w:val="0"/>
      <w:divBdr>
        <w:top w:val="none" w:sz="0" w:space="0" w:color="auto"/>
        <w:left w:val="none" w:sz="0" w:space="0" w:color="auto"/>
        <w:bottom w:val="none" w:sz="0" w:space="0" w:color="auto"/>
        <w:right w:val="none" w:sz="0" w:space="0" w:color="auto"/>
      </w:divBdr>
    </w:div>
    <w:div w:id="2116899050">
      <w:bodyDiv w:val="1"/>
      <w:marLeft w:val="0"/>
      <w:marRight w:val="0"/>
      <w:marTop w:val="0"/>
      <w:marBottom w:val="0"/>
      <w:divBdr>
        <w:top w:val="none" w:sz="0" w:space="0" w:color="auto"/>
        <w:left w:val="none" w:sz="0" w:space="0" w:color="auto"/>
        <w:bottom w:val="none" w:sz="0" w:space="0" w:color="auto"/>
        <w:right w:val="none" w:sz="0" w:space="0" w:color="auto"/>
      </w:divBdr>
    </w:div>
    <w:div w:id="2141992666">
      <w:bodyDiv w:val="1"/>
      <w:marLeft w:val="0"/>
      <w:marRight w:val="0"/>
      <w:marTop w:val="0"/>
      <w:marBottom w:val="0"/>
      <w:divBdr>
        <w:top w:val="none" w:sz="0" w:space="0" w:color="auto"/>
        <w:left w:val="none" w:sz="0" w:space="0" w:color="auto"/>
        <w:bottom w:val="none" w:sz="0" w:space="0" w:color="auto"/>
        <w:right w:val="none" w:sz="0" w:space="0" w:color="auto"/>
      </w:divBdr>
      <w:divsChild>
        <w:div w:id="1841700306">
          <w:marLeft w:val="0"/>
          <w:marRight w:val="0"/>
          <w:marTop w:val="0"/>
          <w:marBottom w:val="0"/>
          <w:divBdr>
            <w:top w:val="none" w:sz="0" w:space="0" w:color="auto"/>
            <w:left w:val="none" w:sz="0" w:space="0" w:color="auto"/>
            <w:bottom w:val="none" w:sz="0" w:space="0" w:color="auto"/>
            <w:right w:val="none" w:sz="0" w:space="0" w:color="auto"/>
          </w:divBdr>
        </w:div>
        <w:div w:id="1016349588">
          <w:marLeft w:val="0"/>
          <w:marRight w:val="0"/>
          <w:marTop w:val="0"/>
          <w:marBottom w:val="0"/>
          <w:divBdr>
            <w:top w:val="none" w:sz="0" w:space="0" w:color="auto"/>
            <w:left w:val="none" w:sz="0" w:space="0" w:color="auto"/>
            <w:bottom w:val="none" w:sz="0" w:space="0" w:color="auto"/>
            <w:right w:val="none" w:sz="0" w:space="0" w:color="auto"/>
          </w:divBdr>
        </w:div>
        <w:div w:id="2040280877">
          <w:marLeft w:val="0"/>
          <w:marRight w:val="0"/>
          <w:marTop w:val="0"/>
          <w:marBottom w:val="0"/>
          <w:divBdr>
            <w:top w:val="none" w:sz="0" w:space="0" w:color="auto"/>
            <w:left w:val="none" w:sz="0" w:space="0" w:color="auto"/>
            <w:bottom w:val="none" w:sz="0" w:space="0" w:color="auto"/>
            <w:right w:val="none" w:sz="0" w:space="0" w:color="auto"/>
          </w:divBdr>
        </w:div>
        <w:div w:id="1314525832">
          <w:marLeft w:val="0"/>
          <w:marRight w:val="0"/>
          <w:marTop w:val="0"/>
          <w:marBottom w:val="0"/>
          <w:divBdr>
            <w:top w:val="none" w:sz="0" w:space="0" w:color="auto"/>
            <w:left w:val="none" w:sz="0" w:space="0" w:color="auto"/>
            <w:bottom w:val="none" w:sz="0" w:space="0" w:color="auto"/>
            <w:right w:val="none" w:sz="0" w:space="0" w:color="auto"/>
          </w:divBdr>
        </w:div>
        <w:div w:id="401097524">
          <w:marLeft w:val="0"/>
          <w:marRight w:val="0"/>
          <w:marTop w:val="0"/>
          <w:marBottom w:val="0"/>
          <w:divBdr>
            <w:top w:val="none" w:sz="0" w:space="0" w:color="auto"/>
            <w:left w:val="none" w:sz="0" w:space="0" w:color="auto"/>
            <w:bottom w:val="none" w:sz="0" w:space="0" w:color="auto"/>
            <w:right w:val="none" w:sz="0" w:space="0" w:color="auto"/>
          </w:divBdr>
        </w:div>
        <w:div w:id="1487941941">
          <w:marLeft w:val="0"/>
          <w:marRight w:val="0"/>
          <w:marTop w:val="0"/>
          <w:marBottom w:val="0"/>
          <w:divBdr>
            <w:top w:val="none" w:sz="0" w:space="0" w:color="auto"/>
            <w:left w:val="none" w:sz="0" w:space="0" w:color="auto"/>
            <w:bottom w:val="none" w:sz="0" w:space="0" w:color="auto"/>
            <w:right w:val="none" w:sz="0" w:space="0" w:color="auto"/>
          </w:divBdr>
        </w:div>
        <w:div w:id="988510883">
          <w:marLeft w:val="0"/>
          <w:marRight w:val="0"/>
          <w:marTop w:val="0"/>
          <w:marBottom w:val="0"/>
          <w:divBdr>
            <w:top w:val="none" w:sz="0" w:space="0" w:color="auto"/>
            <w:left w:val="none" w:sz="0" w:space="0" w:color="auto"/>
            <w:bottom w:val="none" w:sz="0" w:space="0" w:color="auto"/>
            <w:right w:val="none" w:sz="0" w:space="0" w:color="auto"/>
          </w:divBdr>
        </w:div>
        <w:div w:id="9122006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mailto:te.sekretariat@tauron.pl"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footnotes" Target="footnotes.xml"/><Relationship Id="rId17" Type="http://schemas.microsoft.com/office/2018/08/relationships/commentsExtensible" Target="commentsExtensible.xml"/><Relationship Id="rId25" Type="http://schemas.openxmlformats.org/officeDocument/2006/relationships/theme" Target="theme/theme1.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yperlink" Target="mailto:cuwit@tauron.pl"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microsoft.com/office/2011/relationships/people" Target="people.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yperlink" Target="http://www.tauron.pl"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comments" Target="comments.xm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LongProperties xmlns="http://schemas.microsoft.com/office/2006/metadata/longProperties">
  <LongProp xmlns="" name="TaxCatchAll"><![CDATA[73;#TAURON Ciepło|7297b7d9-2903-4281-aa71-d4fd964de787;#102;#TAURON Sprzedaż GZE|34a30f53-314b-49c5-bfd7-64166858f7e2;#32;#TAURON Wytwarzanie|c33ceef7-f998-40f6-9899-d6907f2fd374;#67;#TAURON Sprzedaż|628eb5ee-2733-4ec0-9931-6d63faf5d701;#29;#Kopalnia Wapienia Czatkowice|4bc486db-a955-44c7-94e2-6b60320e8482;#65;#TAURON Ekoenergia|99cd820d-159a-4bac-a592-b2cdb1985444;#25;#TAURON Dystrybucja|36534631-86c2-4fbf-873d-1cbe77a84a21;#18;#TAURON Polska Energia|96a2e07a-5573-46d6-9da3-1c751d26c404;#91;#TAURON Dystrybucja Serwis|f7cfd82e-fa31-4b80-afc7-d2344f1cdcb2;#12;#Prezes Zarządu TAURON Polska Energia|410a0ac8-82de-4f32-a9d8-9312e0aa8915;#85;#TAURON Wydobycie|5610aaf1-1c7f-4dd5-bf66-08027335551f;#5;#Ogólnozakładowe|a7b7e062-55e6-49a3-a1c0-de4dc48976f6;#1;#TAURON Obsługa Klienta|14d6a906-9513-4518-9b61-c13cea599997]]></LongProp>
  <LongProp xmlns="" name="CompanyDictionary"><![CDATA[29;#Kopalnia Wapienia Czatkowice|4bc486db-a955-44c7-94e2-6b60320e8482;#73;#TAURON Ciepło|7297b7d9-2903-4281-aa71-d4fd964de787;#25;#TAURON Dystrybucja|36534631-86c2-4fbf-873d-1cbe77a84a21;#91;#TAURON Dystrybucja Serwis|f7cfd82e-fa31-4b80-afc7-d2344f1cdcb2;#65;#TAURON Ekoenergia|99cd820d-159a-4bac-a592-b2cdb1985444;#1;#TAURON Obsługa Klienta|14d6a906-9513-4518-9b61-c13cea599997;#18;#TAURON Polska Energia|96a2e07a-5573-46d6-9da3-1c751d26c404;#67;#TAURON Sprzedaż|628eb5ee-2733-4ec0-9931-6d63faf5d701;#102;#TAURON Sprzedaż GZE|34a30f53-314b-49c5-bfd7-64166858f7e2;#85;#TAURON Wydobycie|5610aaf1-1c7f-4dd5-bf66-08027335551f;#32;#TAURON Wytwarzanie|c33ceef7-f998-40f6-9899-d6907f2fd374]]></LongProp>
  <LongProp xmlns="" name="f32c5391a0744b29a46e1aa455efecb6"><![CDATA[Kopalnia Wapienia Czatkowice|4bc486db-a955-44c7-94e2-6b60320e8482;TAURON Ciepło|7297b7d9-2903-4281-aa71-d4fd964de787;TAURON Dystrybucja|36534631-86c2-4fbf-873d-1cbe77a84a21;TAURON Dystrybucja Serwis|f7cfd82e-fa31-4b80-afc7-d2344f1cdcb2;TAURON Ekoenergia|99cd820d-159a-4bac-a592-b2cdb1985444;TAURON Obsługa Klienta|14d6a906-9513-4518-9b61-c13cea599997;TAURON Polska Energia|96a2e07a-5573-46d6-9da3-1c751d26c404;TAURON Sprzedaż|628eb5ee-2733-4ec0-9931-6d63faf5d701;TAURON Sprzedaż GZE|34a30f53-314b-49c5-bfd7-64166858f7e2;TAURON Wydobycie|5610aaf1-1c7f-4dd5-bf66-08027335551f;TAURON Wytwarzanie|c33ceef7-f998-40f6-9899-d6907f2fd374]]></LongProp>
  <LongProp xmlns="" name="DisplayName"><![CDATA[Zarządzenie nr 34/2020 Prezesa Zarządu TAURON Polska Energia z dn. 2020-04-16 w sprawie wprowadzenia do stosowania nowego brzmienia Regulaminu Stosowania Klauzul Standardowych i Wzorów Umów w Grupie TAURON, który stanowi dokument powiązany do Megaprocesu 3.8 Obsługa prawna
]]></LongProp>
  <LongProp xmlns="" name="MainNormativeAct"><![CDATA[<?xml version="1.0" encoding="utf-16"?><RelatedItemsCollection xmlns:xsd="http://www.w3.org/2001/XMLSchema" xmlns:xsi="http://www.w3.org/2001/XMLSchema-instance">  <RelatedItem>    <Name>Zarządzenie nr 34/2020 Prezesa Zarządu TAURON Polska Energia z dn. 2020-04-16 w sprawie wprowadzenia do stosowania nowego brzmienia Regulaminu Stosowania Klauzul Standardowych i Wzorów Umów w Grupie TAURON, który stanowi dokument powiązany do Megaprocesu 3.8 Obsługa prawna</Name>    <Url>https://w.tauronet.tauron.pl/Regulacje/wkan/GK/WkAN/Zarządzenie nr 34-2020 do stosowania w Grupie TAURON/Zarządzenie nr 34-2020 do stosowania w Grupie TAURON.pdf</Url>    <Icon>/_layouts/15/images/icpdf.png</Icon>  </RelatedItem></RelatedItemsCollection>]]></LongProp>
  <LongProp xmlns="" name="RegulationDescription"><![CDATA[<div class="descriptionHeader">Uchyla</div><div class="descriptionValue"><div class="itdev-RelatedItem"><span class="ms-vb-icon"><img src="/_layouts/15/images/icgen.gif" /></span><a class="fieldElementA" href="/Regulacje/wkan/GK/_layouts/15/ITDev/RelatedItems/RelatedItemsRedirect.aspx?RedirectMode=1&amp;Url=https%3a//w.tauronet.tauron.pl/Regulacje/wkan/GK/WkAN/Zarz%25c4%2585dzenie%2520nr%252043-2018%2520do%2520stosowania%2520w%2520Grupie%2520TAURON">Zarządzenie nr 43-2018 do stosowania w Grupie TAURON</a></div></div>]]></LongProp>
  <LongProp xmlns="" name="RegulationAttachments"><![CDATA[<?xml version="1.0" encoding="utf-16"?><RelatedItemsCollection xmlns:xsd="http://www.w3.org/2001/XMLSchema" xmlns:xsi="http://www.w3.org/2001/XMLSchema-instance">  <RelatedItem>    <Name>Regulamin Stosowania Klauzul Standardowych i Wzorów Umów w Grupie TAURON.pdf</Name>    <Url>https://w.tauronet.tauron.pl/Regulacje/wkan/GK/WkAN/Zarządzenie nr 34-2020 do stosowania w Grupie TAURON/Regulamin Stosowania Klauzul Standardowych i Wzorów Umów w Grupie TAURON.pdf</Url>    <Icon>/_layouts/15/images/icpdf.png</Icon>  </RelatedItem></RelatedItemsCollection>]]></LongProp>
</LongProperties>
</file>

<file path=customXml/item2.xml><?xml version="1.0" encoding="utf-8"?>
<p:properties xmlns:p="http://schemas.microsoft.com/office/2006/metadata/properties" xmlns:xsi="http://www.w3.org/2001/XMLSchema-instance" xmlns:pc="http://schemas.microsoft.com/office/infopath/2007/PartnerControls">
  <documentManagement>
    <FirstPublicationDate xmlns="adbb02b9-1e9b-4438-9677-23cbaec65084" xsi:nil="true"/>
    <PublicationGuid xmlns="619efcc4-ffe2-433b-881f-cf9a2d03ee5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Załącznik do regulacji" ma:contentTypeID="0x010100D432745D73C482428ECF3F27EB92AD6F0088C642FD43B9E04E8F4DDD9413AA5F4E" ma:contentTypeVersion="7" ma:contentTypeDescription="" ma:contentTypeScope="" ma:versionID="be6f59c99fadefa4c70edf1e0a4c9bdd">
  <xsd:schema xmlns:xsd="http://www.w3.org/2001/XMLSchema" xmlns:xs="http://www.w3.org/2001/XMLSchema" xmlns:p="http://schemas.microsoft.com/office/2006/metadata/properties" xmlns:ns2="619efcc4-ffe2-433b-881f-cf9a2d03ee52" xmlns:ns3="adbb02b9-1e9b-4438-9677-23cbaec65084" targetNamespace="http://schemas.microsoft.com/office/2006/metadata/properties" ma:root="true" ma:fieldsID="e99108a5a0028d9d308ac3c03ce2f334" ns2:_="" ns3:_="">
    <xsd:import namespace="619efcc4-ffe2-433b-881f-cf9a2d03ee52"/>
    <xsd:import namespace="adbb02b9-1e9b-4438-9677-23cbaec65084"/>
    <xsd:element name="properties">
      <xsd:complexType>
        <xsd:sequence>
          <xsd:element name="documentManagement">
            <xsd:complexType>
              <xsd:all>
                <xsd:element ref="ns2:PublicationGuid" minOccurs="0"/>
                <xsd:element ref="ns3:FirstPublic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PublicationGuid" ma:index="8" nillable="true" ma:displayName="Identyfikator publikacji" ma:internalName="PublicationGu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bb02b9-1e9b-4438-9677-23cbaec65084" elementFormDefault="qualified">
    <xsd:import namespace="http://schemas.microsoft.com/office/2006/documentManagement/types"/>
    <xsd:import namespace="http://schemas.microsoft.com/office/infopath/2007/PartnerControls"/>
    <xsd:element name="FirstPublicationDate" ma:index="9" nillable="true" ma:displayName="Data pierwszej publikacji" ma:format="DateTime" ma:internalName="FirstPublication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5DF8B6-4DBF-4875-ABF9-6826E9F6A1C7}">
  <ds:schemaRefs>
    <ds:schemaRef ds:uri="http://schemas.microsoft.com/office/2006/metadata/longProperties"/>
    <ds:schemaRef ds:uri=""/>
  </ds:schemaRefs>
</ds:datastoreItem>
</file>

<file path=customXml/itemProps2.xml><?xml version="1.0" encoding="utf-8"?>
<ds:datastoreItem xmlns:ds="http://schemas.openxmlformats.org/officeDocument/2006/customXml" ds:itemID="{E1B4CD89-FBA3-46CA-AA5B-7238B499E273}">
  <ds:schemaRefs>
    <ds:schemaRef ds:uri="http://schemas.microsoft.com/office/2006/metadata/properties"/>
    <ds:schemaRef ds:uri="http://schemas.microsoft.com/office/infopath/2007/PartnerControls"/>
    <ds:schemaRef ds:uri="adbb02b9-1e9b-4438-9677-23cbaec65084"/>
    <ds:schemaRef ds:uri="619efcc4-ffe2-433b-881f-cf9a2d03ee52"/>
  </ds:schemaRefs>
</ds:datastoreItem>
</file>

<file path=customXml/itemProps3.xml><?xml version="1.0" encoding="utf-8"?>
<ds:datastoreItem xmlns:ds="http://schemas.openxmlformats.org/officeDocument/2006/customXml" ds:itemID="{CEBBD362-2795-4AA3-A1DF-240BBFEAD049}">
  <ds:schemaRefs>
    <ds:schemaRef ds:uri="http://schemas.microsoft.com/sharepoint/v3/contenttype/forms"/>
  </ds:schemaRefs>
</ds:datastoreItem>
</file>

<file path=customXml/itemProps4.xml><?xml version="1.0" encoding="utf-8"?>
<ds:datastoreItem xmlns:ds="http://schemas.openxmlformats.org/officeDocument/2006/customXml" ds:itemID="{3D05DAF8-EE78-4FAF-BC2B-F254366D2E19}">
  <ds:schemaRefs>
    <ds:schemaRef ds:uri="http://schemas.openxmlformats.org/officeDocument/2006/bibliography"/>
  </ds:schemaRefs>
</ds:datastoreItem>
</file>

<file path=customXml/itemProps5.xml><?xml version="1.0" encoding="utf-8"?>
<ds:datastoreItem xmlns:ds="http://schemas.openxmlformats.org/officeDocument/2006/customXml" ds:itemID="{34177457-B3F0-4941-8455-16B20E6B66AC}">
  <ds:schemaRefs>
    <ds:schemaRef ds:uri="http://schemas.openxmlformats.org/officeDocument/2006/bibliography"/>
  </ds:schemaRefs>
</ds:datastoreItem>
</file>

<file path=customXml/itemProps6.xml><?xml version="1.0" encoding="utf-8"?>
<ds:datastoreItem xmlns:ds="http://schemas.openxmlformats.org/officeDocument/2006/customXml" ds:itemID="{FA11A56F-BFA8-42CB-A092-387D24E8DA76}">
  <ds:schemaRefs>
    <ds:schemaRef ds:uri="http://schemas.openxmlformats.org/officeDocument/2006/bibliography"/>
  </ds:schemaRefs>
</ds:datastoreItem>
</file>

<file path=customXml/itemProps7.xml><?xml version="1.0" encoding="utf-8"?>
<ds:datastoreItem xmlns:ds="http://schemas.openxmlformats.org/officeDocument/2006/customXml" ds:itemID="{9DDA6428-34EF-43B8-B892-6808489372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9efcc4-ffe2-433b-881f-cf9a2d03ee52"/>
    <ds:schemaRef ds:uri="adbb02b9-1e9b-4438-9677-23cbaec65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10581</Words>
  <Characters>63486</Characters>
  <Application>Microsoft Office Word</Application>
  <DocSecurity>0</DocSecurity>
  <Lines>529</Lines>
  <Paragraphs>147</Paragraphs>
  <ScaleCrop>false</ScaleCrop>
  <HeadingPairs>
    <vt:vector size="2" baseType="variant">
      <vt:variant>
        <vt:lpstr>Tytuł</vt:lpstr>
      </vt:variant>
      <vt:variant>
        <vt:i4>1</vt:i4>
      </vt:variant>
    </vt:vector>
  </HeadingPairs>
  <TitlesOfParts>
    <vt:vector size="1" baseType="lpstr">
      <vt:lpstr>Załącznik nr 9 - Wzór umowy o dzieło</vt:lpstr>
    </vt:vector>
  </TitlesOfParts>
  <Company>TAURON Polska Energia S.A.</Company>
  <LinksUpToDate>false</LinksUpToDate>
  <CharactersWithSpaces>73920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9 - Wzór umowy o dzieło</dc:title>
  <dc:subject/>
  <dc:creator>Kosowski Mirosław</dc:creator>
  <cp:keywords/>
  <cp:lastModifiedBy>Kała Wojciech (TEE)</cp:lastModifiedBy>
  <cp:revision>3</cp:revision>
  <cp:lastPrinted>2014-08-01T18:33:00Z</cp:lastPrinted>
  <dcterms:created xsi:type="dcterms:W3CDTF">2025-11-06T06:01:00Z</dcterms:created>
  <dcterms:modified xsi:type="dcterms:W3CDTF">2025-11-25T10:57:00Z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0x010100D432745D73C482428ECF3F27EB92AD6F0088C642FD43B9E04E8F4DDD9413AA5F4E</vt:lpwstr>
  </property>
  <property fmtid="{D5CDD505-2E9C-101B-9397-08002B2CF9AE}" pid="3"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4" name="TaxKeyword">
    <vt:lpwstr/>
  </property>
  <property fmtid="{D5CDD505-2E9C-101B-9397-08002B2CF9AE}" pid="5" name="IssueCaseSubjects">
    <vt:lpwstr/>
  </property>
  <property fmtid="{D5CDD505-2E9C-101B-9397-08002B2CF9AE}" pid="6" name="IssueCaseStatus">
    <vt:lpwstr/>
  </property>
  <property fmtid="{D5CDD505-2E9C-101B-9397-08002B2CF9AE}" pid="7" name="AreaDictionary">
    <vt:lpwstr/>
  </property>
  <property fmtid="{D5CDD505-2E9C-101B-9397-08002B2CF9AE}" pid="8" name="CaseCategory">
    <vt:lpwstr/>
  </property>
  <property fmtid="{D5CDD505-2E9C-101B-9397-08002B2CF9AE}" pid="9" name="D6F3C223A3D143AFB78804B865FE75567">
    <vt:lpwstr/>
  </property>
  <property fmtid="{D5CDD505-2E9C-101B-9397-08002B2CF9AE}" pid="10" name="CompanyDictionary">
    <vt:lpwstr>29;#Kopalnia Wapienia Czatkowice|4bc486db-a955-44c7-94e2-6b60320e8482;#73;#TAURON Ciepło|7297b7d9-2903-4281-aa71-d4fd964de787;#25;#TAURON Dystrybucja|36534631-86c2-4fbf-873d-1cbe77a84a21;#91;#TAURON Dystrybucja Serwis|f7cfd82e-fa31-4b80-afc7-d2344f1cdcb2;</vt:lpwstr>
  </property>
  <property fmtid="{D5CDD505-2E9C-101B-9397-08002B2CF9AE}" pid="11" name="TaxKeywordTaxHTField">
    <vt:lpwstr/>
  </property>
  <property fmtid="{D5CDD505-2E9C-101B-9397-08002B2CF9AE}" pid="12" name="AB07F4924DE34AD49C19734E8348F8F9">
    <vt:lpwstr/>
  </property>
  <property fmtid="{D5CDD505-2E9C-101B-9397-08002B2CF9AE}" pid="13" name="E0783BE28E5146A5AE11D8D0F04181E7">
    <vt:lpwstr/>
  </property>
  <property fmtid="{D5CDD505-2E9C-101B-9397-08002B2CF9AE}" pid="14" name="a608ac1c40844f7e94d02d5ac12dbf52">
    <vt:lpwstr/>
  </property>
  <property fmtid="{D5CDD505-2E9C-101B-9397-08002B2CF9AE}" pid="15" name="TaxCatchAll">
    <vt:lpwstr>4;#Ogólnozakładowe|a7b7e062-55e6-49a3-a1c0-de4dc48976f6</vt:lpwstr>
  </property>
  <property fmtid="{D5CDD505-2E9C-101B-9397-08002B2CF9AE}" pid="16" name="f32c5391a0744b29a46e1aa455efecb6">
    <vt:lpwstr>Kopalnia Wapienia Czatkowice|4bc486db-a955-44c7-94e2-6b60320e8482;TAURON Ciepło|7297b7d9-2903-4281-aa71-d4fd964de787;TAURON Dystrybucja|36534631-86c2-4fbf-873d-1cbe77a84a21;TAURON Dystrybucja Serwis|f7cfd82e-fa31-4b80-afc7-d2344f1cdcb2;TAURON Ekoenergia|9</vt:lpwstr>
  </property>
  <property fmtid="{D5CDD505-2E9C-101B-9397-08002B2CF9AE}" pid="17" name="SubstantiveAuthor">
    <vt:lpwstr/>
  </property>
  <property fmtid="{D5CDD505-2E9C-101B-9397-08002B2CF9AE}" pid="18" name="RegulationCategory">
    <vt:lpwstr>4;#Ogólnozakładowe|a7b7e062-55e6-49a3-a1c0-de4dc48976f6</vt:lpwstr>
  </property>
  <property fmtid="{D5CDD505-2E9C-101B-9397-08002B2CF9AE}" pid="19" name="CorporateNormativeActIssuedBy">
    <vt:lpwstr>12;#Prezes Zarządu TAURON Polska Energia|410a0ac8-82de-4f32-a9d8-9312e0aa8915</vt:lpwstr>
  </property>
  <property fmtid="{D5CDD505-2E9C-101B-9397-08002B2CF9AE}" pid="20" name="AreaDictionary_Disp">
    <vt:lpwstr/>
  </property>
  <property fmtid="{D5CDD505-2E9C-101B-9397-08002B2CF9AE}" pid="21" name="RegulationCategory_Disp">
    <vt:lpwstr>Ogólnozakładowe</vt:lpwstr>
  </property>
  <property fmtid="{D5CDD505-2E9C-101B-9397-08002B2CF9AE}" pid="22" name="CompanyDictionary_Disp">
    <vt:lpwstr>Kopalnia Wapienia Czatkowice; TAURON Ciepło; TAURON Dystrybucja; TAURON Dystrybucja Serwis; TAURON Ekoenergia; TAURON Obsługa Klienta; TAURON Polska Energia; TAURON Sprzedaż; TAURON Sprzedaż GZE; TAURON Wydobycie; TAURON Wytwarzanie</vt:lpwstr>
  </property>
  <property fmtid="{D5CDD505-2E9C-101B-9397-08002B2CF9AE}" pid="23" name="_docset_NoMedatataSyncRequired">
    <vt:lpwstr>False</vt:lpwstr>
  </property>
  <property fmtid="{D5CDD505-2E9C-101B-9397-08002B2CF9AE}" pid="24" name="StatusIcon">
    <vt:lpwstr/>
  </property>
  <property fmtid="{D5CDD505-2E9C-101B-9397-08002B2CF9AE}" pid="25" name="MainNormativeAct">
    <vt:lpwstr>&lt;?xml version="1.0" encoding="utf-16"?&gt;&lt;RelatedItemsCollection xmlns:xsd="http://www.w3.org/2001/XMLSchema" xmlns:xsi="http://www.w3.org/2001/XMLSchema-instance"&gt;  &lt;RelatedItem&gt;    &lt;Name&gt;Zarządzenie nr 34/2020 Prezesa Zarządu TAURON Polska Energia z dn. 2</vt:lpwstr>
  </property>
  <property fmtid="{D5CDD505-2E9C-101B-9397-08002B2CF9AE}" pid="26" name="PublicationStatus">
    <vt:lpwstr>Opublikowany</vt:lpwstr>
  </property>
  <property fmtid="{D5CDD505-2E9C-101B-9397-08002B2CF9AE}" pid="27" name="RegulationDay">
    <vt:lpwstr>2020-04-16T00:00:00Z</vt:lpwstr>
  </property>
  <property fmtid="{D5CDD505-2E9C-101B-9397-08002B2CF9AE}" pid="28" name="CaseDescription">
    <vt:lpwstr>w sprawie wprowadzenia do stosowania nowego brzmienia Regulaminu Stosowania Klauzul Standardowych i Wzorów Umów w Grupie TAURON, który stanowi dokument powiązany do Megaprocesu 3.8 Obsługa prawna
</vt:lpwstr>
  </property>
  <property fmtid="{D5CDD505-2E9C-101B-9397-08002B2CF9AE}" pid="29" name="RegulationNumber">
    <vt:lpwstr>34/2020</vt:lpwstr>
  </property>
  <property fmtid="{D5CDD505-2E9C-101B-9397-08002B2CF9AE}" pid="30" name="bcd47651c1bc4b7c89a3c5583bd82eb0">
    <vt:lpwstr>Ogólnozakładowe|a7b7e062-55e6-49a3-a1c0-de4dc48976f6</vt:lpwstr>
  </property>
  <property fmtid="{D5CDD505-2E9C-101B-9397-08002B2CF9AE}" pid="31" name="b3bec5e0486146d89c85bcd5f3176a13">
    <vt:lpwstr>Prezes Zarządu TAURON Polska Energia|410a0ac8-82de-4f32-a9d8-9312e0aa8915</vt:lpwstr>
  </property>
  <property fmtid="{D5CDD505-2E9C-101B-9397-08002B2CF9AE}" pid="32" name="RegulationAttachments">
    <vt:lpwstr>&lt;?xml version="1.0" encoding="utf-16"?&gt;&lt;RelatedItemsCollection xmlns:xsd="http://www.w3.org/2001/XMLSchema" xmlns:xsi="http://www.w3.org/2001/XMLSchema-instance"&gt;  &lt;RelatedItem&gt;    &lt;Name&gt;Regulamin Stosowania Klauzul Standardowych i Wzorów Umów w Grupie TA</vt:lpwstr>
  </property>
  <property fmtid="{D5CDD505-2E9C-101B-9397-08002B2CF9AE}" pid="33" name="DisplayName">
    <vt:lpwstr>Zarządzenie nr 34/2020 Prezesa Zarządu TAURON Polska Energia z dn. 2020-04-16 w sprawie wprowadzenia do stosowania nowego brzmienia Regulaminu Stosowania Klauzul Standardowych i Wzorów Umów w Grupie TAURON, który stanowi dokument powiązany do Megaprocesu </vt:lpwstr>
  </property>
  <property fmtid="{D5CDD505-2E9C-101B-9397-08002B2CF9AE}" pid="34" name="RegulationDescription">
    <vt:lpwstr>&lt;div class="descriptionHeader"&gt;Uchyla&lt;/div&gt;&lt;div class="descriptionValue"&gt;&lt;div class="itdev-RelatedItem"&gt;&lt;span class="ms-vb-icon"&gt;&lt;img src="/_layouts/15/images/icgen.gif" /&gt;&lt;/span&gt;&lt;a class="fieldElementA" href="/Regulacje/wkan/GK/_layouts/15/ITDev/RelatedI</vt:lpwstr>
  </property>
  <property fmtid="{D5CDD505-2E9C-101B-9397-08002B2CF9AE}" pid="35" name="RegulationStatus">
    <vt:lpwstr>Obowiązujące</vt:lpwstr>
  </property>
  <property fmtid="{D5CDD505-2E9C-101B-9397-08002B2CF9AE}" pid="36" name="InternalNormativeActAttachments">
    <vt:lpwstr>&lt;RelatedItemsCollection&gt;&lt;/RelatedItemsCollection&gt;</vt:lpwstr>
  </property>
  <property fmtid="{D5CDD505-2E9C-101B-9397-08002B2CF9AE}" pid="37" name="IsPublished">
    <vt:lpwstr/>
  </property>
  <property fmtid="{D5CDD505-2E9C-101B-9397-08002B2CF9AE}" pid="38" name="Executed">
    <vt:lpwstr/>
  </property>
  <property fmtid="{D5CDD505-2E9C-101B-9397-08002B2CF9AE}" pid="39" name="RegulationNotificationUnits">
    <vt:lpwstr/>
  </property>
  <property fmtid="{D5CDD505-2E9C-101B-9397-08002B2CF9AE}" pid="40" name="RegulationTags">
    <vt:lpwstr/>
  </property>
  <property fmtid="{D5CDD505-2E9C-101B-9397-08002B2CF9AE}" pid="41" name="RegulationIssuedBy">
    <vt:lpwstr/>
  </property>
  <property fmtid="{D5CDD505-2E9C-101B-9397-08002B2CF9AE}" pid="42" name="f6c3e40b458f49af98cc793acfc3a869">
    <vt:lpwstr>Ogólnozakładowe|a7b7e062-55e6-49a3-a1c0-de4dc48976f6</vt:lpwstr>
  </property>
  <property fmtid="{D5CDD505-2E9C-101B-9397-08002B2CF9AE}" pid="43" name="MediaServiceImageTags">
    <vt:lpwstr/>
  </property>
  <property fmtid="{D5CDD505-2E9C-101B-9397-08002B2CF9AE}" pid="44" name="Order">
    <vt:r8>1200</vt:r8>
  </property>
  <property fmtid="{D5CDD505-2E9C-101B-9397-08002B2CF9AE}" pid="45" name="xd_Signature">
    <vt:bool>false</vt:bool>
  </property>
  <property fmtid="{D5CDD505-2E9C-101B-9397-08002B2CF9AE}" pid="46" name="xd_ProgID">
    <vt:lpwstr/>
  </property>
  <property fmtid="{D5CDD505-2E9C-101B-9397-08002B2CF9AE}" pid="47" name="ComplianceAssetId">
    <vt:lpwstr/>
  </property>
  <property fmtid="{D5CDD505-2E9C-101B-9397-08002B2CF9AE}" pid="48" name="TemplateUrl">
    <vt:lpwstr/>
  </property>
  <property fmtid="{D5CDD505-2E9C-101B-9397-08002B2CF9AE}" pid="49" name="_ExtendedDescription">
    <vt:lpwstr/>
  </property>
  <property fmtid="{D5CDD505-2E9C-101B-9397-08002B2CF9AE}" pid="50" name="TriggerFlowInfo">
    <vt:lpwstr/>
  </property>
  <property fmtid="{D5CDD505-2E9C-101B-9397-08002B2CF9AE}" pid="51" name="i8e907648d174ddfb806919021fa5921">
    <vt:lpwstr/>
  </property>
  <property fmtid="{D5CDD505-2E9C-101B-9397-08002B2CF9AE}" pid="52" name="i8e907648d174ddfb806919021fa5922">
    <vt:lpwstr/>
  </property>
  <property fmtid="{D5CDD505-2E9C-101B-9397-08002B2CF9AE}" pid="53" name="gfbab55eaa9246ecb650d605e54a5db0">
    <vt:lpwstr/>
  </property>
  <property fmtid="{D5CDD505-2E9C-101B-9397-08002B2CF9AE}" pid="54" name="MSIP_Label_2182083a-1924-42ef-9707-9b6e5a2d09ac_Enabled">
    <vt:lpwstr>true</vt:lpwstr>
  </property>
  <property fmtid="{D5CDD505-2E9C-101B-9397-08002B2CF9AE}" pid="55" name="MSIP_Label_2182083a-1924-42ef-9707-9b6e5a2d09ac_SetDate">
    <vt:lpwstr>2025-01-16T13:15:34Z</vt:lpwstr>
  </property>
  <property fmtid="{D5CDD505-2E9C-101B-9397-08002B2CF9AE}" pid="56" name="MSIP_Label_2182083a-1924-42ef-9707-9b6e5a2d09ac_Method">
    <vt:lpwstr>Privileged</vt:lpwstr>
  </property>
  <property fmtid="{D5CDD505-2E9C-101B-9397-08002B2CF9AE}" pid="57" name="MSIP_Label_2182083a-1924-42ef-9707-9b6e5a2d09ac_Name">
    <vt:lpwstr>2182083a-1924-42ef-9707-9b6e5a2d09ac</vt:lpwstr>
  </property>
  <property fmtid="{D5CDD505-2E9C-101B-9397-08002B2CF9AE}" pid="58" name="MSIP_Label_2182083a-1924-42ef-9707-9b6e5a2d09ac_SiteId">
    <vt:lpwstr>a1414c2b-4967-4d9e-a8c0-b48b4ae6ad7d</vt:lpwstr>
  </property>
  <property fmtid="{D5CDD505-2E9C-101B-9397-08002B2CF9AE}" pid="59" name="MSIP_Label_2182083a-1924-42ef-9707-9b6e5a2d09ac_ActionId">
    <vt:lpwstr>324afb63-f39e-4e08-8d17-318d78e090ae</vt:lpwstr>
  </property>
  <property fmtid="{D5CDD505-2E9C-101B-9397-08002B2CF9AE}" pid="60" name="MSIP_Label_2182083a-1924-42ef-9707-9b6e5a2d09ac_ContentBits">
    <vt:lpwstr>1</vt:lpwstr>
  </property>
</Properties>
</file>